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460"/>
        </w:tabs>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adjustRightInd w:val="0"/>
        <w:snapToGrid w:val="0"/>
        <w:jc w:val="center"/>
        <w:outlineLvl w:val="0"/>
        <w:rPr>
          <w:rFonts w:ascii="方正小标宋_GBK" w:eastAsia="方正小标宋_GBK"/>
          <w:bCs/>
          <w:color w:val="auto"/>
          <w:sz w:val="72"/>
          <w:szCs w:val="72"/>
        </w:rPr>
      </w:pPr>
      <w:r>
        <w:rPr>
          <w:rFonts w:hint="eastAsia" w:ascii="方正小标宋_GBK" w:eastAsia="方正小标宋_GBK"/>
          <w:bCs/>
          <w:color w:val="auto"/>
          <w:sz w:val="72"/>
          <w:szCs w:val="72"/>
        </w:rPr>
        <w:t>建设项目环境影响报告表</w:t>
      </w:r>
    </w:p>
    <w:p>
      <w:pPr>
        <w:adjustRightInd w:val="0"/>
        <w:snapToGrid w:val="0"/>
        <w:spacing w:before="192" w:beforeLines="80"/>
        <w:jc w:val="center"/>
        <w:rPr>
          <w:rFonts w:ascii="楷体_GB2312" w:eastAsia="楷体_GB2312"/>
          <w:bCs/>
          <w:color w:val="auto"/>
          <w:sz w:val="48"/>
          <w:szCs w:val="48"/>
        </w:rPr>
      </w:pPr>
      <w:r>
        <w:rPr>
          <w:rFonts w:hint="eastAsia" w:ascii="楷体_GB2312" w:eastAsia="楷体_GB2312"/>
          <w:bCs/>
          <w:color w:val="auto"/>
          <w:sz w:val="48"/>
          <w:szCs w:val="48"/>
        </w:rPr>
        <w:t>（污染影响类）</w:t>
      </w:r>
      <w:bookmarkStart w:id="19" w:name="_GoBack"/>
      <w:bookmarkEnd w:id="19"/>
    </w:p>
    <w:p>
      <w:pPr>
        <w:adjustRightInd w:val="0"/>
        <w:snapToGrid w:val="0"/>
        <w:spacing w:line="288" w:lineRule="auto"/>
        <w:jc w:val="center"/>
        <w:outlineLvl w:val="0"/>
        <w:rPr>
          <w:rFonts w:ascii="华文仿宋" w:hAnsi="华文仿宋" w:eastAsia="华文仿宋" w:cs="华文仿宋"/>
          <w:color w:val="auto"/>
          <w:kern w:val="44"/>
          <w:sz w:val="44"/>
          <w:szCs w:val="44"/>
        </w:rPr>
      </w:pPr>
    </w:p>
    <w:p>
      <w:pPr>
        <w:jc w:val="center"/>
        <w:rPr>
          <w:rFonts w:eastAsia="仿宋"/>
          <w:color w:val="auto"/>
          <w:sz w:val="52"/>
          <w:szCs w:val="52"/>
        </w:rPr>
      </w:pPr>
    </w:p>
    <w:p>
      <w:pPr>
        <w:ind w:firstLine="1040"/>
        <w:rPr>
          <w:rFonts w:eastAsia="仿宋"/>
          <w:color w:val="auto"/>
          <w:sz w:val="44"/>
          <w:szCs w:val="44"/>
        </w:rPr>
      </w:pPr>
    </w:p>
    <w:p>
      <w:pPr>
        <w:pStyle w:val="25"/>
        <w:rPr>
          <w:rFonts w:eastAsia="仿宋"/>
          <w:color w:val="auto"/>
          <w:sz w:val="44"/>
          <w:szCs w:val="44"/>
        </w:rPr>
      </w:pPr>
    </w:p>
    <w:p>
      <w:pPr>
        <w:rPr>
          <w:rFonts w:eastAsia="仿宋"/>
          <w:color w:val="auto"/>
          <w:sz w:val="44"/>
          <w:szCs w:val="44"/>
        </w:rPr>
      </w:pPr>
    </w:p>
    <w:p>
      <w:pPr>
        <w:pStyle w:val="25"/>
        <w:rPr>
          <w:color w:val="auto"/>
        </w:rPr>
      </w:pPr>
    </w:p>
    <w:p>
      <w:pPr>
        <w:ind w:firstLine="1040"/>
        <w:rPr>
          <w:rFonts w:eastAsia="仿宋"/>
          <w:color w:val="auto"/>
          <w:sz w:val="44"/>
          <w:szCs w:val="44"/>
        </w:rPr>
      </w:pPr>
    </w:p>
    <w:p>
      <w:pPr>
        <w:ind w:firstLine="1040"/>
        <w:rPr>
          <w:rFonts w:eastAsia="仿宋"/>
          <w:color w:val="auto"/>
          <w:sz w:val="44"/>
          <w:szCs w:val="44"/>
        </w:rPr>
      </w:pPr>
    </w:p>
    <w:p>
      <w:pPr>
        <w:ind w:firstLine="1040"/>
        <w:rPr>
          <w:rFonts w:eastAsia="仿宋"/>
          <w:color w:val="auto"/>
          <w:sz w:val="44"/>
          <w:szCs w:val="44"/>
        </w:rPr>
      </w:pPr>
    </w:p>
    <w:p>
      <w:pPr>
        <w:adjustRightInd w:val="0"/>
        <w:snapToGrid w:val="0"/>
        <w:spacing w:line="288" w:lineRule="auto"/>
        <w:ind w:left="315" w:leftChars="150"/>
        <w:rPr>
          <w:rFonts w:ascii="仿宋_GB2312" w:eastAsia="仿宋_GB2312"/>
          <w:color w:val="auto"/>
          <w:sz w:val="36"/>
          <w:szCs w:val="36"/>
          <w:u w:val="single"/>
        </w:rPr>
      </w:pPr>
      <w:r>
        <w:rPr>
          <w:rFonts w:hint="eastAsia" w:ascii="仿宋_GB2312" w:eastAsia="仿宋_GB2312"/>
          <w:color w:val="auto"/>
          <w:sz w:val="36"/>
          <w:szCs w:val="36"/>
        </w:rPr>
        <w:t>项目名称：</w:t>
      </w:r>
      <w:r>
        <w:rPr>
          <w:rFonts w:hint="eastAsia" w:ascii="仿宋_GB2312" w:eastAsia="仿宋_GB2312"/>
          <w:color w:val="auto"/>
          <w:sz w:val="36"/>
          <w:szCs w:val="36"/>
          <w:u w:val="single"/>
        </w:rPr>
        <w:t>唐山海港开发区污水处理厂污泥减量化工程</w:t>
      </w:r>
    </w:p>
    <w:p>
      <w:pPr>
        <w:adjustRightInd w:val="0"/>
        <w:snapToGrid w:val="0"/>
        <w:spacing w:line="288" w:lineRule="auto"/>
        <w:ind w:left="3555" w:leftChars="150" w:hanging="3240" w:hangingChars="900"/>
        <w:rPr>
          <w:rFonts w:ascii="仿宋_GB2312" w:eastAsia="仿宋_GB2312"/>
          <w:color w:val="auto"/>
          <w:sz w:val="36"/>
          <w:szCs w:val="36"/>
          <w:u w:val="single"/>
        </w:rPr>
      </w:pPr>
      <w:r>
        <w:rPr>
          <w:rFonts w:hint="eastAsia" w:ascii="仿宋_GB2312" w:eastAsia="仿宋_GB2312"/>
          <w:color w:val="auto"/>
          <w:sz w:val="36"/>
          <w:szCs w:val="36"/>
        </w:rPr>
        <w:t>建设单位（盖章）：</w:t>
      </w:r>
      <w:r>
        <w:rPr>
          <w:rFonts w:hint="eastAsia" w:ascii="仿宋_GB2312" w:eastAsia="仿宋_GB2312"/>
          <w:color w:val="auto"/>
          <w:sz w:val="36"/>
          <w:szCs w:val="36"/>
          <w:u w:val="single"/>
        </w:rPr>
        <w:t xml:space="preserve">唐山海港区城市公共事业运营管理有限公司 </w:t>
      </w:r>
    </w:p>
    <w:p>
      <w:pPr>
        <w:adjustRightInd w:val="0"/>
        <w:snapToGrid w:val="0"/>
        <w:spacing w:line="288" w:lineRule="auto"/>
        <w:ind w:left="315" w:leftChars="150"/>
        <w:rPr>
          <w:rFonts w:ascii="仿宋_GB2312" w:eastAsia="仿宋_GB2312"/>
          <w:color w:val="auto"/>
          <w:sz w:val="36"/>
          <w:szCs w:val="36"/>
          <w:u w:val="single"/>
        </w:rPr>
      </w:pPr>
      <w:r>
        <w:rPr>
          <w:rFonts w:hint="eastAsia" w:ascii="仿宋_GB2312" w:eastAsia="仿宋_GB2312"/>
          <w:color w:val="auto"/>
          <w:sz w:val="36"/>
          <w:szCs w:val="36"/>
        </w:rPr>
        <w:t>编制日期：</w:t>
      </w:r>
      <w:r>
        <w:rPr>
          <w:rFonts w:hint="eastAsia" w:ascii="仿宋_GB2312" w:eastAsia="仿宋_GB2312"/>
          <w:color w:val="auto"/>
          <w:sz w:val="36"/>
          <w:szCs w:val="36"/>
          <w:u w:val="single"/>
        </w:rPr>
        <w:t xml:space="preserve">            2023年8月</w:t>
      </w:r>
      <w:r>
        <w:rPr>
          <w:rFonts w:ascii="仿宋_GB2312" w:eastAsia="仿宋_GB2312"/>
          <w:color w:val="auto"/>
          <w:sz w:val="36"/>
          <w:szCs w:val="36"/>
          <w:u w:val="single"/>
        </w:rPr>
        <w:t xml:space="preserve">  </w:t>
      </w:r>
      <w:r>
        <w:rPr>
          <w:rFonts w:hint="eastAsia" w:ascii="仿宋_GB2312" w:eastAsia="仿宋_GB2312"/>
          <w:color w:val="auto"/>
          <w:sz w:val="36"/>
          <w:szCs w:val="36"/>
          <w:u w:val="single"/>
        </w:rPr>
        <w:t xml:space="preserve">    </w:t>
      </w:r>
      <w:r>
        <w:rPr>
          <w:rFonts w:ascii="仿宋_GB2312" w:eastAsia="仿宋_GB2312"/>
          <w:color w:val="auto"/>
          <w:sz w:val="36"/>
          <w:szCs w:val="36"/>
          <w:u w:val="single"/>
        </w:rPr>
        <w:t xml:space="preserve">  </w:t>
      </w:r>
    </w:p>
    <w:p>
      <w:pPr>
        <w:adjustRightInd w:val="0"/>
        <w:snapToGrid w:val="0"/>
        <w:spacing w:line="288" w:lineRule="auto"/>
        <w:ind w:firstLine="1040"/>
        <w:rPr>
          <w:rFonts w:ascii="仿宋_GB2312" w:eastAsia="仿宋_GB2312"/>
          <w:color w:val="auto"/>
          <w:sz w:val="36"/>
          <w:szCs w:val="36"/>
          <w:u w:val="single"/>
        </w:rPr>
      </w:pPr>
      <w:bookmarkStart w:id="0" w:name="_Hlk57884087"/>
    </w:p>
    <w:p>
      <w:pPr>
        <w:adjustRightInd w:val="0"/>
        <w:snapToGrid w:val="0"/>
        <w:spacing w:line="288" w:lineRule="auto"/>
        <w:ind w:firstLine="1040"/>
        <w:rPr>
          <w:rFonts w:ascii="仿宋_GB2312" w:eastAsia="仿宋_GB2312"/>
          <w:color w:val="auto"/>
          <w:sz w:val="36"/>
          <w:szCs w:val="36"/>
        </w:rPr>
      </w:pPr>
    </w:p>
    <w:bookmarkEnd w:id="0"/>
    <w:p>
      <w:pPr>
        <w:adjustRightInd w:val="0"/>
        <w:snapToGrid w:val="0"/>
        <w:spacing w:line="288" w:lineRule="auto"/>
        <w:jc w:val="center"/>
        <w:rPr>
          <w:rFonts w:ascii="楷体_GB2312" w:eastAsia="楷体_GB2312"/>
          <w:color w:val="auto"/>
          <w:sz w:val="36"/>
          <w:szCs w:val="36"/>
        </w:rPr>
      </w:pPr>
      <w:r>
        <w:rPr>
          <w:rFonts w:hint="eastAsia" w:ascii="楷体_GB2312" w:eastAsia="楷体_GB2312"/>
          <w:color w:val="auto"/>
          <w:sz w:val="36"/>
          <w:szCs w:val="36"/>
        </w:rPr>
        <w:t>中华人民共和国生态环境部制</w:t>
      </w:r>
    </w:p>
    <w:p>
      <w:pPr>
        <w:adjustRightInd w:val="0"/>
        <w:snapToGrid w:val="0"/>
        <w:spacing w:line="288" w:lineRule="auto"/>
        <w:ind w:firstLine="1040"/>
        <w:rPr>
          <w:rFonts w:ascii="仿宋_GB2312" w:eastAsia="仿宋_GB2312"/>
          <w:color w:val="auto"/>
          <w:sz w:val="36"/>
          <w:szCs w:val="36"/>
        </w:rPr>
        <w:sectPr>
          <w:footerReference r:id="rId3" w:type="default"/>
          <w:footerReference r:id="rId4" w:type="even"/>
          <w:pgSz w:w="11906" w:h="16838"/>
          <w:pgMar w:top="1701" w:right="1531" w:bottom="1701" w:left="1531" w:header="851" w:footer="1077" w:gutter="0"/>
          <w:pgNumType w:start="3"/>
          <w:cols w:space="720" w:num="1"/>
          <w:docGrid w:linePitch="312" w:charSpace="0"/>
        </w:sectPr>
      </w:pPr>
    </w:p>
    <w:p>
      <w:pPr>
        <w:pStyle w:val="26"/>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一、建设项目基本情况</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60"/>
        <w:gridCol w:w="2359"/>
        <w:gridCol w:w="1821"/>
        <w:gridCol w:w="3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建设项目名称</w:t>
            </w:r>
          </w:p>
        </w:tc>
        <w:tc>
          <w:tcPr>
            <w:tcW w:w="7210" w:type="dxa"/>
            <w:gridSpan w:val="3"/>
            <w:vAlign w:val="center"/>
          </w:tcPr>
          <w:p>
            <w:pPr>
              <w:adjustRightInd w:val="0"/>
              <w:snapToGrid w:val="0"/>
              <w:jc w:val="center"/>
              <w:rPr>
                <w:rFonts w:cs="宋体"/>
                <w:color w:val="auto"/>
                <w:szCs w:val="21"/>
              </w:rPr>
            </w:pPr>
            <w:r>
              <w:rPr>
                <w:rFonts w:cs="宋体"/>
                <w:color w:val="auto"/>
                <w:szCs w:val="21"/>
              </w:rPr>
              <w:t>唐山海港开发区污水处理厂污泥减量化工程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项目代码</w:t>
            </w:r>
          </w:p>
        </w:tc>
        <w:tc>
          <w:tcPr>
            <w:tcW w:w="7210" w:type="dxa"/>
            <w:gridSpan w:val="3"/>
            <w:vAlign w:val="center"/>
          </w:tcPr>
          <w:p>
            <w:pPr>
              <w:adjustRightInd w:val="0"/>
              <w:snapToGrid w:val="0"/>
              <w:jc w:val="center"/>
              <w:rPr>
                <w:rFonts w:cs="宋体"/>
                <w:color w:val="auto"/>
                <w:szCs w:val="21"/>
              </w:rPr>
            </w:pPr>
            <w:r>
              <w:rPr>
                <w:rFonts w:hint="eastAsia"/>
                <w:color w:val="auto"/>
                <w:szCs w:val="21"/>
              </w:rPr>
              <w:t>2306-130274-89-01-166457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建设单位联系人</w:t>
            </w:r>
          </w:p>
        </w:tc>
        <w:tc>
          <w:tcPr>
            <w:tcW w:w="2359" w:type="dxa"/>
            <w:vAlign w:val="center"/>
          </w:tcPr>
          <w:p>
            <w:pPr>
              <w:adjustRightInd w:val="0"/>
              <w:snapToGrid w:val="0"/>
              <w:jc w:val="center"/>
              <w:rPr>
                <w:rFonts w:cs="宋体"/>
                <w:color w:val="auto"/>
                <w:szCs w:val="21"/>
              </w:rPr>
            </w:pPr>
            <w:r>
              <w:rPr>
                <w:rFonts w:hint="eastAsia" w:cs="宋体"/>
                <w:color w:val="auto"/>
                <w:szCs w:val="21"/>
              </w:rPr>
              <w:t>李娜</w:t>
            </w:r>
          </w:p>
        </w:tc>
        <w:tc>
          <w:tcPr>
            <w:tcW w:w="1821" w:type="dxa"/>
            <w:vAlign w:val="center"/>
          </w:tcPr>
          <w:p>
            <w:pPr>
              <w:adjustRightInd w:val="0"/>
              <w:snapToGrid w:val="0"/>
              <w:jc w:val="center"/>
              <w:rPr>
                <w:rFonts w:cs="宋体"/>
                <w:color w:val="auto"/>
                <w:szCs w:val="21"/>
              </w:rPr>
            </w:pPr>
            <w:r>
              <w:rPr>
                <w:rFonts w:hint="eastAsia" w:cs="宋体"/>
                <w:color w:val="auto"/>
                <w:szCs w:val="21"/>
              </w:rPr>
              <w:t>联系方式</w:t>
            </w:r>
          </w:p>
        </w:tc>
        <w:tc>
          <w:tcPr>
            <w:tcW w:w="3030" w:type="dxa"/>
            <w:vAlign w:val="center"/>
          </w:tcPr>
          <w:p>
            <w:pPr>
              <w:adjustRightInd w:val="0"/>
              <w:snapToGrid w:val="0"/>
              <w:jc w:val="center"/>
              <w:rPr>
                <w:rFonts w:cs="宋体"/>
                <w:color w:val="auto"/>
                <w:szCs w:val="21"/>
              </w:rPr>
            </w:pPr>
            <w:r>
              <w:rPr>
                <w:rFonts w:hint="eastAsia" w:cs="宋体"/>
                <w:color w:val="auto"/>
                <w:szCs w:val="21"/>
              </w:rPr>
              <w:t>15930952366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建设地点</w:t>
            </w:r>
          </w:p>
        </w:tc>
        <w:tc>
          <w:tcPr>
            <w:tcW w:w="7210" w:type="dxa"/>
            <w:gridSpan w:val="3"/>
            <w:vAlign w:val="center"/>
          </w:tcPr>
          <w:p>
            <w:pPr>
              <w:adjustRightInd w:val="0"/>
              <w:snapToGrid w:val="0"/>
              <w:jc w:val="center"/>
              <w:rPr>
                <w:rFonts w:cs="宋体"/>
                <w:color w:val="auto"/>
                <w:szCs w:val="21"/>
              </w:rPr>
            </w:pPr>
            <w:r>
              <w:rPr>
                <w:rFonts w:hint="eastAsia" w:cs="宋体"/>
                <w:color w:val="auto"/>
                <w:szCs w:val="21"/>
              </w:rPr>
              <w:t>河北省唐山市唐山海港开发区水务有限公司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地理坐标</w:t>
            </w:r>
          </w:p>
        </w:tc>
        <w:tc>
          <w:tcPr>
            <w:tcW w:w="7210" w:type="dxa"/>
            <w:gridSpan w:val="3"/>
            <w:vAlign w:val="center"/>
          </w:tcPr>
          <w:p>
            <w:pPr>
              <w:snapToGrid w:val="0"/>
              <w:jc w:val="center"/>
              <w:rPr>
                <w:rFonts w:cs="宋体"/>
                <w:color w:val="auto"/>
                <w:szCs w:val="21"/>
              </w:rPr>
            </w:pPr>
            <w:r>
              <w:rPr>
                <w:rFonts w:hint="eastAsia" w:cs="宋体"/>
                <w:color w:val="auto"/>
                <w:szCs w:val="21"/>
              </w:rPr>
              <w:t>（</w:t>
            </w:r>
            <w:r>
              <w:rPr>
                <w:rFonts w:cs="宋体"/>
                <w:color w:val="auto"/>
                <w:szCs w:val="21"/>
                <w:u w:val="single"/>
              </w:rPr>
              <w:t xml:space="preserve"> </w:t>
            </w:r>
            <w:r>
              <w:rPr>
                <w:rFonts w:hint="eastAsia" w:cs="宋体"/>
                <w:color w:val="auto"/>
                <w:szCs w:val="21"/>
                <w:u w:val="single"/>
              </w:rPr>
              <w:t>119</w:t>
            </w:r>
            <w:r>
              <w:rPr>
                <w:rFonts w:cs="宋体"/>
                <w:color w:val="auto"/>
                <w:szCs w:val="21"/>
                <w:u w:val="single"/>
              </w:rPr>
              <w:t xml:space="preserve"> </w:t>
            </w:r>
            <w:r>
              <w:rPr>
                <w:rFonts w:hint="eastAsia" w:cs="宋体"/>
                <w:color w:val="auto"/>
                <w:szCs w:val="21"/>
              </w:rPr>
              <w:t>度</w:t>
            </w:r>
            <w:r>
              <w:rPr>
                <w:rFonts w:cs="宋体"/>
                <w:color w:val="auto"/>
                <w:szCs w:val="21"/>
                <w:u w:val="single"/>
              </w:rPr>
              <w:t xml:space="preserve"> </w:t>
            </w:r>
            <w:r>
              <w:rPr>
                <w:rFonts w:hint="eastAsia" w:cs="宋体"/>
                <w:color w:val="auto"/>
                <w:szCs w:val="21"/>
                <w:u w:val="single"/>
              </w:rPr>
              <w:t>3</w:t>
            </w:r>
            <w:r>
              <w:rPr>
                <w:rFonts w:cs="宋体"/>
                <w:color w:val="auto"/>
                <w:szCs w:val="21"/>
                <w:u w:val="single"/>
              </w:rPr>
              <w:t xml:space="preserve"> </w:t>
            </w:r>
            <w:r>
              <w:rPr>
                <w:rFonts w:hint="eastAsia" w:cs="宋体"/>
                <w:color w:val="auto"/>
                <w:szCs w:val="21"/>
              </w:rPr>
              <w:t>分</w:t>
            </w:r>
            <w:r>
              <w:rPr>
                <w:rFonts w:cs="宋体"/>
                <w:color w:val="auto"/>
                <w:szCs w:val="21"/>
                <w:u w:val="single"/>
              </w:rPr>
              <w:t xml:space="preserve"> </w:t>
            </w:r>
            <w:r>
              <w:rPr>
                <w:rFonts w:hint="eastAsia" w:cs="宋体"/>
                <w:color w:val="auto"/>
                <w:szCs w:val="21"/>
                <w:u w:val="single"/>
              </w:rPr>
              <w:t>10.901</w:t>
            </w:r>
            <w:r>
              <w:rPr>
                <w:rFonts w:cs="宋体"/>
                <w:color w:val="auto"/>
                <w:szCs w:val="21"/>
                <w:u w:val="single"/>
              </w:rPr>
              <w:t xml:space="preserve"> </w:t>
            </w:r>
            <w:r>
              <w:rPr>
                <w:rFonts w:hint="eastAsia" w:cs="宋体"/>
                <w:color w:val="auto"/>
                <w:szCs w:val="21"/>
              </w:rPr>
              <w:t>秒，</w:t>
            </w:r>
            <w:r>
              <w:rPr>
                <w:rFonts w:hint="eastAsia" w:cs="宋体"/>
                <w:color w:val="auto"/>
                <w:szCs w:val="21"/>
                <w:u w:val="single"/>
              </w:rPr>
              <w:t xml:space="preserve"> 39</w:t>
            </w:r>
            <w:r>
              <w:rPr>
                <w:rFonts w:cs="宋体"/>
                <w:color w:val="auto"/>
                <w:szCs w:val="21"/>
                <w:u w:val="single"/>
              </w:rPr>
              <w:t xml:space="preserve"> </w:t>
            </w:r>
            <w:r>
              <w:rPr>
                <w:rFonts w:hint="eastAsia" w:cs="宋体"/>
                <w:color w:val="auto"/>
                <w:szCs w:val="21"/>
              </w:rPr>
              <w:t>度</w:t>
            </w:r>
            <w:r>
              <w:rPr>
                <w:rFonts w:cs="宋体"/>
                <w:color w:val="auto"/>
                <w:szCs w:val="21"/>
                <w:u w:val="single"/>
              </w:rPr>
              <w:t xml:space="preserve"> </w:t>
            </w:r>
            <w:r>
              <w:rPr>
                <w:rFonts w:hint="eastAsia" w:cs="宋体"/>
                <w:color w:val="auto"/>
                <w:szCs w:val="21"/>
                <w:u w:val="single"/>
              </w:rPr>
              <w:t>14</w:t>
            </w:r>
            <w:r>
              <w:rPr>
                <w:rFonts w:cs="宋体"/>
                <w:color w:val="auto"/>
                <w:szCs w:val="21"/>
                <w:u w:val="single"/>
              </w:rPr>
              <w:t xml:space="preserve"> </w:t>
            </w:r>
            <w:r>
              <w:rPr>
                <w:rFonts w:hint="eastAsia" w:cs="宋体"/>
                <w:color w:val="auto"/>
                <w:szCs w:val="21"/>
              </w:rPr>
              <w:t>分</w:t>
            </w:r>
            <w:r>
              <w:rPr>
                <w:rFonts w:cs="宋体"/>
                <w:color w:val="auto"/>
                <w:szCs w:val="21"/>
                <w:u w:val="single"/>
              </w:rPr>
              <w:t xml:space="preserve"> </w:t>
            </w:r>
            <w:r>
              <w:rPr>
                <w:rFonts w:hint="eastAsia" w:cs="宋体"/>
                <w:color w:val="auto"/>
                <w:szCs w:val="21"/>
                <w:u w:val="single"/>
              </w:rPr>
              <w:t xml:space="preserve">44.498 </w:t>
            </w:r>
            <w:r>
              <w:rPr>
                <w:rFonts w:hint="eastAsia" w:cs="宋体"/>
                <w:color w:val="auto"/>
                <w:szCs w:val="21"/>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国民经济</w:t>
            </w:r>
          </w:p>
          <w:p>
            <w:pPr>
              <w:adjustRightInd w:val="0"/>
              <w:snapToGrid w:val="0"/>
              <w:jc w:val="center"/>
              <w:rPr>
                <w:rFonts w:cs="宋体"/>
                <w:color w:val="auto"/>
                <w:szCs w:val="21"/>
              </w:rPr>
            </w:pPr>
            <w:r>
              <w:rPr>
                <w:rFonts w:hint="eastAsia" w:cs="宋体"/>
                <w:color w:val="auto"/>
                <w:szCs w:val="21"/>
              </w:rPr>
              <w:t>行业类别</w:t>
            </w:r>
          </w:p>
        </w:tc>
        <w:tc>
          <w:tcPr>
            <w:tcW w:w="2359" w:type="dxa"/>
            <w:vAlign w:val="center"/>
          </w:tcPr>
          <w:p>
            <w:pPr>
              <w:adjustRightInd w:val="0"/>
              <w:snapToGrid w:val="0"/>
              <w:jc w:val="center"/>
              <w:rPr>
                <w:rFonts w:cs="宋体"/>
                <w:color w:val="auto"/>
                <w:szCs w:val="21"/>
              </w:rPr>
            </w:pPr>
            <w:r>
              <w:rPr>
                <w:rFonts w:hint="eastAsia" w:cs="宋体"/>
                <w:color w:val="auto"/>
                <w:szCs w:val="21"/>
              </w:rPr>
              <w:t>N7723固体废物治理</w:t>
            </w:r>
          </w:p>
        </w:tc>
        <w:tc>
          <w:tcPr>
            <w:tcW w:w="1821" w:type="dxa"/>
            <w:vAlign w:val="center"/>
          </w:tcPr>
          <w:p>
            <w:pPr>
              <w:adjustRightInd w:val="0"/>
              <w:snapToGrid w:val="0"/>
              <w:jc w:val="center"/>
              <w:rPr>
                <w:rFonts w:cs="宋体"/>
                <w:color w:val="auto"/>
                <w:szCs w:val="21"/>
              </w:rPr>
            </w:pPr>
            <w:bookmarkStart w:id="1" w:name="_Hlk49843745"/>
            <w:r>
              <w:rPr>
                <w:rFonts w:hint="eastAsia" w:cs="宋体"/>
                <w:color w:val="auto"/>
                <w:szCs w:val="21"/>
              </w:rPr>
              <w:t>建设项目行业类别</w:t>
            </w:r>
            <w:bookmarkEnd w:id="1"/>
          </w:p>
        </w:tc>
        <w:tc>
          <w:tcPr>
            <w:tcW w:w="3030" w:type="dxa"/>
            <w:vAlign w:val="center"/>
          </w:tcPr>
          <w:p>
            <w:pPr>
              <w:adjustRightInd w:val="0"/>
              <w:snapToGrid w:val="0"/>
              <w:rPr>
                <w:rFonts w:cs="宋体"/>
                <w:color w:val="auto"/>
                <w:szCs w:val="21"/>
              </w:rPr>
            </w:pPr>
            <w:r>
              <w:rPr>
                <w:rFonts w:hint="eastAsia" w:cs="宋体"/>
                <w:color w:val="auto"/>
                <w:szCs w:val="21"/>
              </w:rPr>
              <w:t>四十七、 生态保护和环境治理业</w:t>
            </w:r>
          </w:p>
          <w:p>
            <w:pPr>
              <w:adjustRightInd w:val="0"/>
              <w:snapToGrid w:val="0"/>
              <w:rPr>
                <w:rFonts w:cs="宋体"/>
                <w:color w:val="auto"/>
                <w:szCs w:val="21"/>
              </w:rPr>
            </w:pPr>
            <w:r>
              <w:rPr>
                <w:color w:val="auto"/>
                <w:szCs w:val="21"/>
              </w:rPr>
              <w:t>——</w:t>
            </w:r>
            <w:r>
              <w:rPr>
                <w:rFonts w:hint="eastAsia" w:cs="宋体"/>
                <w:color w:val="auto"/>
                <w:szCs w:val="21"/>
              </w:rPr>
              <w:t>103一般工业固体废物（含污水处理污泥）、建筑施工废弃物处置及综合利用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5"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建设性质</w:t>
            </w:r>
          </w:p>
        </w:tc>
        <w:tc>
          <w:tcPr>
            <w:tcW w:w="2359" w:type="dxa"/>
            <w:vAlign w:val="center"/>
          </w:tcPr>
          <w:p>
            <w:pPr>
              <w:snapToGrid w:val="0"/>
              <w:jc w:val="left"/>
              <w:rPr>
                <w:rFonts w:cs="宋体"/>
                <w:color w:val="auto"/>
                <w:szCs w:val="21"/>
              </w:rPr>
            </w:pPr>
            <w:r>
              <w:rPr>
                <w:rFonts w:hint="eastAsia" w:cs="宋体"/>
                <w:color w:val="auto"/>
                <w:szCs w:val="21"/>
              </w:rPr>
              <w:sym w:font="Wingdings 2" w:char="0052"/>
            </w:r>
            <w:r>
              <w:rPr>
                <w:rFonts w:hint="eastAsia" w:cs="宋体"/>
                <w:color w:val="auto"/>
                <w:szCs w:val="21"/>
              </w:rPr>
              <w:t>新建（迁建）</w:t>
            </w:r>
          </w:p>
          <w:p>
            <w:pPr>
              <w:snapToGrid w:val="0"/>
              <w:jc w:val="left"/>
              <w:rPr>
                <w:rFonts w:cs="宋体"/>
                <w:color w:val="auto"/>
                <w:szCs w:val="21"/>
              </w:rPr>
            </w:pPr>
            <w:r>
              <w:rPr>
                <w:rFonts w:hint="eastAsia" w:cs="宋体"/>
                <w:color w:val="auto"/>
                <w:szCs w:val="21"/>
              </w:rPr>
              <w:t>□改建</w:t>
            </w:r>
          </w:p>
          <w:p>
            <w:pPr>
              <w:snapToGrid w:val="0"/>
              <w:jc w:val="left"/>
              <w:rPr>
                <w:rFonts w:cs="宋体"/>
                <w:color w:val="auto"/>
                <w:szCs w:val="21"/>
              </w:rPr>
            </w:pPr>
            <w:r>
              <w:rPr>
                <w:rFonts w:hint="eastAsia" w:cs="宋体"/>
                <w:color w:val="auto"/>
                <w:szCs w:val="21"/>
              </w:rPr>
              <w:sym w:font="Wingdings 2" w:char="00A3"/>
            </w:r>
            <w:r>
              <w:rPr>
                <w:rFonts w:hint="eastAsia" w:cs="宋体"/>
                <w:color w:val="auto"/>
                <w:szCs w:val="21"/>
              </w:rPr>
              <w:t>扩建</w:t>
            </w:r>
          </w:p>
          <w:p>
            <w:pPr>
              <w:snapToGrid w:val="0"/>
              <w:jc w:val="left"/>
              <w:rPr>
                <w:rFonts w:cs="宋体"/>
                <w:color w:val="auto"/>
                <w:szCs w:val="21"/>
              </w:rPr>
            </w:pPr>
            <w:r>
              <w:rPr>
                <w:rFonts w:hint="eastAsia" w:cs="宋体"/>
                <w:color w:val="auto"/>
                <w:szCs w:val="21"/>
              </w:rPr>
              <w:t>□技术改造</w:t>
            </w:r>
          </w:p>
        </w:tc>
        <w:tc>
          <w:tcPr>
            <w:tcW w:w="1821" w:type="dxa"/>
            <w:vAlign w:val="center"/>
          </w:tcPr>
          <w:p>
            <w:pPr>
              <w:adjustRightInd w:val="0"/>
              <w:snapToGrid w:val="0"/>
              <w:jc w:val="center"/>
              <w:rPr>
                <w:rFonts w:cs="宋体"/>
                <w:color w:val="auto"/>
                <w:szCs w:val="21"/>
              </w:rPr>
            </w:pPr>
            <w:r>
              <w:rPr>
                <w:rFonts w:hint="eastAsia" w:cs="宋体"/>
                <w:color w:val="auto"/>
                <w:szCs w:val="21"/>
              </w:rPr>
              <w:t>建设项目申报情形</w:t>
            </w:r>
          </w:p>
        </w:tc>
        <w:tc>
          <w:tcPr>
            <w:tcW w:w="3030" w:type="dxa"/>
            <w:vAlign w:val="center"/>
          </w:tcPr>
          <w:p>
            <w:pPr>
              <w:snapToGrid w:val="0"/>
              <w:jc w:val="left"/>
              <w:rPr>
                <w:rFonts w:cs="宋体"/>
                <w:color w:val="auto"/>
                <w:szCs w:val="21"/>
              </w:rPr>
            </w:pPr>
            <w:r>
              <w:rPr>
                <w:rFonts w:hint="eastAsia" w:cs="宋体"/>
                <w:color w:val="auto"/>
                <w:szCs w:val="21"/>
              </w:rPr>
              <w:sym w:font="Wingdings 2" w:char="0052"/>
            </w:r>
            <w:r>
              <w:rPr>
                <w:rFonts w:hint="eastAsia" w:cs="宋体"/>
                <w:color w:val="auto"/>
                <w:szCs w:val="21"/>
              </w:rPr>
              <w:t>首次申报项目</w:t>
            </w:r>
            <w:r>
              <w:rPr>
                <w:rFonts w:cs="宋体"/>
                <w:color w:val="auto"/>
                <w:szCs w:val="21"/>
              </w:rPr>
              <w:t xml:space="preserve">             </w:t>
            </w:r>
          </w:p>
          <w:p>
            <w:pPr>
              <w:snapToGrid w:val="0"/>
              <w:jc w:val="left"/>
              <w:rPr>
                <w:rFonts w:cs="宋体"/>
                <w:color w:val="auto"/>
                <w:szCs w:val="21"/>
              </w:rPr>
            </w:pPr>
            <w:r>
              <w:rPr>
                <w:rFonts w:hint="eastAsia" w:cs="宋体"/>
                <w:color w:val="auto"/>
                <w:szCs w:val="21"/>
              </w:rPr>
              <w:t>□不予批准后再次申报项目</w:t>
            </w:r>
          </w:p>
          <w:p>
            <w:pPr>
              <w:snapToGrid w:val="0"/>
              <w:jc w:val="left"/>
              <w:rPr>
                <w:rFonts w:cs="宋体"/>
                <w:color w:val="auto"/>
                <w:szCs w:val="21"/>
              </w:rPr>
            </w:pPr>
            <w:r>
              <w:rPr>
                <w:rFonts w:hint="eastAsia" w:cs="宋体"/>
                <w:color w:val="auto"/>
                <w:szCs w:val="21"/>
              </w:rPr>
              <w:sym w:font="Wingdings 2" w:char="00A3"/>
            </w:r>
            <w:r>
              <w:rPr>
                <w:rFonts w:hint="eastAsia" w:cs="宋体"/>
                <w:color w:val="auto"/>
                <w:szCs w:val="21"/>
              </w:rPr>
              <w:t>超五年重新审核项目</w:t>
            </w:r>
            <w:r>
              <w:rPr>
                <w:rFonts w:cs="宋体"/>
                <w:color w:val="auto"/>
                <w:szCs w:val="21"/>
              </w:rPr>
              <w:t xml:space="preserve">     </w:t>
            </w:r>
          </w:p>
          <w:p>
            <w:pPr>
              <w:snapToGrid w:val="0"/>
              <w:jc w:val="left"/>
              <w:rPr>
                <w:rFonts w:cs="宋体"/>
                <w:color w:val="auto"/>
                <w:szCs w:val="21"/>
              </w:rPr>
            </w:pPr>
            <w:r>
              <w:rPr>
                <w:rFonts w:hint="eastAsia" w:cs="宋体"/>
                <w:color w:val="auto"/>
                <w:szCs w:val="21"/>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8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项目审批（核准</w:t>
            </w:r>
            <w:r>
              <w:rPr>
                <w:rFonts w:cs="宋体"/>
                <w:color w:val="auto"/>
                <w:szCs w:val="21"/>
              </w:rPr>
              <w:t>/</w:t>
            </w:r>
            <w:r>
              <w:rPr>
                <w:rFonts w:hint="eastAsia" w:cs="宋体"/>
                <w:color w:val="auto"/>
                <w:szCs w:val="21"/>
              </w:rPr>
              <w:t>备案）部门（选填）</w:t>
            </w:r>
          </w:p>
        </w:tc>
        <w:tc>
          <w:tcPr>
            <w:tcW w:w="2359" w:type="dxa"/>
            <w:vAlign w:val="center"/>
          </w:tcPr>
          <w:p>
            <w:pPr>
              <w:adjustRightInd w:val="0"/>
              <w:snapToGrid w:val="0"/>
              <w:jc w:val="center"/>
              <w:rPr>
                <w:rFonts w:cs="宋体"/>
                <w:color w:val="auto"/>
                <w:szCs w:val="21"/>
              </w:rPr>
            </w:pPr>
            <w:r>
              <w:rPr>
                <w:rFonts w:hint="eastAsia"/>
                <w:color w:val="auto"/>
                <w:szCs w:val="21"/>
              </w:rPr>
              <w:t>唐山海港经济开发区行政审批局</w:t>
            </w:r>
          </w:p>
        </w:tc>
        <w:tc>
          <w:tcPr>
            <w:tcW w:w="1821" w:type="dxa"/>
            <w:vAlign w:val="center"/>
          </w:tcPr>
          <w:p>
            <w:pPr>
              <w:adjustRightInd w:val="0"/>
              <w:snapToGrid w:val="0"/>
              <w:jc w:val="center"/>
              <w:rPr>
                <w:rFonts w:cs="宋体"/>
                <w:color w:val="auto"/>
                <w:szCs w:val="21"/>
              </w:rPr>
            </w:pPr>
            <w:r>
              <w:rPr>
                <w:rFonts w:hint="eastAsia" w:cs="宋体"/>
                <w:color w:val="auto"/>
                <w:szCs w:val="21"/>
              </w:rPr>
              <w:t>项目审批（核准</w:t>
            </w:r>
            <w:r>
              <w:rPr>
                <w:rFonts w:cs="宋体"/>
                <w:color w:val="auto"/>
                <w:szCs w:val="21"/>
              </w:rPr>
              <w:t>/</w:t>
            </w:r>
            <w:r>
              <w:rPr>
                <w:rFonts w:hint="eastAsia" w:cs="宋体"/>
                <w:color w:val="auto"/>
                <w:szCs w:val="21"/>
              </w:rPr>
              <w:t>备案）文号（选填）</w:t>
            </w:r>
          </w:p>
        </w:tc>
        <w:tc>
          <w:tcPr>
            <w:tcW w:w="3030" w:type="dxa"/>
            <w:vAlign w:val="center"/>
          </w:tcPr>
          <w:p>
            <w:pPr>
              <w:adjustRightInd w:val="0"/>
              <w:snapToGrid w:val="0"/>
              <w:jc w:val="center"/>
              <w:rPr>
                <w:rFonts w:cs="宋体"/>
                <w:color w:val="auto"/>
                <w:szCs w:val="21"/>
              </w:rPr>
            </w:pPr>
            <w:r>
              <w:rPr>
                <w:rFonts w:hint="eastAsia"/>
                <w:color w:val="auto"/>
                <w:szCs w:val="21"/>
              </w:rPr>
              <w:t>海审批投资核字〔2023〕8号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总投资（万元）</w:t>
            </w:r>
          </w:p>
        </w:tc>
        <w:tc>
          <w:tcPr>
            <w:tcW w:w="2359" w:type="dxa"/>
            <w:vAlign w:val="center"/>
          </w:tcPr>
          <w:p>
            <w:pPr>
              <w:adjustRightInd w:val="0"/>
              <w:snapToGrid w:val="0"/>
              <w:jc w:val="center"/>
              <w:rPr>
                <w:rFonts w:cs="宋体"/>
                <w:color w:val="auto"/>
                <w:szCs w:val="21"/>
              </w:rPr>
            </w:pPr>
            <w:r>
              <w:rPr>
                <w:rFonts w:hint="eastAsia" w:cs="宋体"/>
                <w:color w:val="auto"/>
                <w:szCs w:val="21"/>
              </w:rPr>
              <w:t>1800</w:t>
            </w:r>
          </w:p>
        </w:tc>
        <w:tc>
          <w:tcPr>
            <w:tcW w:w="1821"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环保投资（万元）</w:t>
            </w:r>
          </w:p>
        </w:tc>
        <w:tc>
          <w:tcPr>
            <w:tcW w:w="3030" w:type="dxa"/>
            <w:vAlign w:val="center"/>
          </w:tcPr>
          <w:p>
            <w:pPr>
              <w:adjustRightInd w:val="0"/>
              <w:snapToGrid w:val="0"/>
              <w:jc w:val="center"/>
              <w:rPr>
                <w:rFonts w:cs="宋体"/>
                <w:color w:val="auto"/>
                <w:szCs w:val="21"/>
              </w:rPr>
            </w:pPr>
            <w:r>
              <w:rPr>
                <w:rFonts w:hint="eastAsia" w:cs="宋体"/>
                <w:color w:val="auto"/>
                <w:szCs w:val="21"/>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环保投资占比（</w:t>
            </w:r>
            <w:r>
              <w:rPr>
                <w:rFonts w:cs="宋体"/>
                <w:color w:val="auto"/>
                <w:szCs w:val="21"/>
              </w:rPr>
              <w:t>%</w:t>
            </w:r>
            <w:r>
              <w:rPr>
                <w:rFonts w:hint="eastAsia" w:cs="宋体"/>
                <w:color w:val="auto"/>
                <w:szCs w:val="21"/>
              </w:rPr>
              <w:t>）</w:t>
            </w:r>
          </w:p>
        </w:tc>
        <w:tc>
          <w:tcPr>
            <w:tcW w:w="2359" w:type="dxa"/>
            <w:vAlign w:val="center"/>
          </w:tcPr>
          <w:p>
            <w:pPr>
              <w:adjustRightInd w:val="0"/>
              <w:snapToGrid w:val="0"/>
              <w:jc w:val="center"/>
              <w:rPr>
                <w:rFonts w:hint="eastAsia" w:eastAsia="宋体" w:cs="宋体"/>
                <w:color w:val="auto"/>
                <w:szCs w:val="21"/>
                <w:lang w:eastAsia="zh-CN"/>
              </w:rPr>
            </w:pPr>
            <w:r>
              <w:rPr>
                <w:rFonts w:hint="eastAsia" w:cs="宋体"/>
                <w:color w:val="auto"/>
                <w:szCs w:val="21"/>
              </w:rPr>
              <w:t>5.5</w:t>
            </w:r>
            <w:r>
              <w:rPr>
                <w:rFonts w:hint="eastAsia" w:cs="宋体"/>
                <w:color w:val="auto"/>
                <w:szCs w:val="21"/>
                <w:lang w:val="en-US" w:eastAsia="zh-CN"/>
              </w:rPr>
              <w:t>6</w:t>
            </w:r>
          </w:p>
        </w:tc>
        <w:tc>
          <w:tcPr>
            <w:tcW w:w="1821"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施工工期</w:t>
            </w:r>
          </w:p>
        </w:tc>
        <w:tc>
          <w:tcPr>
            <w:tcW w:w="3030" w:type="dxa"/>
            <w:vAlign w:val="center"/>
          </w:tcPr>
          <w:p>
            <w:pPr>
              <w:adjustRightInd w:val="0"/>
              <w:snapToGrid w:val="0"/>
              <w:jc w:val="center"/>
              <w:rPr>
                <w:rFonts w:cs="宋体"/>
                <w:color w:val="auto"/>
                <w:szCs w:val="21"/>
              </w:rPr>
            </w:pPr>
            <w:r>
              <w:rPr>
                <w:rFonts w:hint="eastAsia" w:cs="宋体"/>
                <w:color w:val="auto"/>
                <w:szCs w:val="21"/>
              </w:rPr>
              <w:t>6个月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60" w:type="dxa"/>
            <w:tcMar>
              <w:top w:w="16" w:type="dxa"/>
              <w:left w:w="16" w:type="dxa"/>
              <w:right w:w="16" w:type="dxa"/>
            </w:tcMar>
            <w:vAlign w:val="center"/>
          </w:tcPr>
          <w:p>
            <w:pPr>
              <w:adjustRightInd w:val="0"/>
              <w:snapToGrid w:val="0"/>
              <w:jc w:val="center"/>
              <w:rPr>
                <w:rFonts w:cs="宋体"/>
                <w:color w:val="auto"/>
                <w:szCs w:val="21"/>
              </w:rPr>
            </w:pPr>
            <w:r>
              <w:rPr>
                <w:rFonts w:hint="eastAsia" w:cs="宋体"/>
                <w:color w:val="auto"/>
                <w:szCs w:val="21"/>
              </w:rPr>
              <w:t>是否开工建设</w:t>
            </w:r>
          </w:p>
        </w:tc>
        <w:tc>
          <w:tcPr>
            <w:tcW w:w="2359" w:type="dxa"/>
            <w:vAlign w:val="center"/>
          </w:tcPr>
          <w:p>
            <w:pPr>
              <w:adjustRightInd w:val="0"/>
              <w:snapToGrid w:val="0"/>
              <w:rPr>
                <w:rFonts w:cs="宋体"/>
                <w:color w:val="auto"/>
                <w:szCs w:val="21"/>
              </w:rPr>
            </w:pPr>
            <w:r>
              <w:rPr>
                <w:rFonts w:hint="eastAsia" w:cs="宋体"/>
                <w:color w:val="auto"/>
                <w:szCs w:val="21"/>
              </w:rPr>
              <w:sym w:font="Wingdings 2" w:char="0052"/>
            </w:r>
            <w:r>
              <w:rPr>
                <w:rFonts w:hint="eastAsia" w:cs="宋体"/>
                <w:color w:val="auto"/>
                <w:szCs w:val="21"/>
              </w:rPr>
              <w:t>否</w:t>
            </w:r>
          </w:p>
          <w:p>
            <w:pPr>
              <w:adjustRightInd w:val="0"/>
              <w:snapToGrid w:val="0"/>
              <w:rPr>
                <w:rFonts w:cs="宋体"/>
                <w:color w:val="auto"/>
                <w:szCs w:val="21"/>
              </w:rPr>
            </w:pPr>
            <w:r>
              <w:rPr>
                <w:rFonts w:hint="eastAsia" w:cs="宋体"/>
                <w:color w:val="auto"/>
                <w:szCs w:val="21"/>
              </w:rPr>
              <w:sym w:font="Wingdings 2" w:char="00A3"/>
            </w:r>
            <w:r>
              <w:rPr>
                <w:rFonts w:hint="eastAsia" w:cs="宋体"/>
                <w:color w:val="auto"/>
                <w:szCs w:val="21"/>
              </w:rPr>
              <w:t>是：</w:t>
            </w:r>
            <w:r>
              <w:rPr>
                <w:rFonts w:hint="eastAsia" w:cs="宋体"/>
                <w:color w:val="auto"/>
                <w:szCs w:val="21"/>
                <w:u w:val="single"/>
              </w:rPr>
              <w:t xml:space="preserve">             </w:t>
            </w:r>
          </w:p>
        </w:tc>
        <w:tc>
          <w:tcPr>
            <w:tcW w:w="1821" w:type="dxa"/>
            <w:tcMar>
              <w:top w:w="16" w:type="dxa"/>
              <w:left w:w="16" w:type="dxa"/>
              <w:right w:w="16" w:type="dxa"/>
            </w:tcMar>
            <w:vAlign w:val="center"/>
          </w:tcPr>
          <w:p>
            <w:pPr>
              <w:adjustRightInd w:val="0"/>
              <w:snapToGrid w:val="0"/>
              <w:jc w:val="center"/>
              <w:rPr>
                <w:rFonts w:cs="宋体"/>
                <w:color w:val="auto"/>
                <w:spacing w:val="-6"/>
                <w:szCs w:val="21"/>
              </w:rPr>
            </w:pPr>
            <w:r>
              <w:rPr>
                <w:rFonts w:hint="eastAsia" w:cs="宋体"/>
                <w:color w:val="auto"/>
                <w:spacing w:val="-6"/>
                <w:szCs w:val="21"/>
              </w:rPr>
              <w:t>用地（用海）</w:t>
            </w:r>
          </w:p>
          <w:p>
            <w:pPr>
              <w:adjustRightInd w:val="0"/>
              <w:snapToGrid w:val="0"/>
              <w:jc w:val="center"/>
              <w:rPr>
                <w:rFonts w:cs="宋体"/>
                <w:color w:val="auto"/>
                <w:szCs w:val="21"/>
              </w:rPr>
            </w:pPr>
            <w:r>
              <w:rPr>
                <w:rFonts w:hint="eastAsia" w:cs="宋体"/>
                <w:color w:val="auto"/>
                <w:spacing w:val="-6"/>
                <w:szCs w:val="21"/>
              </w:rPr>
              <w:t>面积（</w:t>
            </w:r>
            <w:r>
              <w:rPr>
                <w:rFonts w:cs="宋体"/>
                <w:color w:val="auto"/>
                <w:spacing w:val="-6"/>
                <w:szCs w:val="21"/>
              </w:rPr>
              <w:t>m</w:t>
            </w:r>
            <w:r>
              <w:rPr>
                <w:rFonts w:cs="宋体"/>
                <w:color w:val="auto"/>
                <w:spacing w:val="-6"/>
                <w:szCs w:val="21"/>
                <w:vertAlign w:val="superscript"/>
              </w:rPr>
              <w:t>2</w:t>
            </w:r>
            <w:r>
              <w:rPr>
                <w:rFonts w:hint="eastAsia" w:cs="宋体"/>
                <w:color w:val="auto"/>
                <w:spacing w:val="-6"/>
                <w:szCs w:val="21"/>
              </w:rPr>
              <w:t>）</w:t>
            </w:r>
          </w:p>
        </w:tc>
        <w:tc>
          <w:tcPr>
            <w:tcW w:w="3030" w:type="dxa"/>
            <w:vAlign w:val="center"/>
          </w:tcPr>
          <w:p>
            <w:pPr>
              <w:adjustRightInd w:val="0"/>
              <w:snapToGrid w:val="0"/>
              <w:jc w:val="center"/>
              <w:rPr>
                <w:rFonts w:cs="宋体"/>
                <w:color w:val="auto"/>
                <w:szCs w:val="21"/>
              </w:rPr>
            </w:pPr>
            <w:r>
              <w:rPr>
                <w:rFonts w:hint="eastAsia" w:cs="宋体"/>
                <w:color w:val="auto"/>
                <w:szCs w:val="21"/>
              </w:rPr>
              <w:t>10866.67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专项评价设置情况</w:t>
            </w:r>
          </w:p>
        </w:tc>
        <w:tc>
          <w:tcPr>
            <w:tcW w:w="7210" w:type="dxa"/>
            <w:gridSpan w:val="3"/>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szCs w:val="21"/>
              </w:rPr>
              <w:t>规划情况</w:t>
            </w:r>
          </w:p>
        </w:tc>
        <w:tc>
          <w:tcPr>
            <w:tcW w:w="7210" w:type="dxa"/>
            <w:gridSpan w:val="3"/>
            <w:vAlign w:val="center"/>
          </w:tcPr>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河北唐山海港经济开发区管理委员会委托中国城市规划设计研究院编制了《河北唐山海港经济开发区总体规划（2018-2030）》。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660" w:type="dxa"/>
            <w:vAlign w:val="center"/>
          </w:tcPr>
          <w:p>
            <w:pPr>
              <w:adjustRightInd w:val="0"/>
              <w:snapToGrid w:val="0"/>
              <w:jc w:val="center"/>
              <w:rPr>
                <w:rFonts w:cs="宋体"/>
                <w:color w:val="auto"/>
                <w:kern w:val="0"/>
                <w:szCs w:val="21"/>
              </w:rPr>
            </w:pPr>
            <w:r>
              <w:rPr>
                <w:rFonts w:hint="eastAsia" w:cs="宋体"/>
                <w:color w:val="auto"/>
                <w:szCs w:val="21"/>
              </w:rPr>
              <w:t>规划环境影响评价情况</w:t>
            </w:r>
          </w:p>
        </w:tc>
        <w:tc>
          <w:tcPr>
            <w:tcW w:w="7210" w:type="dxa"/>
            <w:gridSpan w:val="3"/>
            <w:vAlign w:val="center"/>
          </w:tcPr>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 xml:space="preserve">规划环评名称：《河北唐山海港经济开发区总体规划环境影响报告书》 </w:t>
            </w:r>
          </w:p>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 xml:space="preserve">规划审批机关：河北省生态环境厅 </w:t>
            </w:r>
          </w:p>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审批文件名称：《关于转送河北唐山海港经济开发区总体规划环境影响报告书审查意见的函》</w:t>
            </w:r>
          </w:p>
          <w:p>
            <w:pPr>
              <w:autoSpaceDE w:val="0"/>
              <w:autoSpaceDN w:val="0"/>
              <w:adjustRightInd w:val="0"/>
              <w:snapToGrid w:val="0"/>
              <w:spacing w:line="360" w:lineRule="exact"/>
              <w:jc w:val="left"/>
              <w:rPr>
                <w:rFonts w:cs="宋体"/>
                <w:color w:val="auto"/>
                <w:kern w:val="0"/>
                <w:szCs w:val="21"/>
              </w:rPr>
            </w:pPr>
            <w:r>
              <w:rPr>
                <w:rFonts w:hint="eastAsia" w:cs="宋体"/>
                <w:color w:val="auto"/>
                <w:kern w:val="0"/>
                <w:szCs w:val="21"/>
              </w:rPr>
              <w:t>审批文号：冀环环评函[2019]1012号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规划及规划环境影响评价符合性分析</w:t>
            </w:r>
          </w:p>
        </w:tc>
        <w:tc>
          <w:tcPr>
            <w:tcW w:w="7210" w:type="dxa"/>
            <w:gridSpan w:val="3"/>
            <w:vAlign w:val="center"/>
          </w:tcPr>
          <w:p>
            <w:pPr>
              <w:pStyle w:val="52"/>
              <w:ind w:firstLine="420"/>
              <w:rPr>
                <w:color w:val="auto"/>
              </w:rPr>
            </w:pPr>
            <w:r>
              <w:rPr>
                <w:rFonts w:hint="eastAsia"/>
                <w:color w:val="auto"/>
              </w:rPr>
              <w:t xml:space="preserve">1、规划符合性分析 </w:t>
            </w:r>
          </w:p>
          <w:p>
            <w:pPr>
              <w:pStyle w:val="52"/>
              <w:ind w:firstLine="420"/>
              <w:rPr>
                <w:color w:val="auto"/>
              </w:rPr>
            </w:pPr>
            <w:r>
              <w:rPr>
                <w:rFonts w:hint="eastAsia"/>
                <w:color w:val="auto"/>
              </w:rPr>
              <w:t>唐山海港经济开发区发展定位为京津冀地区重要的临港产业基地和产业新城。</w:t>
            </w:r>
          </w:p>
          <w:p>
            <w:pPr>
              <w:pStyle w:val="52"/>
              <w:ind w:firstLine="420"/>
              <w:rPr>
                <w:color w:val="auto"/>
              </w:rPr>
            </w:pPr>
            <w:r>
              <w:rPr>
                <w:color w:val="auto"/>
              </w:rPr>
              <w:t>唐山海港经济开发区规划</w:t>
            </w:r>
            <w:r>
              <w:rPr>
                <w:rFonts w:hint="eastAsia"/>
                <w:color w:val="auto"/>
              </w:rPr>
              <w:t>产业定位为：</w:t>
            </w:r>
            <w:r>
              <w:rPr>
                <w:color w:val="auto"/>
              </w:rPr>
              <w:t>以化工（煤化工深加工及综合利用）、机械制造、钢材及钢材深加工为主导发展产业。其中化工产业是以焦化项目为基础，以清洁能源、有机原料和合成材料为主体，发展特色化工新材料；钢材及钢材深加工产业是在承接唐山市重点钢铁企业转型升级的基础上，发展钢焦一体产业及钢材新材料。</w:t>
            </w:r>
          </w:p>
          <w:p>
            <w:pPr>
              <w:pStyle w:val="52"/>
              <w:ind w:firstLine="420"/>
              <w:rPr>
                <w:color w:val="auto"/>
              </w:rPr>
            </w:pPr>
            <w:r>
              <w:rPr>
                <w:color w:val="auto"/>
              </w:rPr>
              <w:t>开发区总体布局：规划构筑“一心三区”的组团式空间布局结构。</w:t>
            </w:r>
          </w:p>
          <w:p>
            <w:pPr>
              <w:pStyle w:val="52"/>
              <w:ind w:firstLine="420"/>
              <w:rPr>
                <w:color w:val="auto"/>
              </w:rPr>
            </w:pPr>
            <w:r>
              <w:rPr>
                <w:color w:val="auto"/>
              </w:rPr>
              <w:t>“一心”：指在港福街西段的湖林新河周边一带，充分利用湖林新河的良好自然景观，打造集行政、商业、文化、体育等功能的综合性公共服务中心，带动生活服务用地向西、向北发展，对接曹妃甸新城。</w:t>
            </w:r>
          </w:p>
          <w:p>
            <w:pPr>
              <w:pStyle w:val="52"/>
              <w:ind w:firstLine="420"/>
              <w:rPr>
                <w:color w:val="auto"/>
              </w:rPr>
            </w:pPr>
            <w:r>
              <w:rPr>
                <w:color w:val="auto"/>
              </w:rPr>
              <w:t>“三区”：指结合开发区发展特点、现状基础和区域功能格局，进一步构建功能较集中的组团式布局，形成三大片区：东部的工业片区、南部的物流片区和西部的办公金融服务区。海港开发区的工业用地，集中布置在海港大道（12号路）以东和港乐街以北的区域内，并以二排干和港乐街为界，形成东北部、东部和中部三个工业组团。东北部组团重点发展钢材及钢材深加工，以三类工业为主；东部组团重点发展化工产业，以三类工业为主；中部组团重点发展机械制造产业，以二类工业为主。</w:t>
            </w:r>
          </w:p>
          <w:p>
            <w:pPr>
              <w:pStyle w:val="52"/>
              <w:ind w:firstLine="420"/>
              <w:rPr>
                <w:color w:val="auto"/>
              </w:rPr>
            </w:pPr>
            <w:r>
              <w:rPr>
                <w:color w:val="auto"/>
              </w:rPr>
              <w:t>本项目为</w:t>
            </w:r>
            <w:r>
              <w:rPr>
                <w:rFonts w:hint="eastAsia"/>
                <w:color w:val="auto"/>
              </w:rPr>
              <w:t>固体废物治理项目</w:t>
            </w:r>
            <w:r>
              <w:rPr>
                <w:color w:val="auto"/>
              </w:rPr>
              <w:t>，位于河北唐山海港经济开发区</w:t>
            </w:r>
            <w:r>
              <w:rPr>
                <w:rFonts w:hint="eastAsia"/>
                <w:color w:val="auto"/>
              </w:rPr>
              <w:t>的化工组团的唐山海港开发区水务有限公司污水处理厂厂区内</w:t>
            </w:r>
            <w:r>
              <w:rPr>
                <w:color w:val="auto"/>
              </w:rPr>
              <w:t>，</w:t>
            </w:r>
            <w:r>
              <w:rPr>
                <w:rFonts w:hint="eastAsia"/>
                <w:color w:val="auto"/>
              </w:rPr>
              <w:t>属于污水处理项目的配套项目，用地性质为公共设施用地</w:t>
            </w:r>
            <w:r>
              <w:rPr>
                <w:color w:val="auto"/>
              </w:rPr>
              <w:t>，符合开发区产业定位和总体布局规划。唐山海港经济开发区用地布局规划图和产业布局规划图见附图。</w:t>
            </w:r>
          </w:p>
          <w:p>
            <w:pPr>
              <w:pStyle w:val="52"/>
              <w:ind w:firstLine="420"/>
              <w:rPr>
                <w:color w:val="auto"/>
              </w:rPr>
            </w:pPr>
            <w:r>
              <w:rPr>
                <w:rFonts w:hint="eastAsia"/>
                <w:color w:val="auto"/>
              </w:rPr>
              <w:t>2、</w:t>
            </w:r>
            <w:r>
              <w:rPr>
                <w:color w:val="auto"/>
              </w:rPr>
              <w:t>园区规划环评</w:t>
            </w:r>
            <w:r>
              <w:rPr>
                <w:rFonts w:hint="eastAsia"/>
                <w:color w:val="auto"/>
              </w:rPr>
              <w:t>结论及</w:t>
            </w:r>
            <w:r>
              <w:rPr>
                <w:color w:val="auto"/>
              </w:rPr>
              <w:t>审查意见</w:t>
            </w:r>
            <w:r>
              <w:rPr>
                <w:rFonts w:hint="eastAsia"/>
                <w:color w:val="auto"/>
              </w:rPr>
              <w:t>符合性分析</w:t>
            </w:r>
          </w:p>
          <w:p>
            <w:pPr>
              <w:pStyle w:val="50"/>
              <w:rPr>
                <w:b/>
                <w:color w:val="auto"/>
              </w:rPr>
            </w:pPr>
            <w:r>
              <w:rPr>
                <w:color w:val="auto"/>
              </w:rPr>
              <w:t>表1</w:t>
            </w:r>
            <w:r>
              <w:rPr>
                <w:rFonts w:hint="eastAsia"/>
                <w:color w:val="auto"/>
              </w:rPr>
              <w:t>-1</w:t>
            </w:r>
            <w:r>
              <w:rPr>
                <w:color w:val="auto"/>
              </w:rPr>
              <w:t xml:space="preserve"> 园区</w:t>
            </w:r>
            <w:r>
              <w:rPr>
                <w:rFonts w:hint="eastAsia"/>
                <w:color w:val="auto"/>
              </w:rPr>
              <w:t>规划环评结论及</w:t>
            </w:r>
            <w:r>
              <w:rPr>
                <w:color w:val="auto"/>
              </w:rPr>
              <w:t>审查意见符合性分析一览表</w:t>
            </w:r>
          </w:p>
          <w:tbl>
            <w:tblPr>
              <w:tblStyle w:val="2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3" w:type="dxa"/>
                <w:bottom w:w="0" w:type="dxa"/>
                <w:right w:w="23" w:type="dxa"/>
              </w:tblCellMar>
            </w:tblPr>
            <w:tblGrid>
              <w:gridCol w:w="468"/>
              <w:gridCol w:w="3878"/>
              <w:gridCol w:w="2057"/>
              <w:gridCol w:w="5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90" w:hRule="atLeast"/>
                <w:tblHeader/>
                <w:jc w:val="center"/>
              </w:trPr>
              <w:tc>
                <w:tcPr>
                  <w:tcW w:w="336" w:type="pct"/>
                  <w:vAlign w:val="center"/>
                </w:tcPr>
                <w:p>
                  <w:pPr>
                    <w:pStyle w:val="47"/>
                    <w:rPr>
                      <w:color w:val="auto"/>
                    </w:rPr>
                  </w:pPr>
                  <w:r>
                    <w:rPr>
                      <w:color w:val="auto"/>
                    </w:rPr>
                    <w:t>序号</w:t>
                  </w:r>
                </w:p>
              </w:tc>
              <w:tc>
                <w:tcPr>
                  <w:tcW w:w="2785" w:type="pct"/>
                  <w:vAlign w:val="center"/>
                </w:tcPr>
                <w:p>
                  <w:pPr>
                    <w:pStyle w:val="47"/>
                    <w:rPr>
                      <w:color w:val="auto"/>
                    </w:rPr>
                  </w:pPr>
                  <w:r>
                    <w:rPr>
                      <w:color w:val="auto"/>
                    </w:rPr>
                    <w:t>园区审查意见</w:t>
                  </w:r>
                </w:p>
              </w:tc>
              <w:tc>
                <w:tcPr>
                  <w:tcW w:w="1478" w:type="pct"/>
                  <w:vAlign w:val="center"/>
                </w:tcPr>
                <w:p>
                  <w:pPr>
                    <w:pStyle w:val="47"/>
                    <w:rPr>
                      <w:color w:val="auto"/>
                    </w:rPr>
                  </w:pPr>
                  <w:r>
                    <w:rPr>
                      <w:color w:val="auto"/>
                    </w:rPr>
                    <w:t>本项目</w:t>
                  </w:r>
                </w:p>
              </w:tc>
              <w:tc>
                <w:tcPr>
                  <w:tcW w:w="400" w:type="pct"/>
                  <w:vAlign w:val="center"/>
                </w:tcPr>
                <w:p>
                  <w:pPr>
                    <w:pStyle w:val="47"/>
                    <w:rPr>
                      <w:color w:val="auto"/>
                    </w:rPr>
                  </w:pPr>
                  <w:r>
                    <w:rPr>
                      <w:color w:val="auto"/>
                    </w:rPr>
                    <w:t>结论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641" w:hRule="atLeast"/>
                <w:jc w:val="center"/>
              </w:trPr>
              <w:tc>
                <w:tcPr>
                  <w:tcW w:w="336" w:type="pct"/>
                  <w:vAlign w:val="center"/>
                </w:tcPr>
                <w:p>
                  <w:pPr>
                    <w:pStyle w:val="47"/>
                    <w:rPr>
                      <w:color w:val="auto"/>
                    </w:rPr>
                  </w:pPr>
                  <w:r>
                    <w:rPr>
                      <w:color w:val="auto"/>
                    </w:rPr>
                    <w:t>1</w:t>
                  </w:r>
                </w:p>
              </w:tc>
              <w:tc>
                <w:tcPr>
                  <w:tcW w:w="2785" w:type="pct"/>
                  <w:vAlign w:val="center"/>
                </w:tcPr>
                <w:p>
                  <w:pPr>
                    <w:pStyle w:val="47"/>
                    <w:jc w:val="left"/>
                    <w:rPr>
                      <w:color w:val="auto"/>
                    </w:rPr>
                  </w:pPr>
                  <w:r>
                    <w:rPr>
                      <w:color w:val="auto"/>
                    </w:rPr>
                    <w:t>严格环境准入，推动钢铁焦化产业转型升级和绿色发展鼓励钢铁企业并购重组焦化企业,推动焦炭产能向钢焦一体化发展。入区企业应符合《关于促进京津冀地区经济社会与生态环境保护协调发展的指导意见》(环办环评</w:t>
                  </w:r>
                  <w:r>
                    <w:rPr>
                      <w:rFonts w:hint="eastAsia"/>
                      <w:color w:val="auto"/>
                    </w:rPr>
                    <w:t>[</w:t>
                  </w:r>
                  <w:r>
                    <w:rPr>
                      <w:color w:val="auto"/>
                    </w:rPr>
                    <w:t>2018]24号)、《产业结构调整指导目录(2011年本)(2013年修订)、《河北省新增限制和淘汰类产业目录(2015年本)》(冀政办发〔2015〕7号)等文件规定要求，严格落实环评报告中空间管控和生态环境准入清单的要求。开发区内煤化工产业发展需符合(冀焦化调整[2019</w:t>
                  </w:r>
                  <w:r>
                    <w:rPr>
                      <w:rFonts w:hint="eastAsia"/>
                      <w:color w:val="auto"/>
                    </w:rPr>
                    <w:t>]</w:t>
                  </w:r>
                  <w:r>
                    <w:rPr>
                      <w:color w:val="auto"/>
                    </w:rPr>
                    <w:t>11号)及《焦化行业准入条件(2014年修订)》的要求。钢铁企业在减量置换、装备升级、布局优化的前提下，以产品精品化为主攻方向，提高产品附加值，推动钢铁工业迈向中高端。开发区内焦化产能应低于708万吨/年，钢产能低于810万吨/年，铁产能低于884万吨/年。</w:t>
                  </w:r>
                </w:p>
              </w:tc>
              <w:tc>
                <w:tcPr>
                  <w:tcW w:w="1478" w:type="pct"/>
                  <w:vAlign w:val="center"/>
                </w:tcPr>
                <w:p>
                  <w:pPr>
                    <w:pStyle w:val="47"/>
                    <w:jc w:val="left"/>
                    <w:rPr>
                      <w:color w:val="auto"/>
                    </w:rPr>
                  </w:pPr>
                  <w:r>
                    <w:rPr>
                      <w:color w:val="auto"/>
                    </w:rPr>
                    <w:t>本项目属于《产业结构调整指导目录》（2019年本）</w:t>
                  </w:r>
                  <w:r>
                    <w:rPr>
                      <w:rFonts w:hint="eastAsia"/>
                      <w:color w:val="auto"/>
                    </w:rPr>
                    <w:t>及《国家发展改革委关于修改&lt;产业结构调整指导目录（2019 年本）&gt;的决定》（中华人民共和国国家发展和改革委员会令第49号）</w:t>
                  </w:r>
                  <w:r>
                    <w:rPr>
                      <w:color w:val="auto"/>
                    </w:rPr>
                    <w:t>中</w:t>
                  </w:r>
                  <w:r>
                    <w:rPr>
                      <w:rFonts w:hint="eastAsia"/>
                      <w:color w:val="auto"/>
                    </w:rPr>
                    <w:t>鼓励类</w:t>
                  </w:r>
                  <w:r>
                    <w:rPr>
                      <w:color w:val="auto"/>
                    </w:rPr>
                    <w:t>项目；不属于《河北省新增限制和淘汰类产业目录》（2015 年版）中限制类和淘汰类项目；符合规划环评中空间管控和生态环境准入清单的要求。</w:t>
                  </w:r>
                </w:p>
              </w:tc>
              <w:tc>
                <w:tcPr>
                  <w:tcW w:w="400" w:type="pct"/>
                  <w:vAlign w:val="center"/>
                </w:tcPr>
                <w:p>
                  <w:pPr>
                    <w:pStyle w:val="47"/>
                    <w:rPr>
                      <w:color w:val="auto"/>
                    </w:rPr>
                  </w:pPr>
                  <w:r>
                    <w:rPr>
                      <w:rFonts w:hint="eastAsia"/>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1433" w:hRule="atLeast"/>
                <w:jc w:val="center"/>
              </w:trPr>
              <w:tc>
                <w:tcPr>
                  <w:tcW w:w="336" w:type="pct"/>
                  <w:vAlign w:val="center"/>
                </w:tcPr>
                <w:p>
                  <w:pPr>
                    <w:pStyle w:val="47"/>
                    <w:rPr>
                      <w:color w:val="auto"/>
                    </w:rPr>
                  </w:pPr>
                  <w:r>
                    <w:rPr>
                      <w:color w:val="auto"/>
                    </w:rPr>
                    <w:t>2</w:t>
                  </w:r>
                </w:p>
              </w:tc>
              <w:tc>
                <w:tcPr>
                  <w:tcW w:w="2785" w:type="pct"/>
                  <w:vAlign w:val="center"/>
                </w:tcPr>
                <w:p>
                  <w:pPr>
                    <w:pStyle w:val="47"/>
                    <w:jc w:val="left"/>
                    <w:rPr>
                      <w:color w:val="auto"/>
                    </w:rPr>
                  </w:pPr>
                  <w:r>
                    <w:rPr>
                      <w:color w:val="auto"/>
                    </w:rPr>
                    <w:t>加强总量管控，促进环境质量改善。按照最不利条件并预留一定安全余量的原则，提出的污染物排放总量控制上线作为开发区污染物总量管控限值。严格落实评价范围内污染物削减方案，并不断提升技术工艺及节能节水控污水平，不断改善环境质量。</w:t>
                  </w:r>
                </w:p>
              </w:tc>
              <w:tc>
                <w:tcPr>
                  <w:tcW w:w="1478" w:type="pct"/>
                  <w:vAlign w:val="center"/>
                </w:tcPr>
                <w:p>
                  <w:pPr>
                    <w:pStyle w:val="47"/>
                    <w:jc w:val="left"/>
                    <w:rPr>
                      <w:color w:val="auto"/>
                    </w:rPr>
                  </w:pPr>
                  <w:r>
                    <w:rPr>
                      <w:rFonts w:hint="eastAsia"/>
                      <w:color w:val="auto"/>
                    </w:rPr>
                    <w:t>本项目不涉及SO</w:t>
                  </w:r>
                  <w:r>
                    <w:rPr>
                      <w:rFonts w:hint="eastAsia"/>
                      <w:color w:val="auto"/>
                      <w:vertAlign w:val="subscript"/>
                    </w:rPr>
                    <w:t>2</w:t>
                  </w:r>
                  <w:r>
                    <w:rPr>
                      <w:rFonts w:hint="eastAsia"/>
                      <w:color w:val="auto"/>
                    </w:rPr>
                    <w:t>、NOx排放，产生废水均排入海港区污水处理站进行处理。</w:t>
                  </w:r>
                </w:p>
              </w:tc>
              <w:tc>
                <w:tcPr>
                  <w:tcW w:w="400" w:type="pct"/>
                  <w:vAlign w:val="center"/>
                </w:tcPr>
                <w:p>
                  <w:pPr>
                    <w:pStyle w:val="47"/>
                    <w:rPr>
                      <w:color w:val="auto"/>
                    </w:rPr>
                  </w:pPr>
                  <w:r>
                    <w:rPr>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19" w:hRule="atLeast"/>
                <w:jc w:val="center"/>
              </w:trPr>
              <w:tc>
                <w:tcPr>
                  <w:tcW w:w="336" w:type="pct"/>
                  <w:vAlign w:val="center"/>
                </w:tcPr>
                <w:p>
                  <w:pPr>
                    <w:pStyle w:val="47"/>
                    <w:rPr>
                      <w:color w:val="auto"/>
                    </w:rPr>
                  </w:pPr>
                  <w:r>
                    <w:rPr>
                      <w:color w:val="auto"/>
                    </w:rPr>
                    <w:t>3</w:t>
                  </w:r>
                </w:p>
              </w:tc>
              <w:tc>
                <w:tcPr>
                  <w:tcW w:w="2785" w:type="pct"/>
                  <w:vAlign w:val="center"/>
                </w:tcPr>
                <w:p>
                  <w:pPr>
                    <w:pStyle w:val="47"/>
                    <w:jc w:val="left"/>
                    <w:rPr>
                      <w:color w:val="auto"/>
                    </w:rPr>
                  </w:pPr>
                  <w:r>
                    <w:rPr>
                      <w:color w:val="auto"/>
                    </w:rPr>
                    <w:t>加强规划环评与项目环评联动，切实发挥规划和项目环评预防环境污染和生态破坏的作用。项目环评文件应落实规划环评提出的各项要求，选址符合性分析、区域大气环境容量、配套基础设施可行性可适当简化；重点开展项目准入条件符合性工程分析、布局合理性、环保措施的可行性论证、污染物排放量与总量控制指标、大气环境防护距离符合性、清洁生产水平分析，并关注开发区基础设施及应急体系保障能力，强化环境监测和环境保护相关措施的落实。</w:t>
                  </w:r>
                </w:p>
              </w:tc>
              <w:tc>
                <w:tcPr>
                  <w:tcW w:w="1478" w:type="pct"/>
                  <w:vAlign w:val="center"/>
                </w:tcPr>
                <w:p>
                  <w:pPr>
                    <w:pStyle w:val="47"/>
                    <w:jc w:val="left"/>
                    <w:rPr>
                      <w:color w:val="auto"/>
                    </w:rPr>
                  </w:pPr>
                  <w:r>
                    <w:rPr>
                      <w:color w:val="auto"/>
                    </w:rPr>
                    <w:t>本项目</w:t>
                  </w:r>
                  <w:r>
                    <w:rPr>
                      <w:rFonts w:hint="eastAsia"/>
                      <w:color w:val="auto"/>
                    </w:rPr>
                    <w:t>严格落实规划环评提出的各项要求，重点对</w:t>
                  </w:r>
                  <w:r>
                    <w:rPr>
                      <w:color w:val="auto"/>
                    </w:rPr>
                    <w:t>项目准入条件</w:t>
                  </w:r>
                  <w:r>
                    <w:rPr>
                      <w:rFonts w:hint="eastAsia"/>
                      <w:color w:val="auto"/>
                    </w:rPr>
                    <w:t>的</w:t>
                  </w:r>
                  <w:r>
                    <w:rPr>
                      <w:color w:val="auto"/>
                    </w:rPr>
                    <w:t>符合性、布局</w:t>
                  </w:r>
                  <w:r>
                    <w:rPr>
                      <w:rFonts w:hint="eastAsia"/>
                      <w:color w:val="auto"/>
                    </w:rPr>
                    <w:t>的</w:t>
                  </w:r>
                  <w:r>
                    <w:rPr>
                      <w:color w:val="auto"/>
                    </w:rPr>
                    <w:t>合理性、环保措施的可行性论证、污染物排放量与总量控制指标</w:t>
                  </w:r>
                  <w:r>
                    <w:rPr>
                      <w:rFonts w:hint="eastAsia"/>
                      <w:color w:val="auto"/>
                    </w:rPr>
                    <w:t>以及</w:t>
                  </w:r>
                  <w:r>
                    <w:rPr>
                      <w:color w:val="auto"/>
                    </w:rPr>
                    <w:t>清洁生产水平</w:t>
                  </w:r>
                  <w:r>
                    <w:rPr>
                      <w:rFonts w:hint="eastAsia"/>
                      <w:color w:val="auto"/>
                    </w:rPr>
                    <w:t>等环境进行分析</w:t>
                  </w:r>
                  <w:r>
                    <w:rPr>
                      <w:color w:val="auto"/>
                    </w:rPr>
                    <w:t>，对重点开展环节进行了分析，提出了环境监测和环境保护“三同时”制度。</w:t>
                  </w:r>
                </w:p>
              </w:tc>
              <w:tc>
                <w:tcPr>
                  <w:tcW w:w="400" w:type="pct"/>
                  <w:vAlign w:val="center"/>
                </w:tcPr>
                <w:p>
                  <w:pPr>
                    <w:pStyle w:val="47"/>
                    <w:rPr>
                      <w:color w:val="auto"/>
                    </w:rPr>
                  </w:pPr>
                  <w:r>
                    <w:rPr>
                      <w:rFonts w:hint="eastAsia"/>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19" w:hRule="atLeast"/>
                <w:jc w:val="center"/>
              </w:trPr>
              <w:tc>
                <w:tcPr>
                  <w:tcW w:w="336" w:type="pct"/>
                  <w:vAlign w:val="center"/>
                </w:tcPr>
                <w:p>
                  <w:pPr>
                    <w:pStyle w:val="47"/>
                    <w:rPr>
                      <w:color w:val="auto"/>
                    </w:rPr>
                  </w:pPr>
                  <w:r>
                    <w:rPr>
                      <w:color w:val="auto"/>
                    </w:rPr>
                    <w:t>4</w:t>
                  </w:r>
                </w:p>
              </w:tc>
              <w:tc>
                <w:tcPr>
                  <w:tcW w:w="2785" w:type="pct"/>
                  <w:vAlign w:val="center"/>
                </w:tcPr>
                <w:p>
                  <w:pPr>
                    <w:pStyle w:val="47"/>
                    <w:jc w:val="left"/>
                    <w:rPr>
                      <w:color w:val="auto"/>
                    </w:rPr>
                  </w:pPr>
                  <w:r>
                    <w:rPr>
                      <w:color w:val="auto"/>
                    </w:rPr>
                    <w:t>注重开发区发展与区域资源承载力相协调,统筹规划建设开发区配套的基础设施。开发区应逐步减少区域地下水资源的开发利用量，除生活用水使用地下水外，生产用水不得再取用地下水。生产及其它用水可采用第三水厂(唐山浩淼水务有限</w:t>
                  </w:r>
                  <w:r>
                    <w:rPr>
                      <w:rFonts w:hint="eastAsia"/>
                      <w:color w:val="auto"/>
                    </w:rPr>
                    <w:t>公</w:t>
                  </w:r>
                  <w:r>
                    <w:rPr>
                      <w:color w:val="auto"/>
                    </w:rPr>
                    <w:t>司)地表水、污水处理厂再生水及海水淡化水。开发区东区污水处理厂现状设计处理规模为5.0万立方米/天，建议西部污水处理厂不再建设</w:t>
                  </w:r>
                  <w:r>
                    <w:rPr>
                      <w:rFonts w:hint="eastAsia"/>
                      <w:color w:val="auto"/>
                    </w:rPr>
                    <w:t>，</w:t>
                  </w:r>
                  <w:r>
                    <w:rPr>
                      <w:color w:val="auto"/>
                    </w:rPr>
                    <w:t>湖林新河以西区域污水通过提升泵站进入东部污水处理厂处理。开发区由大唐王滩电厂现有热电项目集中供热</w:t>
                  </w:r>
                  <w:r>
                    <w:rPr>
                      <w:rFonts w:hint="eastAsia"/>
                      <w:color w:val="auto"/>
                    </w:rPr>
                    <w:t>，</w:t>
                  </w:r>
                  <w:r>
                    <w:rPr>
                      <w:color w:val="auto"/>
                    </w:rPr>
                    <w:t>不得自建燃煤锅。进一步推动“公转铁”，大宗物料和产品采用铁路水路、管道或管状带式输送机等清洁方式运输比例不低于80%，汽车运输部分应采用新能源汽车或达到国六排放标准的汽车，禁止使用柴油车及国五标准以下汽车。</w:t>
                  </w:r>
                </w:p>
              </w:tc>
              <w:tc>
                <w:tcPr>
                  <w:tcW w:w="1478" w:type="pct"/>
                  <w:vAlign w:val="center"/>
                </w:tcPr>
                <w:p>
                  <w:pPr>
                    <w:pStyle w:val="47"/>
                    <w:jc w:val="left"/>
                    <w:rPr>
                      <w:color w:val="auto"/>
                    </w:rPr>
                  </w:pPr>
                  <w:r>
                    <w:rPr>
                      <w:color w:val="auto"/>
                    </w:rPr>
                    <w:t>本项目</w:t>
                  </w:r>
                  <w:r>
                    <w:rPr>
                      <w:rFonts w:hint="eastAsia"/>
                      <w:color w:val="auto"/>
                    </w:rPr>
                    <w:t>设备冷却用水由海港开发区污水处理厂中水提供，生活用水引用市政管网，不涉及地下水开发利用</w:t>
                  </w:r>
                  <w:r>
                    <w:rPr>
                      <w:color w:val="auto"/>
                    </w:rPr>
                    <w:t>。</w:t>
                  </w:r>
                  <w:r>
                    <w:rPr>
                      <w:rFonts w:hint="eastAsia"/>
                      <w:color w:val="auto"/>
                    </w:rPr>
                    <w:t>本项目废水排入海港区污水处理站进行处理。不涉及自建燃煤锅炉。</w:t>
                  </w:r>
                </w:p>
              </w:tc>
              <w:tc>
                <w:tcPr>
                  <w:tcW w:w="400" w:type="pct"/>
                  <w:vAlign w:val="center"/>
                </w:tcPr>
                <w:p>
                  <w:pPr>
                    <w:pStyle w:val="47"/>
                    <w:rPr>
                      <w:color w:val="auto"/>
                    </w:rPr>
                  </w:pPr>
                  <w:r>
                    <w:rPr>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391" w:hRule="atLeast"/>
                <w:jc w:val="center"/>
              </w:trPr>
              <w:tc>
                <w:tcPr>
                  <w:tcW w:w="336" w:type="pct"/>
                  <w:vAlign w:val="center"/>
                </w:tcPr>
                <w:p>
                  <w:pPr>
                    <w:pStyle w:val="47"/>
                    <w:rPr>
                      <w:color w:val="auto"/>
                    </w:rPr>
                  </w:pPr>
                  <w:r>
                    <w:rPr>
                      <w:color w:val="auto"/>
                    </w:rPr>
                    <w:t>5</w:t>
                  </w:r>
                </w:p>
              </w:tc>
              <w:tc>
                <w:tcPr>
                  <w:tcW w:w="2785" w:type="pct"/>
                  <w:vAlign w:val="center"/>
                </w:tcPr>
                <w:p>
                  <w:pPr>
                    <w:pStyle w:val="47"/>
                    <w:jc w:val="left"/>
                    <w:rPr>
                      <w:color w:val="auto"/>
                    </w:rPr>
                  </w:pPr>
                  <w:r>
                    <w:rPr>
                      <w:color w:val="auto"/>
                    </w:rPr>
                    <w:t>加强区域环境污染防治和应急措施。严格落实环评报告书和开发区突发环境事件应急预案中提出的各项环境风险防范措施，加强风险事故情况下的环境污染防范、应急响应和协同处置，防止对区域周边环境敏感点造成影响。</w:t>
                  </w:r>
                </w:p>
              </w:tc>
              <w:tc>
                <w:tcPr>
                  <w:tcW w:w="1478" w:type="pct"/>
                  <w:vAlign w:val="center"/>
                </w:tcPr>
                <w:p>
                  <w:pPr>
                    <w:pStyle w:val="47"/>
                    <w:jc w:val="left"/>
                    <w:rPr>
                      <w:color w:val="auto"/>
                    </w:rPr>
                  </w:pPr>
                  <w:r>
                    <w:rPr>
                      <w:color w:val="auto"/>
                    </w:rPr>
                    <w:t>本项目针对项目特点提出了各项环境风险防范措施，并要求与园区</w:t>
                  </w:r>
                  <w:r>
                    <w:rPr>
                      <w:rFonts w:hint="eastAsia"/>
                      <w:color w:val="auto"/>
                    </w:rPr>
                    <w:t>、</w:t>
                  </w:r>
                  <w:r>
                    <w:rPr>
                      <w:color w:val="auto"/>
                    </w:rPr>
                    <w:t>地方政府突发环境事件应急预案相衔接。</w:t>
                  </w:r>
                </w:p>
              </w:tc>
              <w:tc>
                <w:tcPr>
                  <w:tcW w:w="400" w:type="pct"/>
                  <w:vAlign w:val="center"/>
                </w:tcPr>
                <w:p>
                  <w:pPr>
                    <w:pStyle w:val="47"/>
                    <w:rPr>
                      <w:color w:val="auto"/>
                    </w:rPr>
                  </w:pPr>
                  <w:r>
                    <w:rPr>
                      <w:color w:val="auto"/>
                    </w:rPr>
                    <w:t>符合要求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3" w:type="dxa"/>
                  <w:bottom w:w="0" w:type="dxa"/>
                  <w:right w:w="23" w:type="dxa"/>
                </w:tblCellMar>
              </w:tblPrEx>
              <w:trPr>
                <w:trHeight w:val="669" w:hRule="atLeast"/>
                <w:jc w:val="center"/>
              </w:trPr>
              <w:tc>
                <w:tcPr>
                  <w:tcW w:w="336" w:type="pct"/>
                  <w:vAlign w:val="center"/>
                </w:tcPr>
                <w:p>
                  <w:pPr>
                    <w:pStyle w:val="47"/>
                    <w:rPr>
                      <w:color w:val="auto"/>
                    </w:rPr>
                  </w:pPr>
                  <w:r>
                    <w:rPr>
                      <w:color w:val="auto"/>
                    </w:rPr>
                    <w:t>6</w:t>
                  </w:r>
                </w:p>
              </w:tc>
              <w:tc>
                <w:tcPr>
                  <w:tcW w:w="2785" w:type="pct"/>
                  <w:vAlign w:val="center"/>
                </w:tcPr>
                <w:p>
                  <w:pPr>
                    <w:pStyle w:val="47"/>
                    <w:jc w:val="left"/>
                    <w:rPr>
                      <w:color w:val="auto"/>
                    </w:rPr>
                  </w:pPr>
                  <w:r>
                    <w:rPr>
                      <w:color w:val="auto"/>
                    </w:rPr>
                    <w:t>切实落实环评报告书中环境管理、环境监测计划、严格落实清洁生产有关措施。充分落实公众参与期间各项公众意见切实保障公众对环境保护的参与权与监督权。规划实施过程中按照要求每五年组织开展规划环境影响的跟踪评价工作。对已经批准的规划在实施范围、适用</w:t>
                  </w:r>
                  <w:r>
                    <w:rPr>
                      <w:rFonts w:hint="eastAsia"/>
                      <w:color w:val="auto"/>
                    </w:rPr>
                    <w:t>期限</w:t>
                  </w:r>
                  <w:r>
                    <w:rPr>
                      <w:color w:val="auto"/>
                    </w:rPr>
                    <w:t>、规模、结构和布局等方面发生重大调整或修订的</w:t>
                  </w:r>
                  <w:r>
                    <w:rPr>
                      <w:rFonts w:hint="eastAsia"/>
                      <w:color w:val="auto"/>
                    </w:rPr>
                    <w:t>，</w:t>
                  </w:r>
                  <w:r>
                    <w:rPr>
                      <w:color w:val="auto"/>
                    </w:rPr>
                    <w:t>应及时重新或者补充环境影响评价。</w:t>
                  </w:r>
                </w:p>
              </w:tc>
              <w:tc>
                <w:tcPr>
                  <w:tcW w:w="1478" w:type="pct"/>
                  <w:vAlign w:val="center"/>
                </w:tcPr>
                <w:p>
                  <w:pPr>
                    <w:pStyle w:val="47"/>
                    <w:jc w:val="left"/>
                    <w:rPr>
                      <w:color w:val="auto"/>
                    </w:rPr>
                  </w:pPr>
                  <w:r>
                    <w:rPr>
                      <w:color w:val="auto"/>
                    </w:rPr>
                    <w:t>本项目给出了环境管理要求、环境监测</w:t>
                  </w:r>
                  <w:r>
                    <w:rPr>
                      <w:rFonts w:hint="eastAsia"/>
                      <w:color w:val="auto"/>
                    </w:rPr>
                    <w:t>计划等</w:t>
                  </w:r>
                  <w:r>
                    <w:rPr>
                      <w:color w:val="auto"/>
                    </w:rPr>
                    <w:t>有关措施。</w:t>
                  </w:r>
                </w:p>
              </w:tc>
              <w:tc>
                <w:tcPr>
                  <w:tcW w:w="400" w:type="pct"/>
                  <w:vAlign w:val="center"/>
                </w:tcPr>
                <w:p>
                  <w:pPr>
                    <w:pStyle w:val="47"/>
                    <w:rPr>
                      <w:color w:val="auto"/>
                    </w:rPr>
                  </w:pPr>
                  <w:r>
                    <w:rPr>
                      <w:color w:val="auto"/>
                    </w:rPr>
                    <w:t>符合要求</w:t>
                  </w:r>
                </w:p>
              </w:tc>
            </w:tr>
          </w:tbl>
          <w:p>
            <w:pPr>
              <w:pStyle w:val="52"/>
              <w:ind w:firstLine="420"/>
              <w:rPr>
                <w:rFonts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0" w:type="dxa"/>
            <w:vAlign w:val="center"/>
          </w:tcPr>
          <w:p>
            <w:pPr>
              <w:autoSpaceDE w:val="0"/>
              <w:autoSpaceDN w:val="0"/>
              <w:adjustRightInd w:val="0"/>
              <w:snapToGrid w:val="0"/>
              <w:jc w:val="center"/>
              <w:rPr>
                <w:rFonts w:cs="宋体"/>
                <w:color w:val="auto"/>
                <w:kern w:val="0"/>
                <w:szCs w:val="21"/>
              </w:rPr>
            </w:pPr>
            <w:r>
              <w:rPr>
                <w:rFonts w:hint="eastAsia" w:cs="宋体"/>
                <w:color w:val="auto"/>
                <w:kern w:val="0"/>
                <w:szCs w:val="21"/>
              </w:rPr>
              <w:t>其他符合性</w:t>
            </w:r>
          </w:p>
          <w:p>
            <w:pPr>
              <w:autoSpaceDE w:val="0"/>
              <w:autoSpaceDN w:val="0"/>
              <w:adjustRightInd w:val="0"/>
              <w:snapToGrid w:val="0"/>
              <w:jc w:val="center"/>
              <w:rPr>
                <w:rFonts w:cs="宋体"/>
                <w:color w:val="auto"/>
                <w:kern w:val="0"/>
                <w:szCs w:val="21"/>
              </w:rPr>
            </w:pPr>
            <w:r>
              <w:rPr>
                <w:rFonts w:hint="eastAsia" w:cs="宋体"/>
                <w:color w:val="auto"/>
                <w:kern w:val="0"/>
                <w:szCs w:val="21"/>
              </w:rPr>
              <w:t>分析</w:t>
            </w:r>
          </w:p>
        </w:tc>
        <w:tc>
          <w:tcPr>
            <w:tcW w:w="7210" w:type="dxa"/>
            <w:gridSpan w:val="3"/>
          </w:tcPr>
          <w:p>
            <w:pPr>
              <w:pStyle w:val="52"/>
              <w:ind w:firstLine="420"/>
              <w:rPr>
                <w:color w:val="auto"/>
              </w:rPr>
            </w:pPr>
            <w:r>
              <w:rPr>
                <w:rFonts w:hint="eastAsia"/>
                <w:color w:val="auto"/>
              </w:rPr>
              <w:t xml:space="preserve">1、与产业政策的符合性分析 </w:t>
            </w:r>
          </w:p>
          <w:p>
            <w:pPr>
              <w:pStyle w:val="52"/>
              <w:ind w:firstLine="420"/>
              <w:rPr>
                <w:color w:val="auto"/>
              </w:rPr>
            </w:pPr>
            <w:r>
              <w:rPr>
                <w:rFonts w:hint="eastAsia"/>
                <w:color w:val="auto"/>
              </w:rPr>
              <w:t>对照《产业结构调整指导目录（2019年本）》及《国家发展改革委关于修改&lt;产业结构调整指导目录（2019 年本）&gt;的决定》（中华人民共和国国家发展和改革委员会令第49号）要求，本项目</w:t>
            </w:r>
            <w:r>
              <w:rPr>
                <w:color w:val="auto"/>
                <w:szCs w:val="21"/>
              </w:rPr>
              <w:t>属于</w:t>
            </w:r>
            <w:r>
              <w:rPr>
                <w:rFonts w:hint="eastAsia"/>
                <w:color w:val="auto"/>
                <w:szCs w:val="21"/>
              </w:rPr>
              <w:t>其</w:t>
            </w:r>
            <w:r>
              <w:rPr>
                <w:color w:val="auto"/>
                <w:szCs w:val="21"/>
              </w:rPr>
              <w:t>中的鼓励类</w:t>
            </w:r>
            <w:r>
              <w:rPr>
                <w:rFonts w:hint="eastAsia"/>
                <w:color w:val="auto"/>
                <w:szCs w:val="21"/>
              </w:rPr>
              <w:t>“四十三、环境保护与资源节约综合利用</w:t>
            </w:r>
            <w:r>
              <w:rPr>
                <w:color w:val="auto"/>
                <w:szCs w:val="21"/>
              </w:rPr>
              <w:t>——20、城镇垃圾、农村生活垃圾、农村生活污水、污泥及其他固体废弃物减量化、资源化、无害化处理和综合利用工程</w:t>
            </w:r>
            <w:r>
              <w:rPr>
                <w:rFonts w:hint="eastAsia"/>
                <w:color w:val="auto"/>
                <w:szCs w:val="21"/>
              </w:rPr>
              <w:t>”</w:t>
            </w:r>
            <w:r>
              <w:rPr>
                <w:rFonts w:hint="eastAsia"/>
                <w:color w:val="auto"/>
              </w:rPr>
              <w:t xml:space="preserve">。本项目已取得唐山海港经济开发区行政审批局出具的“关于唐山海港开发区污水处理厂污泥减量化工程核准的批复”（核准文号：海审批投资核字〔2023〕8号），项目符合国家及地方产业政策。 </w:t>
            </w:r>
          </w:p>
          <w:p>
            <w:pPr>
              <w:pStyle w:val="52"/>
              <w:ind w:firstLine="420"/>
              <w:rPr>
                <w:color w:val="auto"/>
              </w:rPr>
            </w:pPr>
            <w:r>
              <w:rPr>
                <w:rFonts w:hint="eastAsia"/>
                <w:color w:val="auto"/>
              </w:rPr>
              <w:t xml:space="preserve">对照《河北省新增限制和淘汰类产业目录（2015年版）》，本项目行业类别为N7723固体废物治理，不属于目录中限制类和淘汰类，符合产业政策要求。 </w:t>
            </w:r>
          </w:p>
          <w:p>
            <w:pPr>
              <w:pStyle w:val="52"/>
              <w:ind w:firstLine="420"/>
              <w:rPr>
                <w:color w:val="auto"/>
              </w:rPr>
            </w:pPr>
            <w:r>
              <w:rPr>
                <w:rFonts w:hint="eastAsia"/>
                <w:color w:val="auto"/>
              </w:rPr>
              <w:t>2、选址符合性分析</w:t>
            </w:r>
          </w:p>
          <w:p>
            <w:pPr>
              <w:pStyle w:val="52"/>
              <w:ind w:firstLine="420"/>
              <w:rPr>
                <w:color w:val="auto"/>
              </w:rPr>
            </w:pPr>
            <w:r>
              <w:rPr>
                <w:rFonts w:hint="eastAsia"/>
                <w:color w:val="auto"/>
              </w:rPr>
              <w:t>本项目位于河北省唐山市海港经济开发区唐山海港开发区水务有限公司厂区内，根据已取得的不动产权证（冀（2023）海港经济开发区不动产权第0000674号、冀（2023）海港经济开发区不动产权第0000675号）可知，本项目所在区域用地性质为公共设施用地。本项目周围无基本农田保护区、饮用水保护区、地质公园、重要湿地、天然林、风景名胜区、自然保护区等特殊保护区域。</w:t>
            </w:r>
          </w:p>
          <w:p>
            <w:pPr>
              <w:pStyle w:val="52"/>
              <w:ind w:firstLine="420"/>
              <w:rPr>
                <w:color w:val="auto"/>
              </w:rPr>
            </w:pPr>
            <w:r>
              <w:rPr>
                <w:rFonts w:hint="eastAsia"/>
                <w:color w:val="auto"/>
              </w:rPr>
              <w:t>综上分析，本项目选址可行。</w:t>
            </w:r>
          </w:p>
          <w:p>
            <w:pPr>
              <w:pStyle w:val="52"/>
              <w:ind w:firstLine="420"/>
              <w:rPr>
                <w:color w:val="auto"/>
              </w:rPr>
            </w:pPr>
            <w:r>
              <w:rPr>
                <w:rFonts w:hint="eastAsia"/>
                <w:color w:val="auto"/>
              </w:rPr>
              <w:t>3、</w:t>
            </w:r>
            <w:r>
              <w:rPr>
                <w:rFonts w:hint="eastAsia"/>
                <w:color w:val="auto"/>
                <w:lang w:val="zh-CN"/>
              </w:rPr>
              <w:t>“</w:t>
            </w:r>
            <w:r>
              <w:rPr>
                <w:rFonts w:hint="eastAsia"/>
                <w:color w:val="auto"/>
              </w:rPr>
              <w:t>三线一单</w:t>
            </w:r>
            <w:r>
              <w:rPr>
                <w:rFonts w:hint="eastAsia"/>
                <w:color w:val="auto"/>
                <w:lang w:val="zh-CN"/>
              </w:rPr>
              <w:t>”</w:t>
            </w:r>
            <w:r>
              <w:rPr>
                <w:rFonts w:hint="eastAsia"/>
                <w:color w:val="auto"/>
              </w:rPr>
              <w:t>符合性分析</w:t>
            </w:r>
          </w:p>
          <w:p>
            <w:pPr>
              <w:pStyle w:val="52"/>
              <w:ind w:firstLine="420"/>
              <w:rPr>
                <w:color w:val="auto"/>
              </w:rPr>
            </w:pPr>
            <w:r>
              <w:rPr>
                <w:rFonts w:hint="eastAsia"/>
                <w:color w:val="auto"/>
              </w:rPr>
              <w:t xml:space="preserve">根据《关于以改善环境质量为核心加强环境影响评价管理的通知》（环环评[2016]150号），要求以生态保护红线、环境质量底线、资源利用上线和生态环境准入负面清单（以下简称“三线一单”）为手段，强化空间、总量和准入环境管理项目建设与上述要求的符合性分析如下： </w:t>
            </w:r>
          </w:p>
          <w:p>
            <w:pPr>
              <w:pStyle w:val="52"/>
              <w:ind w:firstLine="420"/>
              <w:rPr>
                <w:color w:val="auto"/>
              </w:rPr>
            </w:pPr>
            <w:r>
              <w:rPr>
                <w:rFonts w:hint="eastAsia"/>
                <w:color w:val="auto"/>
              </w:rPr>
              <w:t xml:space="preserve">（1）生态保护红线 </w:t>
            </w:r>
          </w:p>
          <w:p>
            <w:pPr>
              <w:pStyle w:val="52"/>
              <w:ind w:firstLine="420"/>
              <w:rPr>
                <w:color w:val="auto"/>
              </w:rPr>
            </w:pPr>
            <w:r>
              <w:rPr>
                <w:rFonts w:hint="eastAsia"/>
                <w:color w:val="auto"/>
              </w:rPr>
              <w:t>海港经济开发区规划范围内无水源保护地的核心区、风景名胜区、森林公园等自然和人文景观保护区等生态红线。开发区规划边界距离湖林新河至新潮河岸段自然岸线最近距离45m，开发区规划范围不侵占生态保护红线。</w:t>
            </w:r>
          </w:p>
          <w:p>
            <w:pPr>
              <w:pStyle w:val="52"/>
              <w:ind w:firstLine="420"/>
              <w:rPr>
                <w:color w:val="auto"/>
              </w:rPr>
            </w:pPr>
            <w:r>
              <w:rPr>
                <w:rFonts w:hint="eastAsia"/>
                <w:color w:val="auto"/>
              </w:rPr>
              <w:t>本项目选址位于唐山海港经济开发区中浩大路以东、港兴大街以北的唐山海港开发区水务有限公司厂区范围内。项目选址不涉及铁路、公路、航道、防洪、管道、干渠、通讯等重要基础设施，且项目不在河北省生态保护红线范围内，也不在唐山市海洋生态保护红线范围内，项目不占用湖林新河至新潮河岸段自然岸线，距离湖林新河7.3km，满足生态保护红线要求。项目与生态保护红线位置关系见附图。</w:t>
            </w:r>
          </w:p>
          <w:p>
            <w:pPr>
              <w:pStyle w:val="52"/>
              <w:ind w:firstLine="420"/>
              <w:rPr>
                <w:color w:val="auto"/>
              </w:rPr>
            </w:pPr>
            <w:r>
              <w:rPr>
                <w:rFonts w:hint="eastAsia"/>
                <w:color w:val="auto"/>
              </w:rPr>
              <w:t xml:space="preserve">（2）环境质量底线 </w:t>
            </w:r>
          </w:p>
          <w:p>
            <w:pPr>
              <w:pStyle w:val="52"/>
              <w:ind w:firstLine="420"/>
              <w:rPr>
                <w:color w:val="auto"/>
              </w:rPr>
            </w:pPr>
            <w:r>
              <w:rPr>
                <w:rFonts w:hint="eastAsia"/>
                <w:color w:val="auto"/>
              </w:rPr>
              <w:t>环境质量底线是国家和地方设置的大气、水和土壤环境质量目标，也是改善环境质量的基准线。本项目环评应对照区域环境质量目标，深入分析预测项目建设对环境质量的影响，强化污染防治措施和污染物排放控制要求。</w:t>
            </w:r>
          </w:p>
          <w:p>
            <w:pPr>
              <w:pStyle w:val="52"/>
              <w:ind w:firstLine="420"/>
              <w:rPr>
                <w:color w:val="auto"/>
              </w:rPr>
            </w:pPr>
            <w:r>
              <w:rPr>
                <w:rFonts w:hint="eastAsia"/>
                <w:color w:val="auto"/>
              </w:rPr>
              <w:t>本项目所在区域的环境底线为：环境空气质量目标为《环境空气质量标准》（GB3095-2012）二级标准及其修改单；水环境质量目标为《地表水环境质量标准》（GB3838-2002）</w:t>
            </w:r>
            <w:r>
              <w:rPr>
                <w:color w:val="auto"/>
              </w:rPr>
              <w:t>Ⅴ</w:t>
            </w:r>
            <w:r>
              <w:rPr>
                <w:rFonts w:hint="eastAsia"/>
                <w:color w:val="auto"/>
              </w:rPr>
              <w:t>类标准，《地下水质量标准》（GB/T14848-2017）Ⅲ类水质标准；声环境质量目标为《声环境质量标准》（GB3096-2008）3类标准；土壤环境质量目标为《土壤环境质量 建设用地土壤污染风险管控标准（试行）》（GB36600-2018）中第二类用地标准。</w:t>
            </w:r>
          </w:p>
          <w:p>
            <w:pPr>
              <w:pStyle w:val="52"/>
              <w:ind w:firstLine="420"/>
              <w:rPr>
                <w:color w:val="auto"/>
              </w:rPr>
            </w:pPr>
            <w:r>
              <w:rPr>
                <w:rFonts w:hint="eastAsia"/>
                <w:color w:val="auto"/>
              </w:rPr>
              <w:t>本项目产生的废气、废水、噪声、固废等污染物均采取了严格的治理和处理、处置措施，污染物均能达标排放，符合环境质量底线的要求，满足区域环境质量标准，不会对环境质量底线产生冲击。</w:t>
            </w:r>
          </w:p>
          <w:p>
            <w:pPr>
              <w:pStyle w:val="52"/>
              <w:ind w:firstLine="420"/>
              <w:rPr>
                <w:color w:val="auto"/>
              </w:rPr>
            </w:pPr>
            <w:r>
              <w:rPr>
                <w:rFonts w:hint="eastAsia"/>
                <w:color w:val="auto"/>
              </w:rPr>
              <w:t xml:space="preserve">（3）资源利用上线 </w:t>
            </w:r>
          </w:p>
          <w:p>
            <w:pPr>
              <w:pStyle w:val="52"/>
              <w:ind w:firstLine="420"/>
              <w:rPr>
                <w:color w:val="auto"/>
              </w:rPr>
            </w:pPr>
            <w:r>
              <w:rPr>
                <w:rFonts w:hint="eastAsia"/>
                <w:color w:val="auto"/>
              </w:rPr>
              <w:t>本项目为污水处理厂的配套污泥干化项目，本项目营运过程中消耗一定量的电源、水资源等资源消耗，项目资源消耗量相对区域资源利用总量较少，符合资源利用上限的要求。</w:t>
            </w:r>
          </w:p>
          <w:p>
            <w:pPr>
              <w:pStyle w:val="52"/>
              <w:ind w:firstLine="420"/>
              <w:rPr>
                <w:color w:val="auto"/>
              </w:rPr>
            </w:pPr>
            <w:r>
              <w:rPr>
                <w:rFonts w:hint="eastAsia"/>
                <w:color w:val="auto"/>
              </w:rPr>
              <w:t xml:space="preserve">（4）环境准入负面清单 </w:t>
            </w:r>
          </w:p>
          <w:p>
            <w:pPr>
              <w:pStyle w:val="52"/>
              <w:ind w:firstLine="420"/>
              <w:rPr>
                <w:color w:val="auto"/>
              </w:rPr>
            </w:pPr>
            <w:r>
              <w:rPr>
                <w:rFonts w:hint="eastAsia"/>
                <w:color w:val="auto"/>
              </w:rPr>
              <w:t>对照《市场准入负面清单》（发改体改规[2022] 397号），本项目不在清单内；本项目位于河北唐山海港经济开发区规划范围内，对照开发区准入负面清单，符合性分析详见见下表。</w:t>
            </w:r>
          </w:p>
          <w:p>
            <w:pPr>
              <w:pStyle w:val="50"/>
              <w:rPr>
                <w:color w:val="auto"/>
              </w:rPr>
            </w:pPr>
            <w:r>
              <w:rPr>
                <w:rFonts w:hint="eastAsia"/>
                <w:color w:val="auto"/>
              </w:rPr>
              <w:t>表1-2  与开发区准入条件负面清单符合性分析</w:t>
            </w:r>
          </w:p>
          <w:tbl>
            <w:tblPr>
              <w:tblStyle w:val="29"/>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56"/>
              <w:gridCol w:w="1611"/>
              <w:gridCol w:w="2328"/>
              <w:gridCol w:w="1767"/>
              <w:gridCol w:w="8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484" w:type="pct"/>
                  <w:gridSpan w:val="2"/>
                  <w:tcBorders>
                    <w:tl2br w:val="nil"/>
                    <w:tr2bl w:val="nil"/>
                  </w:tcBorders>
                  <w:vAlign w:val="center"/>
                </w:tcPr>
                <w:p>
                  <w:pPr>
                    <w:pStyle w:val="47"/>
                    <w:rPr>
                      <w:color w:val="auto"/>
                    </w:rPr>
                  </w:pPr>
                  <w:r>
                    <w:rPr>
                      <w:color w:val="auto"/>
                    </w:rPr>
                    <w:t>环境准入指标</w:t>
                  </w:r>
                </w:p>
              </w:tc>
              <w:tc>
                <w:tcPr>
                  <w:tcW w:w="1671" w:type="pct"/>
                  <w:tcBorders>
                    <w:tl2br w:val="nil"/>
                    <w:tr2bl w:val="nil"/>
                  </w:tcBorders>
                  <w:vAlign w:val="center"/>
                </w:tcPr>
                <w:p>
                  <w:pPr>
                    <w:pStyle w:val="47"/>
                    <w:rPr>
                      <w:color w:val="auto"/>
                    </w:rPr>
                  </w:pPr>
                  <w:r>
                    <w:rPr>
                      <w:color w:val="auto"/>
                    </w:rPr>
                    <w:t>环境准入限值</w:t>
                  </w:r>
                </w:p>
              </w:tc>
              <w:tc>
                <w:tcPr>
                  <w:tcW w:w="1268" w:type="pct"/>
                  <w:tcBorders>
                    <w:tl2br w:val="nil"/>
                    <w:tr2bl w:val="nil"/>
                  </w:tcBorders>
                  <w:vAlign w:val="center"/>
                </w:tcPr>
                <w:p>
                  <w:pPr>
                    <w:pStyle w:val="47"/>
                    <w:rPr>
                      <w:color w:val="auto"/>
                    </w:rPr>
                  </w:pPr>
                  <w:r>
                    <w:rPr>
                      <w:color w:val="auto"/>
                    </w:rPr>
                    <w:t>本项目</w:t>
                  </w:r>
                </w:p>
              </w:tc>
              <w:tc>
                <w:tcPr>
                  <w:tcW w:w="575"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restart"/>
                  <w:tcBorders>
                    <w:tl2br w:val="nil"/>
                    <w:tr2bl w:val="nil"/>
                  </w:tcBorders>
                  <w:vAlign w:val="center"/>
                </w:tcPr>
                <w:p>
                  <w:pPr>
                    <w:pStyle w:val="47"/>
                    <w:rPr>
                      <w:color w:val="auto"/>
                    </w:rPr>
                  </w:pPr>
                  <w:r>
                    <w:rPr>
                      <w:color w:val="auto"/>
                    </w:rPr>
                    <w:t>污染物排放强度</w:t>
                  </w:r>
                </w:p>
              </w:tc>
              <w:tc>
                <w:tcPr>
                  <w:tcW w:w="1156" w:type="pct"/>
                  <w:tcBorders>
                    <w:tl2br w:val="nil"/>
                    <w:tr2bl w:val="nil"/>
                  </w:tcBorders>
                  <w:vAlign w:val="center"/>
                </w:tcPr>
                <w:p>
                  <w:pPr>
                    <w:pStyle w:val="47"/>
                    <w:rPr>
                      <w:color w:val="auto"/>
                    </w:rPr>
                  </w:pPr>
                  <w:r>
                    <w:rPr>
                      <w:color w:val="auto"/>
                    </w:rPr>
                    <w:t>现有及拟入驻企</w:t>
                  </w:r>
                  <w:r>
                    <w:rPr>
                      <w:rFonts w:hint="eastAsia"/>
                      <w:color w:val="auto"/>
                    </w:rPr>
                    <w:t>业</w:t>
                  </w:r>
                  <w:r>
                    <w:rPr>
                      <w:color w:val="auto"/>
                    </w:rPr>
                    <w:t>污染物排放要求</w:t>
                  </w:r>
                </w:p>
              </w:tc>
              <w:tc>
                <w:tcPr>
                  <w:tcW w:w="1671" w:type="pct"/>
                  <w:tcBorders>
                    <w:tl2br w:val="nil"/>
                    <w:tr2bl w:val="nil"/>
                  </w:tcBorders>
                  <w:vAlign w:val="center"/>
                </w:tcPr>
                <w:p>
                  <w:pPr>
                    <w:pStyle w:val="47"/>
                    <w:jc w:val="left"/>
                    <w:rPr>
                      <w:color w:val="auto"/>
                    </w:rPr>
                  </w:pPr>
                  <w:r>
                    <w:rPr>
                      <w:rFonts w:hint="eastAsia"/>
                      <w:color w:val="auto"/>
                    </w:rPr>
                    <w:t>①</w:t>
                  </w:r>
                  <w:r>
                    <w:rPr>
                      <w:color w:val="auto"/>
                    </w:rPr>
                    <w:t>钢铁企业、焦化企业、燃煤电厂满足超低排放标准要求。</w:t>
                  </w:r>
                </w:p>
                <w:p>
                  <w:pPr>
                    <w:pStyle w:val="47"/>
                    <w:jc w:val="left"/>
                    <w:rPr>
                      <w:color w:val="auto"/>
                    </w:rPr>
                  </w:pPr>
                  <w:r>
                    <w:rPr>
                      <w:rFonts w:hint="eastAsia"/>
                      <w:color w:val="auto"/>
                    </w:rPr>
                    <w:t>②</w:t>
                  </w:r>
                  <w:r>
                    <w:rPr>
                      <w:color w:val="auto"/>
                    </w:rPr>
                    <w:t>其他企业满足特别排放限值要求</w:t>
                  </w:r>
                  <w:r>
                    <w:rPr>
                      <w:rFonts w:hint="eastAsia"/>
                      <w:color w:val="auto"/>
                    </w:rPr>
                    <w:t>。</w:t>
                  </w:r>
                </w:p>
              </w:tc>
              <w:tc>
                <w:tcPr>
                  <w:tcW w:w="1268" w:type="pct"/>
                  <w:tcBorders>
                    <w:tl2br w:val="nil"/>
                    <w:tr2bl w:val="nil"/>
                  </w:tcBorders>
                  <w:vAlign w:val="center"/>
                </w:tcPr>
                <w:p>
                  <w:pPr>
                    <w:pStyle w:val="47"/>
                    <w:rPr>
                      <w:color w:val="auto"/>
                    </w:rPr>
                  </w:pPr>
                  <w:r>
                    <w:rPr>
                      <w:color w:val="auto"/>
                    </w:rPr>
                    <w:t>本项目废气经处理后排放</w:t>
                  </w:r>
                  <w:r>
                    <w:rPr>
                      <w:rFonts w:hint="eastAsia"/>
                      <w:color w:val="auto"/>
                    </w:rPr>
                    <w:t>浓度</w:t>
                  </w:r>
                  <w:r>
                    <w:rPr>
                      <w:color w:val="auto"/>
                    </w:rPr>
                    <w:t>满足行业排放限值。</w:t>
                  </w:r>
                </w:p>
              </w:tc>
              <w:tc>
                <w:tcPr>
                  <w:tcW w:w="57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焦化行业</w:t>
                  </w:r>
                </w:p>
              </w:tc>
              <w:tc>
                <w:tcPr>
                  <w:tcW w:w="1671" w:type="pct"/>
                  <w:tcBorders>
                    <w:tl2br w:val="nil"/>
                    <w:tr2bl w:val="nil"/>
                  </w:tcBorders>
                  <w:vAlign w:val="center"/>
                </w:tcPr>
                <w:p>
                  <w:pPr>
                    <w:pStyle w:val="47"/>
                    <w:jc w:val="left"/>
                    <w:rPr>
                      <w:color w:val="auto"/>
                    </w:rPr>
                  </w:pPr>
                  <w:r>
                    <w:rPr>
                      <w:color w:val="auto"/>
                    </w:rPr>
                    <w:t>严格落实区域内现役源2倍削减替代</w:t>
                  </w:r>
                </w:p>
              </w:tc>
              <w:tc>
                <w:tcPr>
                  <w:tcW w:w="1268" w:type="pct"/>
                  <w:tcBorders>
                    <w:tl2br w:val="nil"/>
                    <w:tr2bl w:val="nil"/>
                  </w:tcBorders>
                  <w:vAlign w:val="center"/>
                </w:tcPr>
                <w:p>
                  <w:pPr>
                    <w:pStyle w:val="47"/>
                    <w:jc w:val="left"/>
                    <w:rPr>
                      <w:color w:val="auto"/>
                    </w:rPr>
                  </w:pPr>
                  <w:r>
                    <w:rPr>
                      <w:rFonts w:hint="eastAsia"/>
                      <w:color w:val="auto"/>
                    </w:rPr>
                    <w:t>本项目不属于焦化行业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万元工业增加值COD的排放量</w:t>
                  </w:r>
                </w:p>
              </w:tc>
              <w:tc>
                <w:tcPr>
                  <w:tcW w:w="1671" w:type="pct"/>
                  <w:tcBorders>
                    <w:tl2br w:val="nil"/>
                    <w:tr2bl w:val="nil"/>
                  </w:tcBorders>
                  <w:vAlign w:val="center"/>
                </w:tcPr>
                <w:p>
                  <w:pPr>
                    <w:pStyle w:val="47"/>
                    <w:rPr>
                      <w:color w:val="auto"/>
                    </w:rPr>
                  </w:pPr>
                  <w:r>
                    <w:rPr>
                      <w:color w:val="auto"/>
                    </w:rPr>
                    <w:t>1.0（kg/万元）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万元工业增加值氨氮的排放量</w:t>
                  </w:r>
                </w:p>
              </w:tc>
              <w:tc>
                <w:tcPr>
                  <w:tcW w:w="1671" w:type="pct"/>
                  <w:tcBorders>
                    <w:tl2br w:val="nil"/>
                    <w:tr2bl w:val="nil"/>
                  </w:tcBorders>
                  <w:vAlign w:val="center"/>
                </w:tcPr>
                <w:p>
                  <w:pPr>
                    <w:pStyle w:val="47"/>
                    <w:rPr>
                      <w:color w:val="auto"/>
                    </w:rPr>
                  </w:pPr>
                  <w:r>
                    <w:rPr>
                      <w:color w:val="auto"/>
                    </w:rPr>
                    <w:t>0.1（kg/万元）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万元工业增加值SO</w:t>
                  </w:r>
                  <w:r>
                    <w:rPr>
                      <w:color w:val="auto"/>
                      <w:vertAlign w:val="subscript"/>
                    </w:rPr>
                    <w:t>2</w:t>
                  </w:r>
                  <w:r>
                    <w:rPr>
                      <w:color w:val="auto"/>
                    </w:rPr>
                    <w:t>的排放量</w:t>
                  </w:r>
                </w:p>
              </w:tc>
              <w:tc>
                <w:tcPr>
                  <w:tcW w:w="1671" w:type="pct"/>
                  <w:tcBorders>
                    <w:tl2br w:val="nil"/>
                    <w:tr2bl w:val="nil"/>
                  </w:tcBorders>
                  <w:vAlign w:val="center"/>
                </w:tcPr>
                <w:p>
                  <w:pPr>
                    <w:pStyle w:val="47"/>
                    <w:rPr>
                      <w:color w:val="auto"/>
                    </w:rPr>
                  </w:pPr>
                  <w:r>
                    <w:rPr>
                      <w:color w:val="auto"/>
                    </w:rPr>
                    <w:t>1.79（kg/万元）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万元工业增加值NOx的排放量</w:t>
                  </w:r>
                </w:p>
              </w:tc>
              <w:tc>
                <w:tcPr>
                  <w:tcW w:w="1671" w:type="pct"/>
                  <w:tcBorders>
                    <w:tl2br w:val="nil"/>
                    <w:tr2bl w:val="nil"/>
                  </w:tcBorders>
                  <w:vAlign w:val="center"/>
                </w:tcPr>
                <w:p>
                  <w:pPr>
                    <w:pStyle w:val="47"/>
                    <w:rPr>
                      <w:color w:val="auto"/>
                    </w:rPr>
                  </w:pPr>
                  <w:r>
                    <w:rPr>
                      <w:color w:val="auto"/>
                    </w:rPr>
                    <w:t>3.25（kg/万元）</w:t>
                  </w:r>
                </w:p>
              </w:tc>
              <w:tc>
                <w:tcPr>
                  <w:tcW w:w="1268" w:type="pct"/>
                  <w:tcBorders>
                    <w:tl2br w:val="nil"/>
                    <w:tr2bl w:val="nil"/>
                  </w:tcBorders>
                  <w:vAlign w:val="center"/>
                </w:tcPr>
                <w:p>
                  <w:pPr>
                    <w:pStyle w:val="47"/>
                    <w:jc w:val="left"/>
                    <w:rPr>
                      <w:color w:val="auto"/>
                    </w:rPr>
                  </w:pPr>
                  <w:r>
                    <w:rPr>
                      <w:rFonts w:hint="eastAsia"/>
                      <w:color w:val="auto"/>
                    </w:rPr>
                    <w:t>本项目属于固体废物处理项目，不属于工业项目</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restart"/>
                  <w:tcBorders>
                    <w:tl2br w:val="nil"/>
                    <w:tr2bl w:val="nil"/>
                  </w:tcBorders>
                  <w:vAlign w:val="center"/>
                </w:tcPr>
                <w:p>
                  <w:pPr>
                    <w:pStyle w:val="47"/>
                    <w:rPr>
                      <w:color w:val="auto"/>
                    </w:rPr>
                  </w:pPr>
                  <w:r>
                    <w:rPr>
                      <w:color w:val="auto"/>
                    </w:rPr>
                    <w:t>资源 开发 利用 效率</w:t>
                  </w:r>
                </w:p>
              </w:tc>
              <w:tc>
                <w:tcPr>
                  <w:tcW w:w="1156" w:type="pct"/>
                  <w:tcBorders>
                    <w:tl2br w:val="nil"/>
                    <w:tr2bl w:val="nil"/>
                  </w:tcBorders>
                  <w:vAlign w:val="center"/>
                </w:tcPr>
                <w:p>
                  <w:pPr>
                    <w:pStyle w:val="47"/>
                    <w:rPr>
                      <w:color w:val="auto"/>
                    </w:rPr>
                  </w:pPr>
                  <w:r>
                    <w:rPr>
                      <w:color w:val="auto"/>
                    </w:rPr>
                    <w:t xml:space="preserve">吨焦耗新鲜水     </w:t>
                  </w:r>
                </w:p>
              </w:tc>
              <w:tc>
                <w:tcPr>
                  <w:tcW w:w="1671" w:type="pct"/>
                  <w:tcBorders>
                    <w:tl2br w:val="nil"/>
                    <w:tr2bl w:val="nil"/>
                  </w:tcBorders>
                  <w:vAlign w:val="center"/>
                </w:tcPr>
                <w:p>
                  <w:pPr>
                    <w:pStyle w:val="47"/>
                    <w:rPr>
                      <w:color w:val="auto"/>
                    </w:rPr>
                  </w:pPr>
                  <w:r>
                    <w:rPr>
                      <w:color w:val="auto"/>
                    </w:rPr>
                    <w:t>1.4立方米/吨焦</w:t>
                  </w:r>
                </w:p>
              </w:tc>
              <w:tc>
                <w:tcPr>
                  <w:tcW w:w="1268" w:type="pct"/>
                  <w:tcBorders>
                    <w:tl2br w:val="nil"/>
                    <w:tr2bl w:val="nil"/>
                  </w:tcBorders>
                  <w:vAlign w:val="center"/>
                </w:tcPr>
                <w:p>
                  <w:pPr>
                    <w:pStyle w:val="47"/>
                    <w:jc w:val="left"/>
                    <w:rPr>
                      <w:color w:val="auto"/>
                    </w:rPr>
                  </w:pPr>
                  <w:r>
                    <w:rPr>
                      <w:color w:val="auto"/>
                    </w:rPr>
                    <w:t>本项目不属于炼焦行业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吨钢耗新鲜水</w:t>
                  </w:r>
                </w:p>
              </w:tc>
              <w:tc>
                <w:tcPr>
                  <w:tcW w:w="1671" w:type="pct"/>
                  <w:tcBorders>
                    <w:tl2br w:val="nil"/>
                    <w:tr2bl w:val="nil"/>
                  </w:tcBorders>
                  <w:vAlign w:val="center"/>
                </w:tcPr>
                <w:p>
                  <w:pPr>
                    <w:pStyle w:val="47"/>
                    <w:rPr>
                      <w:color w:val="auto"/>
                    </w:rPr>
                  </w:pPr>
                  <w:r>
                    <w:rPr>
                      <w:color w:val="auto"/>
                    </w:rPr>
                    <w:t>2.46立方米/吨钢</w:t>
                  </w:r>
                </w:p>
              </w:tc>
              <w:tc>
                <w:tcPr>
                  <w:tcW w:w="1268" w:type="pct"/>
                  <w:tcBorders>
                    <w:tl2br w:val="nil"/>
                    <w:tr2bl w:val="nil"/>
                  </w:tcBorders>
                  <w:vAlign w:val="center"/>
                </w:tcPr>
                <w:p>
                  <w:pPr>
                    <w:pStyle w:val="47"/>
                    <w:jc w:val="left"/>
                    <w:rPr>
                      <w:color w:val="auto"/>
                    </w:rPr>
                  </w:pPr>
                  <w:r>
                    <w:rPr>
                      <w:rFonts w:hint="eastAsia"/>
                      <w:color w:val="auto"/>
                    </w:rPr>
                    <w:t>本项目不属于钢铁行业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 xml:space="preserve">焦炉煤气利用率 </w:t>
                  </w:r>
                </w:p>
              </w:tc>
              <w:tc>
                <w:tcPr>
                  <w:tcW w:w="1671" w:type="pct"/>
                  <w:tcBorders>
                    <w:tl2br w:val="nil"/>
                    <w:tr2bl w:val="nil"/>
                  </w:tcBorders>
                  <w:vAlign w:val="center"/>
                </w:tcPr>
                <w:p>
                  <w:pPr>
                    <w:pStyle w:val="47"/>
                    <w:rPr>
                      <w:color w:val="auto"/>
                    </w:rPr>
                  </w:pPr>
                  <w:r>
                    <w:rPr>
                      <w:color w:val="auto"/>
                    </w:rPr>
                    <w:t>100%</w:t>
                  </w:r>
                </w:p>
              </w:tc>
              <w:tc>
                <w:tcPr>
                  <w:tcW w:w="1268" w:type="pct"/>
                  <w:tcBorders>
                    <w:tl2br w:val="nil"/>
                    <w:tr2bl w:val="nil"/>
                  </w:tcBorders>
                  <w:vAlign w:val="center"/>
                </w:tcPr>
                <w:p>
                  <w:pPr>
                    <w:pStyle w:val="47"/>
                    <w:jc w:val="left"/>
                    <w:rPr>
                      <w:color w:val="auto"/>
                    </w:rPr>
                  </w:pPr>
                  <w:r>
                    <w:rPr>
                      <w:rFonts w:hint="eastAsia"/>
                      <w:color w:val="auto"/>
                    </w:rPr>
                    <w:t>本项目不涉及焦炉煤气使用</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vMerge w:val="continue"/>
                  <w:tcBorders>
                    <w:tl2br w:val="nil"/>
                    <w:tr2bl w:val="nil"/>
                  </w:tcBorders>
                  <w:vAlign w:val="center"/>
                </w:tcPr>
                <w:p>
                  <w:pPr>
                    <w:pStyle w:val="47"/>
                    <w:rPr>
                      <w:color w:val="auto"/>
                    </w:rPr>
                  </w:pPr>
                </w:p>
              </w:tc>
              <w:tc>
                <w:tcPr>
                  <w:tcW w:w="1156" w:type="pct"/>
                  <w:tcBorders>
                    <w:tl2br w:val="nil"/>
                    <w:tr2bl w:val="nil"/>
                  </w:tcBorders>
                  <w:vAlign w:val="center"/>
                </w:tcPr>
                <w:p>
                  <w:pPr>
                    <w:pStyle w:val="47"/>
                    <w:rPr>
                      <w:color w:val="auto"/>
                    </w:rPr>
                  </w:pPr>
                  <w:r>
                    <w:rPr>
                      <w:color w:val="auto"/>
                    </w:rPr>
                    <w:t>工序能耗</w:t>
                  </w:r>
                </w:p>
              </w:tc>
              <w:tc>
                <w:tcPr>
                  <w:tcW w:w="1671" w:type="pct"/>
                  <w:tcBorders>
                    <w:tl2br w:val="nil"/>
                    <w:tr2bl w:val="nil"/>
                  </w:tcBorders>
                  <w:vAlign w:val="center"/>
                </w:tcPr>
                <w:p>
                  <w:pPr>
                    <w:pStyle w:val="47"/>
                    <w:rPr>
                      <w:color w:val="auto"/>
                    </w:rPr>
                  </w:pPr>
                  <w:r>
                    <w:rPr>
                      <w:color w:val="auto"/>
                    </w:rPr>
                    <w:t>150Kg标煤/t焦</w:t>
                  </w:r>
                </w:p>
              </w:tc>
              <w:tc>
                <w:tcPr>
                  <w:tcW w:w="1268" w:type="pct"/>
                  <w:tcBorders>
                    <w:tl2br w:val="nil"/>
                    <w:tr2bl w:val="nil"/>
                  </w:tcBorders>
                  <w:vAlign w:val="center"/>
                </w:tcPr>
                <w:p>
                  <w:pPr>
                    <w:pStyle w:val="47"/>
                    <w:jc w:val="left"/>
                    <w:rPr>
                      <w:color w:val="auto"/>
                    </w:rPr>
                  </w:pPr>
                  <w:r>
                    <w:rPr>
                      <w:color w:val="auto"/>
                    </w:rPr>
                    <w:t>本项目不属于炼焦行业</w:t>
                  </w:r>
                </w:p>
              </w:tc>
              <w:tc>
                <w:tcPr>
                  <w:tcW w:w="575" w:type="pct"/>
                  <w:tcBorders>
                    <w:tl2br w:val="nil"/>
                    <w:tr2bl w:val="nil"/>
                  </w:tcBorders>
                  <w:vAlign w:val="center"/>
                </w:tcPr>
                <w:p>
                  <w:pPr>
                    <w:pStyle w:val="47"/>
                    <w:rPr>
                      <w:color w:val="auto"/>
                    </w:rPr>
                  </w:pPr>
                  <w:r>
                    <w:rPr>
                      <w:rFonts w:hint="eastAsia"/>
                      <w:color w:val="auto"/>
                    </w:rPr>
                    <w:t>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tcBorders>
                    <w:tl2br w:val="nil"/>
                    <w:tr2bl w:val="nil"/>
                  </w:tcBorders>
                  <w:vAlign w:val="center"/>
                </w:tcPr>
                <w:p>
                  <w:pPr>
                    <w:pStyle w:val="47"/>
                    <w:rPr>
                      <w:color w:val="auto"/>
                    </w:rPr>
                  </w:pPr>
                  <w:r>
                    <w:rPr>
                      <w:color w:val="auto"/>
                    </w:rPr>
                    <w:t>空间管制</w:t>
                  </w:r>
                </w:p>
              </w:tc>
              <w:tc>
                <w:tcPr>
                  <w:tcW w:w="2828" w:type="pct"/>
                  <w:gridSpan w:val="2"/>
                  <w:tcBorders>
                    <w:tl2br w:val="nil"/>
                    <w:tr2bl w:val="nil"/>
                  </w:tcBorders>
                  <w:vAlign w:val="center"/>
                </w:tcPr>
                <w:p>
                  <w:pPr>
                    <w:pStyle w:val="47"/>
                    <w:jc w:val="left"/>
                    <w:rPr>
                      <w:color w:val="auto"/>
                    </w:rPr>
                  </w:pPr>
                  <w:r>
                    <w:rPr>
                      <w:rFonts w:hint="eastAsia"/>
                      <w:color w:val="auto"/>
                    </w:rPr>
                    <w:t>①</w:t>
                  </w:r>
                  <w:r>
                    <w:rPr>
                      <w:color w:val="auto"/>
                    </w:rPr>
                    <w:t>严格控制工业区边界外居民点向工业区方向发展，开发区内居民区向西发展，确保工业区内企业与敏感点保持足够的防护距离，满足空间管制要求；居住区内限制进行工业开发、建设活动。</w:t>
                  </w:r>
                </w:p>
                <w:p>
                  <w:pPr>
                    <w:pStyle w:val="47"/>
                    <w:jc w:val="left"/>
                    <w:rPr>
                      <w:color w:val="auto"/>
                    </w:rPr>
                  </w:pPr>
                  <w:r>
                    <w:rPr>
                      <w:rFonts w:hint="eastAsia"/>
                      <w:color w:val="auto"/>
                    </w:rPr>
                    <w:t>②</w:t>
                  </w:r>
                  <w:r>
                    <w:rPr>
                      <w:color w:val="auto"/>
                    </w:rPr>
                    <w:t>禁止在规划公共及防护绿地内开展与绿化无关的建设活动，严禁工业园区占用规划防护绿地。</w:t>
                  </w:r>
                </w:p>
              </w:tc>
              <w:tc>
                <w:tcPr>
                  <w:tcW w:w="1268" w:type="pct"/>
                  <w:tcBorders>
                    <w:tl2br w:val="nil"/>
                    <w:tr2bl w:val="nil"/>
                  </w:tcBorders>
                  <w:vAlign w:val="center"/>
                </w:tcPr>
                <w:p>
                  <w:pPr>
                    <w:pStyle w:val="47"/>
                    <w:jc w:val="left"/>
                    <w:rPr>
                      <w:color w:val="auto"/>
                    </w:rPr>
                  </w:pPr>
                  <w:r>
                    <w:rPr>
                      <w:rFonts w:hint="eastAsia"/>
                      <w:color w:val="auto"/>
                    </w:rPr>
                    <w:t>本项目属于固体废物处置项目，位于唐山海港开发区水务有限公司污水处理厂现有厂区内，符合园区规划，满足空间管制要求</w:t>
                  </w:r>
                  <w:r>
                    <w:rPr>
                      <w:color w:val="auto"/>
                    </w:rPr>
                    <w:t>。</w:t>
                  </w:r>
                </w:p>
              </w:tc>
              <w:tc>
                <w:tcPr>
                  <w:tcW w:w="57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tcBorders>
                    <w:tl2br w:val="nil"/>
                    <w:tr2bl w:val="nil"/>
                  </w:tcBorders>
                  <w:vAlign w:val="center"/>
                </w:tcPr>
                <w:p>
                  <w:pPr>
                    <w:pStyle w:val="47"/>
                    <w:rPr>
                      <w:color w:val="auto"/>
                    </w:rPr>
                  </w:pPr>
                  <w:r>
                    <w:rPr>
                      <w:color w:val="auto"/>
                    </w:rPr>
                    <w:t>环境风险防控</w:t>
                  </w:r>
                </w:p>
              </w:tc>
              <w:tc>
                <w:tcPr>
                  <w:tcW w:w="2828" w:type="pct"/>
                  <w:gridSpan w:val="2"/>
                  <w:tcBorders>
                    <w:tl2br w:val="nil"/>
                    <w:tr2bl w:val="nil"/>
                  </w:tcBorders>
                  <w:vAlign w:val="center"/>
                </w:tcPr>
                <w:p>
                  <w:pPr>
                    <w:pStyle w:val="47"/>
                    <w:jc w:val="left"/>
                    <w:rPr>
                      <w:color w:val="auto"/>
                    </w:rPr>
                  </w:pPr>
                  <w:r>
                    <w:rPr>
                      <w:rFonts w:hint="eastAsia"/>
                      <w:color w:val="auto"/>
                    </w:rPr>
                    <w:t>①</w:t>
                  </w:r>
                  <w:r>
                    <w:rPr>
                      <w:color w:val="auto"/>
                    </w:rPr>
                    <w:t>开发区及开发区内各企业编制污染防治应急预案并在相关环保部门备案</w:t>
                  </w:r>
                  <w:r>
                    <w:rPr>
                      <w:rFonts w:hint="eastAsia"/>
                      <w:color w:val="auto"/>
                    </w:rPr>
                    <w:t>。</w:t>
                  </w:r>
                </w:p>
                <w:p>
                  <w:pPr>
                    <w:pStyle w:val="47"/>
                    <w:jc w:val="left"/>
                    <w:rPr>
                      <w:color w:val="auto"/>
                    </w:rPr>
                  </w:pPr>
                  <w:r>
                    <w:rPr>
                      <w:rFonts w:hint="eastAsia"/>
                      <w:color w:val="auto"/>
                    </w:rPr>
                    <w:t>②</w:t>
                  </w:r>
                  <w:r>
                    <w:rPr>
                      <w:color w:val="auto"/>
                    </w:rPr>
                    <w:t>湖林新河至新潮河岸段自然岸线禁止在海岸退缩线内和潮间带构建永久性建筑、围填海、挖沙、采石等改变或影响岸线自然属性和海岸原始景观的开发建设活动；不得占用湖林新河至新潮河岸段自然岸线，禁止在湖林新河至新潮河岸段自然岸线新设陆源排污口。</w:t>
                  </w:r>
                </w:p>
              </w:tc>
              <w:tc>
                <w:tcPr>
                  <w:tcW w:w="1268" w:type="pct"/>
                  <w:tcBorders>
                    <w:tl2br w:val="nil"/>
                    <w:tr2bl w:val="nil"/>
                  </w:tcBorders>
                  <w:vAlign w:val="center"/>
                </w:tcPr>
                <w:p>
                  <w:pPr>
                    <w:pStyle w:val="47"/>
                    <w:jc w:val="left"/>
                    <w:rPr>
                      <w:color w:val="auto"/>
                    </w:rPr>
                  </w:pPr>
                  <w:r>
                    <w:rPr>
                      <w:rFonts w:hint="eastAsia"/>
                      <w:color w:val="auto"/>
                    </w:rPr>
                    <w:t>本项目建成后，拟编制突发环境应急预案并备案；</w:t>
                  </w:r>
                  <w:r>
                    <w:rPr>
                      <w:color w:val="auto"/>
                    </w:rPr>
                    <w:t>本项目不占用湖林新河至新潮河岸段自然岸线，满足环境风险防控要求。</w:t>
                  </w:r>
                </w:p>
              </w:tc>
              <w:tc>
                <w:tcPr>
                  <w:tcW w:w="57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27" w:type="pct"/>
                  <w:tcBorders>
                    <w:tl2br w:val="nil"/>
                    <w:tr2bl w:val="nil"/>
                  </w:tcBorders>
                  <w:vAlign w:val="center"/>
                </w:tcPr>
                <w:p>
                  <w:pPr>
                    <w:pStyle w:val="47"/>
                    <w:rPr>
                      <w:color w:val="auto"/>
                    </w:rPr>
                  </w:pPr>
                  <w:r>
                    <w:rPr>
                      <w:color w:val="auto"/>
                    </w:rPr>
                    <w:t>产业准入</w:t>
                  </w:r>
                </w:p>
              </w:tc>
              <w:tc>
                <w:tcPr>
                  <w:tcW w:w="1156" w:type="pct"/>
                  <w:tcBorders>
                    <w:tl2br w:val="nil"/>
                    <w:tr2bl w:val="nil"/>
                  </w:tcBorders>
                  <w:vAlign w:val="center"/>
                </w:tcPr>
                <w:p>
                  <w:pPr>
                    <w:pStyle w:val="47"/>
                    <w:rPr>
                      <w:color w:val="auto"/>
                    </w:rPr>
                  </w:pPr>
                  <w:r>
                    <w:rPr>
                      <w:color w:val="auto"/>
                    </w:rPr>
                    <w:t>禁止准入类</w:t>
                  </w:r>
                </w:p>
              </w:tc>
              <w:tc>
                <w:tcPr>
                  <w:tcW w:w="1671" w:type="pct"/>
                  <w:tcBorders>
                    <w:tl2br w:val="nil"/>
                    <w:tr2bl w:val="nil"/>
                  </w:tcBorders>
                  <w:vAlign w:val="center"/>
                </w:tcPr>
                <w:p>
                  <w:pPr>
                    <w:pStyle w:val="47"/>
                    <w:jc w:val="left"/>
                    <w:rPr>
                      <w:color w:val="auto"/>
                    </w:rPr>
                  </w:pPr>
                  <w:r>
                    <w:rPr>
                      <w:rFonts w:hint="eastAsia"/>
                      <w:color w:val="auto"/>
                    </w:rPr>
                    <w:t>①</w:t>
                  </w:r>
                  <w:r>
                    <w:rPr>
                      <w:color w:val="auto"/>
                    </w:rPr>
                    <w:t>《产品结构调整指导目录（2011年本）》（2013年修订）中限制类、淘汰类项目；不满足产能减量置换和污染物总量减量置换的钢铁项目。</w:t>
                  </w:r>
                </w:p>
                <w:p>
                  <w:pPr>
                    <w:pStyle w:val="47"/>
                    <w:jc w:val="left"/>
                    <w:rPr>
                      <w:color w:val="auto"/>
                    </w:rPr>
                  </w:pPr>
                  <w:r>
                    <w:rPr>
                      <w:rFonts w:hint="eastAsia"/>
                      <w:color w:val="auto"/>
                    </w:rPr>
                    <w:t>②</w:t>
                  </w:r>
                  <w:r>
                    <w:rPr>
                      <w:color w:val="auto"/>
                    </w:rPr>
                    <w:t>属于《河北省新增限制和淘汰类产业目录（2015年版）》中的限制类和淘汰类项目</w:t>
                  </w:r>
                  <w:r>
                    <w:rPr>
                      <w:rFonts w:hint="eastAsia"/>
                      <w:color w:val="auto"/>
                    </w:rPr>
                    <w:t>。</w:t>
                  </w:r>
                </w:p>
                <w:p>
                  <w:pPr>
                    <w:pStyle w:val="47"/>
                    <w:jc w:val="left"/>
                    <w:rPr>
                      <w:color w:val="auto"/>
                    </w:rPr>
                  </w:pPr>
                  <w:r>
                    <w:rPr>
                      <w:rFonts w:hint="eastAsia"/>
                      <w:color w:val="auto"/>
                    </w:rPr>
                    <w:t>③</w:t>
                  </w:r>
                  <w:r>
                    <w:rPr>
                      <w:color w:val="auto"/>
                    </w:rPr>
                    <w:t>不符合行业准入条件的建设项目</w:t>
                  </w:r>
                  <w:r>
                    <w:rPr>
                      <w:rFonts w:hint="eastAsia"/>
                      <w:color w:val="auto"/>
                    </w:rPr>
                    <w:t>。</w:t>
                  </w:r>
                </w:p>
                <w:p>
                  <w:pPr>
                    <w:pStyle w:val="47"/>
                    <w:jc w:val="left"/>
                    <w:rPr>
                      <w:color w:val="auto"/>
                    </w:rPr>
                  </w:pPr>
                  <w:r>
                    <w:rPr>
                      <w:rFonts w:hint="eastAsia"/>
                      <w:color w:val="auto"/>
                    </w:rPr>
                    <w:t>④</w:t>
                  </w:r>
                  <w:r>
                    <w:rPr>
                      <w:color w:val="auto"/>
                    </w:rPr>
                    <w:t>清洁生产水平达不到国内先进水平及以上的新建项目</w:t>
                  </w:r>
                  <w:r>
                    <w:rPr>
                      <w:rFonts w:hint="eastAsia"/>
                      <w:color w:val="auto"/>
                    </w:rPr>
                    <w:t>。</w:t>
                  </w:r>
                </w:p>
                <w:p>
                  <w:pPr>
                    <w:pStyle w:val="47"/>
                    <w:jc w:val="left"/>
                    <w:rPr>
                      <w:color w:val="auto"/>
                    </w:rPr>
                  </w:pPr>
                  <w:r>
                    <w:rPr>
                      <w:rFonts w:hint="eastAsia"/>
                      <w:color w:val="auto"/>
                    </w:rPr>
                    <w:t>⑤</w:t>
                  </w:r>
                  <w:r>
                    <w:rPr>
                      <w:color w:val="auto"/>
                    </w:rPr>
                    <w:t>不满足《河北省环境敏感区支持、限制及禁止建设项目名录（2005年修订版）》要求的项目</w:t>
                  </w:r>
                  <w:r>
                    <w:rPr>
                      <w:rFonts w:hint="eastAsia"/>
                      <w:color w:val="auto"/>
                    </w:rPr>
                    <w:t>。</w:t>
                  </w:r>
                </w:p>
                <w:p>
                  <w:pPr>
                    <w:pStyle w:val="47"/>
                    <w:jc w:val="left"/>
                    <w:rPr>
                      <w:color w:val="auto"/>
                    </w:rPr>
                  </w:pPr>
                  <w:r>
                    <w:rPr>
                      <w:rFonts w:hint="eastAsia"/>
                      <w:color w:val="auto"/>
                    </w:rPr>
                    <w:t>⑥</w:t>
                  </w:r>
                  <w:r>
                    <w:rPr>
                      <w:color w:val="auto"/>
                    </w:rPr>
                    <w:t>属于《河北省禁止投资的产业目录（2014年版）》中明令禁止的建设项目。</w:t>
                  </w:r>
                </w:p>
              </w:tc>
              <w:tc>
                <w:tcPr>
                  <w:tcW w:w="1268" w:type="pct"/>
                  <w:tcBorders>
                    <w:tl2br w:val="nil"/>
                    <w:tr2bl w:val="nil"/>
                  </w:tcBorders>
                  <w:vAlign w:val="center"/>
                </w:tcPr>
                <w:p>
                  <w:pPr>
                    <w:pStyle w:val="47"/>
                    <w:numPr>
                      <w:ilvl w:val="0"/>
                      <w:numId w:val="2"/>
                    </w:numPr>
                    <w:jc w:val="left"/>
                    <w:rPr>
                      <w:color w:val="auto"/>
                    </w:rPr>
                  </w:pPr>
                  <w:r>
                    <w:rPr>
                      <w:color w:val="auto"/>
                    </w:rPr>
                    <w:t>本项目属于</w:t>
                  </w:r>
                  <w:r>
                    <w:rPr>
                      <w:rFonts w:hint="eastAsia"/>
                      <w:color w:val="auto"/>
                    </w:rPr>
                    <w:t>《产业结构调整指导目录（2019年本）》及《国家发展改革委关于修改&lt;产业结构调整指导目录（2019 年本）&gt;的决定》（中华人民共和国国家发展和改革委员会令第49号）中鼓励类</w:t>
                  </w:r>
                  <w:r>
                    <w:rPr>
                      <w:color w:val="auto"/>
                    </w:rPr>
                    <w:t>项目，</w:t>
                  </w:r>
                  <w:r>
                    <w:rPr>
                      <w:rFonts w:hint="eastAsia"/>
                      <w:color w:val="auto"/>
                    </w:rPr>
                    <w:t>不属于钢铁项目；</w:t>
                  </w:r>
                </w:p>
                <w:p>
                  <w:pPr>
                    <w:pStyle w:val="47"/>
                    <w:numPr>
                      <w:ilvl w:val="0"/>
                      <w:numId w:val="2"/>
                    </w:numPr>
                    <w:jc w:val="left"/>
                    <w:rPr>
                      <w:color w:val="auto"/>
                    </w:rPr>
                  </w:pPr>
                  <w:r>
                    <w:rPr>
                      <w:rFonts w:hint="eastAsia"/>
                      <w:color w:val="auto"/>
                    </w:rPr>
                    <w:t>本项目不属于《河北省新增限制和淘汰类产业目录（2015年版）》中的限制类和淘汰类项目；</w:t>
                  </w:r>
                </w:p>
                <w:p>
                  <w:pPr>
                    <w:pStyle w:val="47"/>
                    <w:numPr>
                      <w:ilvl w:val="0"/>
                      <w:numId w:val="2"/>
                    </w:numPr>
                    <w:jc w:val="left"/>
                    <w:rPr>
                      <w:color w:val="auto"/>
                    </w:rPr>
                  </w:pPr>
                  <w:r>
                    <w:rPr>
                      <w:rFonts w:hint="eastAsia"/>
                      <w:color w:val="auto"/>
                    </w:rPr>
                    <w:t>不属于《河北省环境敏感区支持、限制及禁止建设项目名录》、《河北省禁止投资的产业目录》中的项目</w:t>
                  </w:r>
                  <w:r>
                    <w:rPr>
                      <w:color w:val="auto"/>
                    </w:rPr>
                    <w:t>。</w:t>
                  </w:r>
                </w:p>
              </w:tc>
              <w:tc>
                <w:tcPr>
                  <w:tcW w:w="575" w:type="pct"/>
                  <w:tcBorders>
                    <w:tl2br w:val="nil"/>
                    <w:tr2bl w:val="nil"/>
                  </w:tcBorders>
                  <w:vAlign w:val="center"/>
                </w:tcPr>
                <w:p>
                  <w:pPr>
                    <w:pStyle w:val="47"/>
                    <w:numPr>
                      <w:ilvl w:val="0"/>
                      <w:numId w:val="2"/>
                    </w:numPr>
                    <w:rPr>
                      <w:color w:val="auto"/>
                    </w:rPr>
                  </w:pPr>
                  <w:r>
                    <w:rPr>
                      <w:rFonts w:hint="eastAsia"/>
                      <w:color w:val="auto"/>
                    </w:rPr>
                    <w:t>符合</w:t>
                  </w:r>
                </w:p>
              </w:tc>
            </w:tr>
          </w:tbl>
          <w:p>
            <w:pPr>
              <w:pStyle w:val="52"/>
              <w:ind w:firstLine="420"/>
              <w:rPr>
                <w:color w:val="auto"/>
              </w:rPr>
            </w:pPr>
            <w:r>
              <w:rPr>
                <w:rFonts w:hint="eastAsia"/>
                <w:color w:val="auto"/>
              </w:rPr>
              <w:t>由上表可知，对照河北唐山海港经济开发区环境准入负面清单，本项目不在园区负面清单内。</w:t>
            </w:r>
          </w:p>
          <w:p>
            <w:pPr>
              <w:pStyle w:val="52"/>
              <w:ind w:firstLine="420"/>
              <w:rPr>
                <w:color w:val="auto"/>
              </w:rPr>
            </w:pPr>
            <w:r>
              <w:rPr>
                <w:rFonts w:hint="eastAsia"/>
                <w:color w:val="auto"/>
              </w:rPr>
              <w:t>综合以上分析，项目建设符合海港经济开发区“三线一单”要求。</w:t>
            </w:r>
          </w:p>
          <w:p>
            <w:pPr>
              <w:pStyle w:val="52"/>
              <w:ind w:firstLine="420"/>
              <w:rPr>
                <w:color w:val="auto"/>
              </w:rPr>
            </w:pPr>
            <w:r>
              <w:rPr>
                <w:rFonts w:hint="eastAsia"/>
                <w:color w:val="auto"/>
              </w:rPr>
              <w:t>4、与《唐山市人民政府关于实施“三线一单”生态环境分区管控的意见》（唐政字</w:t>
            </w:r>
            <w:r>
              <w:rPr>
                <w:color w:val="auto"/>
              </w:rPr>
              <w:t>[2021]48</w:t>
            </w:r>
            <w:r>
              <w:rPr>
                <w:rFonts w:hint="eastAsia"/>
                <w:color w:val="auto"/>
              </w:rPr>
              <w:t xml:space="preserve">号）文件符合性 </w:t>
            </w:r>
          </w:p>
          <w:p>
            <w:pPr>
              <w:pStyle w:val="52"/>
              <w:ind w:firstLine="420"/>
              <w:rPr>
                <w:color w:val="auto"/>
              </w:rPr>
            </w:pPr>
            <w:r>
              <w:rPr>
                <w:rFonts w:hint="eastAsia"/>
                <w:color w:val="auto"/>
              </w:rPr>
              <w:t xml:space="preserve">根据《唐山市人民政府关于实施“三线一单”生态环境分区管控的意见》(唐政字[2021]48号)及《唐山市生态环境准入清单动态更新成果》相关要求，本项目位于河北唐山海港经济开发区规划范围内，所在区域属于唐山市环境管控单元中重点管控单元，对比分析详见下表。 </w:t>
            </w:r>
          </w:p>
          <w:p>
            <w:pPr>
              <w:pStyle w:val="50"/>
              <w:rPr>
                <w:color w:val="auto"/>
              </w:rPr>
            </w:pPr>
            <w:r>
              <w:rPr>
                <w:rFonts w:hint="eastAsia"/>
                <w:color w:val="auto"/>
              </w:rPr>
              <w:t>表1-3    唐山市总体准入要求</w:t>
            </w:r>
          </w:p>
          <w:tbl>
            <w:tblPr>
              <w:tblStyle w:val="3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05"/>
              <w:gridCol w:w="419"/>
              <w:gridCol w:w="280"/>
              <w:gridCol w:w="3800"/>
              <w:gridCol w:w="1467"/>
              <w:gridCol w:w="5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rFonts w:hint="eastAsia"/>
                      <w:color w:val="auto"/>
                    </w:rPr>
                    <w:t>属性</w:t>
                  </w:r>
                </w:p>
              </w:tc>
              <w:tc>
                <w:tcPr>
                  <w:tcW w:w="502" w:type="pct"/>
                  <w:gridSpan w:val="2"/>
                  <w:tcBorders>
                    <w:tl2br w:val="nil"/>
                    <w:tr2bl w:val="nil"/>
                  </w:tcBorders>
                  <w:vAlign w:val="center"/>
                </w:tcPr>
                <w:p>
                  <w:pPr>
                    <w:pStyle w:val="47"/>
                    <w:rPr>
                      <w:color w:val="auto"/>
                    </w:rPr>
                  </w:pPr>
                  <w:r>
                    <w:rPr>
                      <w:rFonts w:hint="eastAsia"/>
                      <w:color w:val="auto"/>
                    </w:rPr>
                    <w:t>管控</w:t>
                  </w:r>
                </w:p>
                <w:p>
                  <w:pPr>
                    <w:pStyle w:val="47"/>
                    <w:rPr>
                      <w:color w:val="auto"/>
                    </w:rPr>
                  </w:pPr>
                  <w:r>
                    <w:rPr>
                      <w:rFonts w:hint="eastAsia"/>
                      <w:color w:val="auto"/>
                    </w:rPr>
                    <w:t>类别</w:t>
                  </w:r>
                </w:p>
              </w:tc>
              <w:tc>
                <w:tcPr>
                  <w:tcW w:w="2729" w:type="pct"/>
                  <w:tcBorders>
                    <w:tl2br w:val="nil"/>
                    <w:tr2bl w:val="nil"/>
                  </w:tcBorders>
                  <w:vAlign w:val="center"/>
                </w:tcPr>
                <w:p>
                  <w:pPr>
                    <w:pStyle w:val="47"/>
                    <w:rPr>
                      <w:color w:val="auto"/>
                    </w:rPr>
                  </w:pPr>
                  <w:r>
                    <w:rPr>
                      <w:rFonts w:hint="eastAsia"/>
                      <w:color w:val="auto"/>
                    </w:rPr>
                    <w:t>管控要求</w:t>
                  </w:r>
                </w:p>
              </w:tc>
              <w:tc>
                <w:tcPr>
                  <w:tcW w:w="1054" w:type="pct"/>
                  <w:tcBorders>
                    <w:tl2br w:val="nil"/>
                    <w:tr2bl w:val="nil"/>
                  </w:tcBorders>
                  <w:vAlign w:val="center"/>
                </w:tcPr>
                <w:p>
                  <w:pPr>
                    <w:pStyle w:val="47"/>
                    <w:rPr>
                      <w:color w:val="auto"/>
                    </w:rPr>
                  </w:pPr>
                  <w:r>
                    <w:rPr>
                      <w:rFonts w:hint="eastAsia"/>
                      <w:color w:val="auto"/>
                    </w:rPr>
                    <w:t>项目情况</w:t>
                  </w:r>
                </w:p>
              </w:tc>
              <w:tc>
                <w:tcPr>
                  <w:tcW w:w="423"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color w:val="auto"/>
                    </w:rPr>
                    <w:t>生态保护红线</w:t>
                  </w:r>
                  <w:r>
                    <w:rPr>
                      <w:rFonts w:hint="eastAsia"/>
                      <w:color w:val="auto"/>
                    </w:rPr>
                    <w:t>区</w:t>
                  </w:r>
                </w:p>
              </w:tc>
              <w:tc>
                <w:tcPr>
                  <w:tcW w:w="301" w:type="pct"/>
                  <w:vMerge w:val="restart"/>
                  <w:tcBorders>
                    <w:tl2br w:val="nil"/>
                    <w:tr2bl w:val="nil"/>
                  </w:tcBorders>
                  <w:vAlign w:val="center"/>
                </w:tcPr>
                <w:p>
                  <w:pPr>
                    <w:pStyle w:val="47"/>
                    <w:rPr>
                      <w:color w:val="auto"/>
                    </w:rPr>
                  </w:pPr>
                  <w:r>
                    <w:rPr>
                      <w:rFonts w:hint="eastAsia"/>
                      <w:color w:val="auto"/>
                    </w:rPr>
                    <w:t>空间布局约束</w:t>
                  </w:r>
                </w:p>
              </w:tc>
              <w:tc>
                <w:tcPr>
                  <w:tcW w:w="201" w:type="pct"/>
                  <w:tcBorders>
                    <w:tl2br w:val="nil"/>
                    <w:tr2bl w:val="nil"/>
                  </w:tcBorders>
                  <w:vAlign w:val="center"/>
                </w:tcPr>
                <w:p>
                  <w:pPr>
                    <w:pStyle w:val="47"/>
                    <w:rPr>
                      <w:color w:val="auto"/>
                    </w:rPr>
                  </w:pPr>
                  <w:r>
                    <w:rPr>
                      <w:color w:val="auto"/>
                    </w:rPr>
                    <w:t>禁止</w:t>
                  </w:r>
                  <w:r>
                    <w:rPr>
                      <w:rFonts w:hint="eastAsia"/>
                      <w:color w:val="auto"/>
                    </w:rPr>
                    <w:t>类管控要求</w:t>
                  </w:r>
                </w:p>
              </w:tc>
              <w:tc>
                <w:tcPr>
                  <w:tcW w:w="2729" w:type="pct"/>
                  <w:tcBorders>
                    <w:tl2br w:val="nil"/>
                    <w:tr2bl w:val="nil"/>
                  </w:tcBorders>
                  <w:vAlign w:val="center"/>
                </w:tcPr>
                <w:p>
                  <w:pPr>
                    <w:pStyle w:val="47"/>
                    <w:jc w:val="left"/>
                    <w:rPr>
                      <w:color w:val="auto"/>
                    </w:rPr>
                  </w:pPr>
                  <w:r>
                    <w:rPr>
                      <w:color w:val="auto"/>
                    </w:rPr>
                    <w:t>生态保护红线原则上按禁止</w:t>
                  </w:r>
                  <w:r>
                    <w:rPr>
                      <w:rFonts w:hint="eastAsia"/>
                      <w:color w:val="auto"/>
                    </w:rPr>
                    <w:t>开</w:t>
                  </w:r>
                  <w:r>
                    <w:rPr>
                      <w:color w:val="auto"/>
                    </w:rPr>
                    <w:t>发区域的要求进行管理，严禁不符合主体功能定位的各类开发活动，严禁任意改变用途，确保生态功能不降低、面积不减少、性质不改变。因国家重大基础设施、重大民生保障项目建设等需要调整的，由省级人民政府组织论证，提出调整方案，经环境保护部、国家发展改革委会同有关部门提岀审核意见后，报经国务院批准</w:t>
                  </w:r>
                  <w:r>
                    <w:rPr>
                      <w:rFonts w:hint="eastAsia"/>
                      <w:color w:val="auto"/>
                    </w:rPr>
                    <w:t>。</w:t>
                  </w:r>
                  <w:r>
                    <w:rPr>
                      <w:color w:val="auto"/>
                    </w:rPr>
                    <w:t>因国家重大战略资源勘</w:t>
                  </w:r>
                  <w:r>
                    <w:rPr>
                      <w:rFonts w:hint="eastAsia"/>
                      <w:color w:val="auto"/>
                    </w:rPr>
                    <w:t>查</w:t>
                  </w:r>
                  <w:r>
                    <w:rPr>
                      <w:color w:val="auto"/>
                    </w:rPr>
                    <w:t>需要，在不影响主体功能定位的前提下，经依法批准后予以安排勘查项</w:t>
                  </w:r>
                  <w:r>
                    <w:rPr>
                      <w:rFonts w:hint="eastAsia"/>
                      <w:color w:val="auto"/>
                    </w:rPr>
                    <w:t>目</w:t>
                  </w:r>
                </w:p>
              </w:tc>
              <w:tc>
                <w:tcPr>
                  <w:tcW w:w="1054" w:type="pct"/>
                  <w:vMerge w:val="restart"/>
                  <w:tcBorders>
                    <w:tl2br w:val="nil"/>
                    <w:tr2bl w:val="nil"/>
                  </w:tcBorders>
                  <w:vAlign w:val="center"/>
                </w:tcPr>
                <w:p>
                  <w:pPr>
                    <w:pStyle w:val="47"/>
                    <w:jc w:val="left"/>
                    <w:rPr>
                      <w:color w:val="auto"/>
                    </w:rPr>
                  </w:pPr>
                  <w:r>
                    <w:rPr>
                      <w:rFonts w:hint="eastAsia"/>
                      <w:color w:val="auto"/>
                    </w:rPr>
                    <w:t>本项目所在位置不在海港生态红线范围内，距离湖林新河7.3km。</w:t>
                  </w:r>
                </w:p>
              </w:tc>
              <w:tc>
                <w:tcPr>
                  <w:tcW w:w="423" w:type="pct"/>
                  <w:vMerge w:val="restar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301" w:type="pct"/>
                  <w:vMerge w:val="continue"/>
                  <w:tcBorders>
                    <w:tl2br w:val="nil"/>
                    <w:tr2bl w:val="nil"/>
                  </w:tcBorders>
                  <w:vAlign w:val="center"/>
                </w:tcPr>
                <w:p>
                  <w:pPr>
                    <w:pStyle w:val="47"/>
                    <w:rPr>
                      <w:color w:val="auto"/>
                    </w:rPr>
                  </w:pPr>
                </w:p>
              </w:tc>
              <w:tc>
                <w:tcPr>
                  <w:tcW w:w="201" w:type="pct"/>
                  <w:tcBorders>
                    <w:tl2br w:val="nil"/>
                    <w:tr2bl w:val="nil"/>
                  </w:tcBorders>
                  <w:vAlign w:val="center"/>
                </w:tcPr>
                <w:p>
                  <w:pPr>
                    <w:pStyle w:val="47"/>
                    <w:rPr>
                      <w:color w:val="auto"/>
                    </w:rPr>
                  </w:pPr>
                  <w:r>
                    <w:rPr>
                      <w:rFonts w:hint="eastAsia"/>
                      <w:color w:val="auto"/>
                    </w:rPr>
                    <w:t>限制</w:t>
                  </w:r>
                  <w:r>
                    <w:rPr>
                      <w:color w:val="auto"/>
                    </w:rPr>
                    <w:t>类管控要求</w:t>
                  </w:r>
                </w:p>
              </w:tc>
              <w:tc>
                <w:tcPr>
                  <w:tcW w:w="2729" w:type="pct"/>
                  <w:tcBorders>
                    <w:tl2br w:val="nil"/>
                    <w:tr2bl w:val="nil"/>
                  </w:tcBorders>
                  <w:vAlign w:val="center"/>
                </w:tcPr>
                <w:p>
                  <w:pPr>
                    <w:pStyle w:val="47"/>
                    <w:jc w:val="left"/>
                    <w:rPr>
                      <w:color w:val="auto"/>
                    </w:rPr>
                  </w:pPr>
                  <w:r>
                    <w:rPr>
                      <w:color w:val="auto"/>
                    </w:rPr>
                    <w:t>生态保护红线内自然保护地核心保护区外，禁止开发性、生产性建设活动，在符合法律法规的前提下，仅允许以下10类对生态功能不造成破坏的有限人为活动。生态保护红线内自然保护区、风景名胜区、饮用水水源保护区等区域，依照法律法规执行。</w:t>
                  </w:r>
                </w:p>
                <w:p>
                  <w:pPr>
                    <w:pStyle w:val="47"/>
                    <w:jc w:val="left"/>
                    <w:rPr>
                      <w:color w:val="auto"/>
                    </w:rPr>
                  </w:pPr>
                  <w:r>
                    <w:rPr>
                      <w:color w:val="auto"/>
                    </w:rPr>
                    <w:t>（1）管护巡护、保护执法、科学研究、调查监测、测绘导航、防灾减灾救灾、军事国防、疫情防控等活动及相关的必要设施修筑。</w:t>
                  </w:r>
                </w:p>
                <w:p>
                  <w:pPr>
                    <w:pStyle w:val="47"/>
                    <w:jc w:val="left"/>
                    <w:rPr>
                      <w:color w:val="auto"/>
                    </w:rPr>
                  </w:pPr>
                  <w:r>
                    <w:rPr>
                      <w:color w:val="auto"/>
                    </w:rPr>
                    <w:t>（2）原住居民和其他合法权益主体，允许在不扩大现有建设用地、用海用岛、耕地、水产养殖规模和放牧强度（符合草畜平衡管理规定）的前提下，开展种植、放牧、捕捞、养殖（不包括投礁型海洋牧场、围海养殖）等活动，修筑生产生活设施。</w:t>
                  </w:r>
                </w:p>
                <w:p>
                  <w:pPr>
                    <w:pStyle w:val="47"/>
                    <w:jc w:val="left"/>
                    <w:rPr>
                      <w:color w:val="auto"/>
                    </w:rPr>
                  </w:pPr>
                  <w:r>
                    <w:rPr>
                      <w:color w:val="auto"/>
                    </w:rPr>
                    <w:t>（3）经依法批准的考古调查发掘、古生物化石调查发掘、标本采集和文物保护活动。</w:t>
                  </w:r>
                </w:p>
                <w:p>
                  <w:pPr>
                    <w:pStyle w:val="47"/>
                    <w:jc w:val="left"/>
                    <w:rPr>
                      <w:color w:val="auto"/>
                    </w:rPr>
                  </w:pPr>
                  <w:r>
                    <w:rPr>
                      <w:color w:val="auto"/>
                    </w:rPr>
                    <w:t>（4）按规定对人工商品林进行抚育采伐，或以提升森林质量、优化栖息地、建设生物防火隔离带等为目的的树种更新，依法开展的竹林采伐经营。</w:t>
                  </w:r>
                </w:p>
                <w:p>
                  <w:pPr>
                    <w:pStyle w:val="47"/>
                    <w:jc w:val="left"/>
                    <w:rPr>
                      <w:color w:val="auto"/>
                    </w:rPr>
                  </w:pPr>
                  <w:r>
                    <w:rPr>
                      <w:color w:val="auto"/>
                    </w:rPr>
                    <w:t>（5）不破坏生态功能的适度参观旅游、科普宣教及符合相关规划的配套性服务设施和相关的必要公共设施建设及维护。</w:t>
                  </w:r>
                </w:p>
                <w:p>
                  <w:pPr>
                    <w:pStyle w:val="47"/>
                    <w:jc w:val="left"/>
                    <w:rPr>
                      <w:color w:val="auto"/>
                    </w:rPr>
                  </w:pPr>
                  <w:r>
                    <w:rPr>
                      <w:color w:val="auto"/>
                    </w:rPr>
                    <w:t>（6）必须且无法避让、符合县级以上国土空间规划的线性基础设施、通讯和防洪、供水设施建设和船舶航行、航道疏浚清淤等活动；已有的合法水利、交通运输等设施运行维护改造。</w:t>
                  </w:r>
                </w:p>
                <w:p>
                  <w:pPr>
                    <w:pStyle w:val="47"/>
                    <w:jc w:val="left"/>
                    <w:rPr>
                      <w:color w:val="auto"/>
                    </w:rPr>
                  </w:pPr>
                  <w:r>
                    <w:rPr>
                      <w:color w:val="auto"/>
                    </w:rPr>
                    <w:t>（7）地质调查与矿产资源勘查开采。[具体开采活动，详见《关于加强生态保护红线管理的通知（试行）》（自然资发〔2022〕142号）]。上述勘查开采活动，应落实减缓生态环境影响措施，严格执行绿色勘查、开采及矿山环境生态修复相关要求。</w:t>
                  </w:r>
                </w:p>
                <w:p>
                  <w:pPr>
                    <w:pStyle w:val="47"/>
                    <w:jc w:val="left"/>
                    <w:rPr>
                      <w:color w:val="auto"/>
                    </w:rPr>
                  </w:pPr>
                  <w:r>
                    <w:rPr>
                      <w:color w:val="auto"/>
                    </w:rPr>
                    <w:t>（8）依据县级以上国土空间规划和生态保护修复专项规划开展的生态修复。</w:t>
                  </w:r>
                </w:p>
                <w:p>
                  <w:pPr>
                    <w:pStyle w:val="47"/>
                    <w:jc w:val="left"/>
                    <w:rPr>
                      <w:color w:val="auto"/>
                    </w:rPr>
                  </w:pPr>
                  <w:r>
                    <w:rPr>
                      <w:color w:val="auto"/>
                    </w:rPr>
                    <w:t>（9）根据我国相关法律法规和与邻国签署的国界管理制度协定（条约）开展的边界边境通视道清理以及界务工程的修建、维护和拆除工作。</w:t>
                  </w:r>
                </w:p>
                <w:p>
                  <w:pPr>
                    <w:pStyle w:val="47"/>
                    <w:jc w:val="left"/>
                    <w:rPr>
                      <w:color w:val="auto"/>
                    </w:rPr>
                  </w:pPr>
                  <w:r>
                    <w:rPr>
                      <w:color w:val="auto"/>
                    </w:rPr>
                    <w:t>（10）法律法规规定允许的其他人为活动。开展上述活动时禁止新增填海造地和新增围海。上述活动涉及利用无居民海岛的，原则上仅允许按照相关规定对海岛自然岸线、表面积、岛体、植被改变轻微的低影响利用方式。上述允许的有限人为活动之外，确需占用生态保护红线的国家重大项目，按照相关规定办理用地用海用岛审批。</w:t>
                  </w:r>
                </w:p>
              </w:tc>
              <w:tc>
                <w:tcPr>
                  <w:tcW w:w="1054" w:type="pct"/>
                  <w:vMerge w:val="continue"/>
                  <w:tcBorders>
                    <w:tl2br w:val="nil"/>
                    <w:tr2bl w:val="nil"/>
                  </w:tcBorders>
                  <w:vAlign w:val="center"/>
                </w:tcPr>
                <w:p>
                  <w:pPr>
                    <w:pStyle w:val="47"/>
                    <w:jc w:val="left"/>
                    <w:rPr>
                      <w:color w:val="auto"/>
                    </w:rPr>
                  </w:pPr>
                </w:p>
              </w:tc>
              <w:tc>
                <w:tcPr>
                  <w:tcW w:w="423" w:type="pct"/>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rFonts w:hint="eastAsia"/>
                      <w:color w:val="auto"/>
                    </w:rPr>
                    <w:t>一般生态空间</w:t>
                  </w:r>
                </w:p>
              </w:tc>
              <w:tc>
                <w:tcPr>
                  <w:tcW w:w="301" w:type="pct"/>
                  <w:tcBorders>
                    <w:tl2br w:val="nil"/>
                    <w:tr2bl w:val="nil"/>
                  </w:tcBorders>
                  <w:vAlign w:val="center"/>
                </w:tcPr>
                <w:p>
                  <w:pPr>
                    <w:pStyle w:val="47"/>
                    <w:rPr>
                      <w:color w:val="auto"/>
                    </w:rPr>
                  </w:pPr>
                  <w:r>
                    <w:rPr>
                      <w:rFonts w:hint="eastAsia"/>
                      <w:color w:val="auto"/>
                    </w:rPr>
                    <w:t>总体</w:t>
                  </w:r>
                  <w:r>
                    <w:rPr>
                      <w:color w:val="auto"/>
                    </w:rPr>
                    <w:t>要求</w:t>
                  </w:r>
                </w:p>
              </w:tc>
              <w:tc>
                <w:tcPr>
                  <w:tcW w:w="201" w:type="pct"/>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color w:val="auto"/>
                    </w:rPr>
                    <w:t>1、</w:t>
                  </w:r>
                  <w:r>
                    <w:rPr>
                      <w:color w:val="auto"/>
                    </w:rPr>
                    <w:tab/>
                  </w:r>
                  <w:r>
                    <w:rPr>
                      <w:color w:val="auto"/>
                    </w:rPr>
                    <w:t>根据生态功能保护区的资源禀赋、环境容量，合理确定区域产业发展方向，限制高污染、高能耗、高物耗产业的发展。要依法淘汰严重污染环境、严重破坏区域生态、严重浪费资源能源的产业，要依法关闭破坏资源、污染环境和损害生态系统功能的项</w:t>
                  </w:r>
                  <w:r>
                    <w:rPr>
                      <w:rFonts w:hint="eastAsia"/>
                      <w:color w:val="auto"/>
                    </w:rPr>
                    <w:t>目。</w:t>
                  </w:r>
                </w:p>
                <w:p>
                  <w:pPr>
                    <w:pStyle w:val="47"/>
                    <w:jc w:val="left"/>
                    <w:rPr>
                      <w:color w:val="auto"/>
                    </w:rPr>
                  </w:pPr>
                  <w:r>
                    <w:rPr>
                      <w:rFonts w:hint="eastAsia"/>
                      <w:color w:val="auto"/>
                    </w:rPr>
                    <w:t>2</w:t>
                  </w:r>
                  <w:r>
                    <w:rPr>
                      <w:color w:val="auto"/>
                    </w:rPr>
                    <w:t>、</w:t>
                  </w:r>
                  <w:r>
                    <w:rPr>
                      <w:color w:val="auto"/>
                    </w:rPr>
                    <w:tab/>
                  </w:r>
                  <w:r>
                    <w:rPr>
                      <w:color w:val="auto"/>
                    </w:rPr>
                    <w:t>严格控制新増建设占用生态保护红线外的生态空间</w:t>
                  </w:r>
                  <w:r>
                    <w:rPr>
                      <w:rFonts w:hint="eastAsia"/>
                      <w:color w:val="auto"/>
                    </w:rPr>
                    <w:t>。</w:t>
                  </w:r>
                  <w:r>
                    <w:rPr>
                      <w:color w:val="auto"/>
                    </w:rPr>
                    <w:t>符合区域准入条件的建设项目，涉及占用生态空间中的林地、草原等，按有关法律法规规定办理；涉及占用生态空间中其他未作明确规定的用地，应当加强论证和管理。</w:t>
                  </w:r>
                </w:p>
              </w:tc>
              <w:tc>
                <w:tcPr>
                  <w:tcW w:w="1054" w:type="pct"/>
                  <w:tcBorders>
                    <w:tl2br w:val="nil"/>
                    <w:tr2bl w:val="nil"/>
                  </w:tcBorders>
                  <w:vAlign w:val="center"/>
                </w:tcPr>
                <w:p>
                  <w:pPr>
                    <w:pStyle w:val="47"/>
                    <w:jc w:val="left"/>
                    <w:rPr>
                      <w:color w:val="auto"/>
                    </w:rPr>
                  </w:pPr>
                  <w:r>
                    <w:rPr>
                      <w:rFonts w:hint="eastAsia"/>
                      <w:color w:val="auto"/>
                    </w:rPr>
                    <w:t>1.本项目属于固体废物处理项目，不属于</w:t>
                  </w:r>
                  <w:r>
                    <w:rPr>
                      <w:color w:val="auto"/>
                    </w:rPr>
                    <w:t>高污染、高能耗、高物耗</w:t>
                  </w:r>
                  <w:r>
                    <w:rPr>
                      <w:rFonts w:hint="eastAsia"/>
                      <w:color w:val="auto"/>
                    </w:rPr>
                    <w:t>项目。</w:t>
                  </w:r>
                </w:p>
                <w:p>
                  <w:pPr>
                    <w:pStyle w:val="47"/>
                    <w:jc w:val="left"/>
                    <w:rPr>
                      <w:color w:val="auto"/>
                    </w:rPr>
                  </w:pPr>
                  <w:r>
                    <w:rPr>
                      <w:rFonts w:hint="eastAsia"/>
                      <w:color w:val="auto"/>
                    </w:rPr>
                    <w:t>2.本项目位于唐山海港开发区水务有限公司现有厂区内，不新增占地，不占用</w:t>
                  </w:r>
                  <w:r>
                    <w:rPr>
                      <w:color w:val="auto"/>
                    </w:rPr>
                    <w:t>生态空间中的林地、草原等</w:t>
                  </w:r>
                  <w:r>
                    <w:rPr>
                      <w:rFonts w:hint="eastAsia"/>
                      <w:color w:val="auto"/>
                    </w:rPr>
                    <w:t>。</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大</w:t>
                  </w:r>
                </w:p>
                <w:p>
                  <w:pPr>
                    <w:pStyle w:val="47"/>
                    <w:rPr>
                      <w:color w:val="auto"/>
                    </w:rPr>
                  </w:pPr>
                  <w:r>
                    <w:rPr>
                      <w:rFonts w:hint="eastAsia"/>
                      <w:color w:val="auto"/>
                    </w:rPr>
                    <w:t>气</w:t>
                  </w:r>
                </w:p>
                <w:p>
                  <w:pPr>
                    <w:pStyle w:val="47"/>
                    <w:rPr>
                      <w:color w:val="auto"/>
                    </w:rPr>
                  </w:pPr>
                  <w:r>
                    <w:rPr>
                      <w:rFonts w:hint="eastAsia"/>
                      <w:color w:val="auto"/>
                    </w:rPr>
                    <w:t>环</w:t>
                  </w:r>
                </w:p>
                <w:p>
                  <w:pPr>
                    <w:pStyle w:val="47"/>
                    <w:rPr>
                      <w:color w:val="auto"/>
                    </w:rPr>
                  </w:pPr>
                  <w:r>
                    <w:rPr>
                      <w:rFonts w:hint="eastAsia"/>
                      <w:color w:val="auto"/>
                    </w:rPr>
                    <w:t>境</w:t>
                  </w:r>
                </w:p>
              </w:tc>
              <w:tc>
                <w:tcPr>
                  <w:tcW w:w="502" w:type="pct"/>
                  <w:gridSpan w:val="2"/>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rFonts w:hint="eastAsia"/>
                      <w:color w:val="auto"/>
                    </w:rPr>
                    <w:t>2、严禁违规新增钢铁、焦化、平板玻璃、水泥、陶瓷产能，禁止新建《产业结构调整指导目录》中限制类项目。</w:t>
                  </w:r>
                </w:p>
              </w:tc>
              <w:tc>
                <w:tcPr>
                  <w:tcW w:w="1054" w:type="pct"/>
                  <w:tcBorders>
                    <w:tl2br w:val="nil"/>
                    <w:tr2bl w:val="nil"/>
                  </w:tcBorders>
                  <w:vAlign w:val="center"/>
                </w:tcPr>
                <w:p>
                  <w:pPr>
                    <w:pStyle w:val="47"/>
                    <w:jc w:val="left"/>
                    <w:rPr>
                      <w:color w:val="auto"/>
                    </w:rPr>
                  </w:pPr>
                  <w:r>
                    <w:rPr>
                      <w:rFonts w:hint="eastAsia"/>
                      <w:color w:val="auto"/>
                    </w:rPr>
                    <w:t>本项目属于固体废物处理项目，不属于新增钢铁、焦化、平板玻璃、水泥、陶瓷产能，不属于《产业结构调整指导目录》中限制类。</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restart"/>
                  <w:tcBorders>
                    <w:tl2br w:val="nil"/>
                    <w:tr2bl w:val="nil"/>
                  </w:tcBorders>
                  <w:vAlign w:val="center"/>
                </w:tcPr>
                <w:p>
                  <w:pPr>
                    <w:pStyle w:val="47"/>
                    <w:rPr>
                      <w:color w:val="auto"/>
                    </w:rPr>
                  </w:pPr>
                  <w:r>
                    <w:rPr>
                      <w:rFonts w:hint="eastAsia"/>
                      <w:color w:val="auto"/>
                    </w:rPr>
                    <w:t>污染物排放管控</w:t>
                  </w:r>
                </w:p>
              </w:tc>
              <w:tc>
                <w:tcPr>
                  <w:tcW w:w="2729" w:type="pct"/>
                  <w:tcBorders>
                    <w:tl2br w:val="nil"/>
                    <w:tr2bl w:val="nil"/>
                  </w:tcBorders>
                  <w:vAlign w:val="center"/>
                </w:tcPr>
                <w:p>
                  <w:pPr>
                    <w:pStyle w:val="47"/>
                    <w:jc w:val="left"/>
                    <w:rPr>
                      <w:color w:val="auto"/>
                    </w:rPr>
                  </w:pPr>
                  <w:r>
                    <w:rPr>
                      <w:rFonts w:hint="eastAsia"/>
                      <w:color w:val="auto"/>
                    </w:rPr>
                    <w:t>1、细颗粒物（PM</w:t>
                  </w:r>
                  <w:r>
                    <w:rPr>
                      <w:rFonts w:hint="eastAsia"/>
                      <w:color w:val="auto"/>
                      <w:vertAlign w:val="subscript"/>
                    </w:rPr>
                    <w:t>2.5</w:t>
                  </w:r>
                  <w:r>
                    <w:rPr>
                      <w:rFonts w:hint="eastAsia"/>
                      <w:color w:val="auto"/>
                    </w:rPr>
                    <w:t>）年平均浓度不达标的城市，二氧化硫、氮氧化物、烟粉尘、挥发性有机物四项污染物均需进行2倍削减替代（燃煤发电机组大气污染物排放浓度基本达到燃气轮机组排放限值的除外）。</w:t>
                  </w:r>
                </w:p>
              </w:tc>
              <w:tc>
                <w:tcPr>
                  <w:tcW w:w="1054" w:type="pct"/>
                  <w:tcBorders>
                    <w:tl2br w:val="nil"/>
                    <w:tr2bl w:val="nil"/>
                  </w:tcBorders>
                  <w:vAlign w:val="center"/>
                </w:tcPr>
                <w:p>
                  <w:pPr>
                    <w:pStyle w:val="47"/>
                    <w:jc w:val="left"/>
                    <w:rPr>
                      <w:color w:val="auto"/>
                    </w:rPr>
                  </w:pPr>
                  <w:r>
                    <w:rPr>
                      <w:rFonts w:hint="eastAsia"/>
                      <w:color w:val="auto"/>
                    </w:rPr>
                    <w:t>本项目大气污染物主要为氨、硫化氢、臭气浓度，不涉及倍量削减替代。</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2、</w:t>
                  </w:r>
                  <w:r>
                    <w:rPr>
                      <w:color w:val="auto"/>
                    </w:rPr>
                    <w:t>全市范围内禁止新建35蒸吨/小时及以下燃煤锅炉，城市建成区、县城等人口密集区不再建设燃油、燃生物质锅炉。新建锅炉环评文件审批执行新排放标准。新建锅炉应符合质量、安全、节能、环保等各项指标要求。</w:t>
                  </w:r>
                </w:p>
              </w:tc>
              <w:tc>
                <w:tcPr>
                  <w:tcW w:w="1054" w:type="pct"/>
                  <w:tcBorders>
                    <w:tl2br w:val="nil"/>
                    <w:tr2bl w:val="nil"/>
                  </w:tcBorders>
                  <w:vAlign w:val="center"/>
                </w:tcPr>
                <w:p>
                  <w:pPr>
                    <w:pStyle w:val="47"/>
                    <w:jc w:val="left"/>
                    <w:rPr>
                      <w:color w:val="auto"/>
                    </w:rPr>
                  </w:pPr>
                  <w:r>
                    <w:rPr>
                      <w:rFonts w:hint="eastAsia"/>
                      <w:color w:val="auto"/>
                    </w:rPr>
                    <w:t>本项目不设置锅炉。</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地表水环境</w:t>
                  </w:r>
                </w:p>
              </w:tc>
              <w:tc>
                <w:tcPr>
                  <w:tcW w:w="502" w:type="pct"/>
                  <w:gridSpan w:val="2"/>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rFonts w:hint="eastAsia"/>
                      <w:color w:val="auto"/>
                    </w:rPr>
                    <w:t>4、</w:t>
                  </w:r>
                  <w:r>
                    <w:rPr>
                      <w:color w:val="auto"/>
                    </w:rPr>
                    <w:t>未完成污水集中处理设施建设的工业园区（工业集聚区），一律暂停审批和核准其增加水污染物排放的建设项目。</w:t>
                  </w:r>
                </w:p>
                <w:p>
                  <w:pPr>
                    <w:pStyle w:val="47"/>
                    <w:jc w:val="left"/>
                    <w:rPr>
                      <w:color w:val="auto"/>
                    </w:rPr>
                  </w:pPr>
                  <w:r>
                    <w:rPr>
                      <w:rFonts w:hint="eastAsia"/>
                      <w:color w:val="auto"/>
                    </w:rPr>
                    <w:t>5、推进现有企业向依法合规设立、环保设施齐全、符合规划环评要求、满足水法律法规规定的工业集聚区集中，明确涉水工业企业入园时间表；确因不具备入园条件需原地保留的涉水工业企业，明确保留条件，其中直排环境企业应达到排入水体功能区标准。</w:t>
                  </w:r>
                </w:p>
              </w:tc>
              <w:tc>
                <w:tcPr>
                  <w:tcW w:w="1054" w:type="pct"/>
                  <w:tcBorders>
                    <w:tl2br w:val="nil"/>
                    <w:tr2bl w:val="nil"/>
                  </w:tcBorders>
                  <w:vAlign w:val="center"/>
                </w:tcPr>
                <w:p>
                  <w:pPr>
                    <w:pStyle w:val="47"/>
                    <w:jc w:val="left"/>
                    <w:rPr>
                      <w:color w:val="auto"/>
                    </w:rPr>
                  </w:pPr>
                  <w:r>
                    <w:rPr>
                      <w:rFonts w:hint="eastAsia"/>
                      <w:color w:val="auto"/>
                    </w:rPr>
                    <w:t>本项目位于唐山海港开发区污水处理厂厂区内，本项目污水排入海港开发区污水厂进行处理，项目建设符合规划环评要求。</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restart"/>
                  <w:tcBorders>
                    <w:tl2br w:val="nil"/>
                    <w:tr2bl w:val="nil"/>
                  </w:tcBorders>
                  <w:vAlign w:val="center"/>
                </w:tcPr>
                <w:p>
                  <w:pPr>
                    <w:pStyle w:val="47"/>
                    <w:rPr>
                      <w:color w:val="auto"/>
                    </w:rPr>
                  </w:pPr>
                  <w:r>
                    <w:rPr>
                      <w:rFonts w:hint="eastAsia"/>
                      <w:color w:val="auto"/>
                    </w:rPr>
                    <w:t>污染物排放管控</w:t>
                  </w:r>
                </w:p>
              </w:tc>
              <w:tc>
                <w:tcPr>
                  <w:tcW w:w="2729" w:type="pct"/>
                  <w:tcBorders>
                    <w:tl2br w:val="nil"/>
                    <w:tr2bl w:val="nil"/>
                  </w:tcBorders>
                  <w:vAlign w:val="center"/>
                </w:tcPr>
                <w:p>
                  <w:pPr>
                    <w:pStyle w:val="47"/>
                    <w:jc w:val="left"/>
                    <w:rPr>
                      <w:color w:val="auto"/>
                    </w:rPr>
                  </w:pPr>
                  <w:r>
                    <w:rPr>
                      <w:rFonts w:hint="eastAsia"/>
                      <w:color w:val="auto"/>
                    </w:rPr>
                    <w:t>1、严格控制高污染、高耗水行业新增产能。产能过剩产业实行新增产能等量替代、涉水主要污染物排放同行业倍量替代。对造纸、焦化、氮肥、石油化工、印染、农副食品加工、原料药制造、制革、农药、电镀等“十大”重点行业，新建、改建、扩建项目实行新增主要污染物排放倍量替代。</w:t>
                  </w:r>
                </w:p>
              </w:tc>
              <w:tc>
                <w:tcPr>
                  <w:tcW w:w="1054" w:type="pct"/>
                  <w:tcBorders>
                    <w:tl2br w:val="nil"/>
                    <w:tr2bl w:val="nil"/>
                  </w:tcBorders>
                  <w:vAlign w:val="center"/>
                </w:tcPr>
                <w:p>
                  <w:pPr>
                    <w:pStyle w:val="47"/>
                    <w:jc w:val="left"/>
                    <w:rPr>
                      <w:color w:val="auto"/>
                    </w:rPr>
                  </w:pPr>
                  <w:r>
                    <w:rPr>
                      <w:rFonts w:hint="eastAsia"/>
                      <w:color w:val="auto"/>
                    </w:rPr>
                    <w:t>本项目属于一般固废处置项目，不属于高污染、高耗水行业新增产能，不属于十大重点行业。</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2、</w:t>
                  </w:r>
                  <w:r>
                    <w:rPr>
                      <w:color w:val="auto"/>
                    </w:rPr>
                    <w:t>全面加强城镇污水管网建设，提升污水收集能力。扩大</w:t>
                  </w:r>
                  <w:r>
                    <w:rPr>
                      <w:rFonts w:hint="eastAsia"/>
                      <w:color w:val="auto"/>
                    </w:rPr>
                    <w:t>城镇</w:t>
                  </w:r>
                  <w:r>
                    <w:rPr>
                      <w:color w:val="auto"/>
                    </w:rPr>
                    <w:t>污水管网覆盖范围，推进新建城区、扩建新区以及城乡结合部等污水截留、收集纳管；进一步加强城区支管、毛细管等</w:t>
                  </w:r>
                  <w:r>
                    <w:rPr>
                      <w:rFonts w:hint="eastAsia"/>
                      <w:color w:val="auto"/>
                    </w:rPr>
                    <w:t>管网</w:t>
                  </w:r>
                  <w:r>
                    <w:rPr>
                      <w:color w:val="auto"/>
                    </w:rPr>
                    <w:t>建设，提高污水收集率。推进城镇排水系统雨污分流建设，新建城区、扩建新区、新开发区建设排水管网一律实行雨污分流：强化</w:t>
                  </w:r>
                  <w:r>
                    <w:rPr>
                      <w:rFonts w:hint="eastAsia"/>
                      <w:color w:val="auto"/>
                    </w:rPr>
                    <w:t>各</w:t>
                  </w:r>
                  <w:r>
                    <w:rPr>
                      <w:color w:val="auto"/>
                    </w:rPr>
                    <w:t>县（市、区）城区和重点城镇污水管网建设，新建污水处理设施应与配套管网同步设计、同步建设、同步投运。推进初期雨水收集、处理与资源化利用。</w:t>
                  </w:r>
                </w:p>
              </w:tc>
              <w:tc>
                <w:tcPr>
                  <w:tcW w:w="1054" w:type="pct"/>
                  <w:tcBorders>
                    <w:tl2br w:val="nil"/>
                    <w:tr2bl w:val="nil"/>
                  </w:tcBorders>
                  <w:vAlign w:val="center"/>
                </w:tcPr>
                <w:p>
                  <w:pPr>
                    <w:pStyle w:val="47"/>
                    <w:jc w:val="left"/>
                    <w:rPr>
                      <w:color w:val="auto"/>
                    </w:rPr>
                  </w:pPr>
                  <w:r>
                    <w:rPr>
                      <w:rFonts w:hint="eastAsia"/>
                      <w:color w:val="auto"/>
                    </w:rPr>
                    <w:t>本项目位于海港经济开发区，所在区域已经铺设污水、雨水管网。</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土壤及地下水环境</w:t>
                  </w:r>
                </w:p>
              </w:tc>
              <w:tc>
                <w:tcPr>
                  <w:tcW w:w="502" w:type="pct"/>
                  <w:gridSpan w:val="2"/>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color w:val="auto"/>
                    </w:rPr>
                    <w:t>严格执行相关行业企业布局选址要求，禁止在居民区和学校、医院、疗养院、养老院等单位周边新建、改建、扩建可能造成</w:t>
                  </w:r>
                  <w:r>
                    <w:rPr>
                      <w:rFonts w:hint="eastAsia"/>
                      <w:color w:val="auto"/>
                    </w:rPr>
                    <w:t>土壤</w:t>
                  </w:r>
                  <w:r>
                    <w:rPr>
                      <w:color w:val="auto"/>
                    </w:rPr>
                    <w:t>污染的建设项目。</w:t>
                  </w:r>
                </w:p>
              </w:tc>
              <w:tc>
                <w:tcPr>
                  <w:tcW w:w="1054" w:type="pct"/>
                  <w:tcBorders>
                    <w:tl2br w:val="nil"/>
                    <w:tr2bl w:val="nil"/>
                  </w:tcBorders>
                  <w:vAlign w:val="center"/>
                </w:tcPr>
                <w:p>
                  <w:pPr>
                    <w:pStyle w:val="47"/>
                    <w:jc w:val="left"/>
                    <w:rPr>
                      <w:color w:val="auto"/>
                    </w:rPr>
                  </w:pPr>
                  <w:r>
                    <w:rPr>
                      <w:rFonts w:hint="eastAsia"/>
                      <w:color w:val="auto"/>
                    </w:rPr>
                    <w:t>本项目采取合理的防治措施后对土壤影响较小</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restart"/>
                  <w:tcBorders>
                    <w:tl2br w:val="nil"/>
                    <w:tr2bl w:val="nil"/>
                  </w:tcBorders>
                  <w:vAlign w:val="center"/>
                </w:tcPr>
                <w:p>
                  <w:pPr>
                    <w:pStyle w:val="47"/>
                    <w:rPr>
                      <w:color w:val="auto"/>
                    </w:rPr>
                  </w:pPr>
                  <w:r>
                    <w:rPr>
                      <w:rFonts w:hint="eastAsia"/>
                      <w:color w:val="auto"/>
                    </w:rPr>
                    <w:t>污染排放管控</w:t>
                  </w:r>
                </w:p>
              </w:tc>
              <w:tc>
                <w:tcPr>
                  <w:tcW w:w="2729" w:type="pct"/>
                  <w:tcBorders>
                    <w:tl2br w:val="nil"/>
                    <w:tr2bl w:val="nil"/>
                  </w:tcBorders>
                  <w:vAlign w:val="center"/>
                </w:tcPr>
                <w:p>
                  <w:pPr>
                    <w:pStyle w:val="47"/>
                    <w:jc w:val="left"/>
                    <w:rPr>
                      <w:color w:val="auto"/>
                    </w:rPr>
                  </w:pPr>
                  <w:r>
                    <w:rPr>
                      <w:color w:val="auto"/>
                    </w:rPr>
                    <w:t>1</w:t>
                  </w:r>
                  <w:r>
                    <w:rPr>
                      <w:rFonts w:hint="eastAsia"/>
                      <w:color w:val="auto"/>
                    </w:rPr>
                    <w:t>、严禁将污泥直接用作肥料，禁止不达标污泥就地堆放，结合污泥处理设施升级改造，逐步取消原生污泥简易填埋等不符合环保要求的处置方式。鼓励利用水泥厂等工业窑炉，开展污泥协同焚烧处置。</w:t>
                  </w:r>
                </w:p>
              </w:tc>
              <w:tc>
                <w:tcPr>
                  <w:tcW w:w="1054" w:type="pct"/>
                  <w:tcBorders>
                    <w:tl2br w:val="nil"/>
                    <w:tr2bl w:val="nil"/>
                  </w:tcBorders>
                  <w:vAlign w:val="center"/>
                </w:tcPr>
                <w:p>
                  <w:pPr>
                    <w:pStyle w:val="47"/>
                    <w:jc w:val="left"/>
                    <w:rPr>
                      <w:color w:val="auto"/>
                    </w:rPr>
                  </w:pPr>
                  <w:r>
                    <w:rPr>
                      <w:rFonts w:hint="eastAsia"/>
                      <w:color w:val="auto"/>
                    </w:rPr>
                    <w:t>本项目主要对污水处理厂污泥进行干化处理，干化后污泥外运焚烧。</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color w:val="auto"/>
                    </w:rPr>
                    <w:t>2、严格落实总量控制制度，减少重金属污染物排放。新、改、扩建涉重金属重点行业建设项目，污染物排放实施等量或倍量替换，对重金属排放量继续上升的地区，暂停审批新增重金属污染物排放的建设项目。加大减排项目督导力度，确保项目按期实施。</w:t>
                  </w:r>
                </w:p>
              </w:tc>
              <w:tc>
                <w:tcPr>
                  <w:tcW w:w="1054" w:type="pct"/>
                  <w:tcBorders>
                    <w:tl2br w:val="nil"/>
                    <w:tr2bl w:val="nil"/>
                  </w:tcBorders>
                  <w:vAlign w:val="center"/>
                </w:tcPr>
                <w:p>
                  <w:pPr>
                    <w:pStyle w:val="47"/>
                    <w:jc w:val="left"/>
                    <w:rPr>
                      <w:color w:val="auto"/>
                    </w:rPr>
                  </w:pPr>
                  <w:r>
                    <w:rPr>
                      <w:rFonts w:hint="eastAsia"/>
                      <w:color w:val="auto"/>
                    </w:rPr>
                    <w:t>本项目不涉及重金属污染物排放。</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4、</w:t>
                  </w:r>
                  <w:r>
                    <w:rPr>
                      <w:color w:val="auto"/>
                    </w:rPr>
                    <w:t>组织开展工业固体废物堆存场所环境整治，提升大宗固体废物综合利用能力，完善防扬散、防流失、防渗漏等设施。推动工业固废综合利用，促进工业固废减量化、资源化。推行生态环境保护综合执法，加强塑料废弃物回收、利用、处置等环节的环境监管，依法査处违法排污等行为</w:t>
                  </w:r>
                  <w:r>
                    <w:rPr>
                      <w:rFonts w:hint="eastAsia"/>
                      <w:color w:val="auto"/>
                    </w:rPr>
                    <w:t>。</w:t>
                  </w:r>
                  <w:r>
                    <w:rPr>
                      <w:color w:val="auto"/>
                    </w:rPr>
                    <w:t>全面禁止洋垃圾入境，逐步实现固体废物零进口。</w:t>
                  </w:r>
                </w:p>
              </w:tc>
              <w:tc>
                <w:tcPr>
                  <w:tcW w:w="1054" w:type="pct"/>
                  <w:tcBorders>
                    <w:tl2br w:val="nil"/>
                    <w:tr2bl w:val="nil"/>
                  </w:tcBorders>
                  <w:vAlign w:val="center"/>
                </w:tcPr>
                <w:p>
                  <w:pPr>
                    <w:pStyle w:val="47"/>
                    <w:jc w:val="left"/>
                    <w:rPr>
                      <w:color w:val="auto"/>
                    </w:rPr>
                  </w:pPr>
                  <w:r>
                    <w:rPr>
                      <w:rFonts w:hint="eastAsia"/>
                      <w:color w:val="auto"/>
                    </w:rPr>
                    <w:t>本项目产生的一般固废和危险废物均妥善处置。</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rFonts w:hint="eastAsia"/>
                      <w:color w:val="auto"/>
                    </w:rPr>
                    <w:t>资源</w:t>
                  </w:r>
                </w:p>
              </w:tc>
              <w:tc>
                <w:tcPr>
                  <w:tcW w:w="301" w:type="pct"/>
                  <w:tcBorders>
                    <w:tl2br w:val="nil"/>
                    <w:tr2bl w:val="nil"/>
                  </w:tcBorders>
                  <w:vAlign w:val="center"/>
                </w:tcPr>
                <w:p>
                  <w:pPr>
                    <w:pStyle w:val="47"/>
                    <w:rPr>
                      <w:color w:val="auto"/>
                    </w:rPr>
                  </w:pPr>
                  <w:r>
                    <w:rPr>
                      <w:rFonts w:hint="eastAsia"/>
                      <w:color w:val="auto"/>
                    </w:rPr>
                    <w:t>水资源</w:t>
                  </w:r>
                </w:p>
              </w:tc>
              <w:tc>
                <w:tcPr>
                  <w:tcW w:w="201" w:type="pct"/>
                  <w:tcBorders>
                    <w:tl2br w:val="nil"/>
                    <w:tr2bl w:val="nil"/>
                  </w:tcBorders>
                  <w:vAlign w:val="center"/>
                </w:tcPr>
                <w:p>
                  <w:pPr>
                    <w:pStyle w:val="47"/>
                    <w:rPr>
                      <w:color w:val="auto"/>
                    </w:rPr>
                  </w:pPr>
                  <w:r>
                    <w:rPr>
                      <w:rFonts w:hint="eastAsia"/>
                      <w:color w:val="auto"/>
                    </w:rPr>
                    <w:t>资源利用效率要求</w:t>
                  </w:r>
                </w:p>
              </w:tc>
              <w:tc>
                <w:tcPr>
                  <w:tcW w:w="2729" w:type="pct"/>
                  <w:tcBorders>
                    <w:tl2br w:val="nil"/>
                    <w:tr2bl w:val="nil"/>
                  </w:tcBorders>
                  <w:vAlign w:val="center"/>
                </w:tcPr>
                <w:p>
                  <w:pPr>
                    <w:pStyle w:val="47"/>
                    <w:jc w:val="left"/>
                    <w:rPr>
                      <w:color w:val="auto"/>
                    </w:rPr>
                  </w:pPr>
                  <w:r>
                    <w:rPr>
                      <w:rFonts w:hint="eastAsia"/>
                      <w:color w:val="auto"/>
                    </w:rPr>
                    <w:t>1、严格地下水管理。在地下水禁止开釆区，一律禁止开凿新的取水井，对已有的取水井应当制定计划逐步予以关停；在地下水限制开采区，一般不得开凿新的取水井，确需取用地下水的，应按用1减2的比例以及先减后加的原则同步削减其它取水单位的地下水用水量，且不得深层、浅层地下水相互替代；在地下水一般超采区，应当按照采补平衡原则严格控制开釆地下水，限制取水量，并规划建设替代水源，采取措施增加地下水的有效补给。</w:t>
                  </w:r>
                </w:p>
              </w:tc>
              <w:tc>
                <w:tcPr>
                  <w:tcW w:w="1054" w:type="pct"/>
                  <w:tcBorders>
                    <w:tl2br w:val="nil"/>
                    <w:tr2bl w:val="nil"/>
                  </w:tcBorders>
                  <w:vAlign w:val="center"/>
                </w:tcPr>
                <w:p>
                  <w:pPr>
                    <w:pStyle w:val="47"/>
                    <w:jc w:val="left"/>
                    <w:rPr>
                      <w:color w:val="auto"/>
                    </w:rPr>
                  </w:pPr>
                  <w:r>
                    <w:rPr>
                      <w:rFonts w:hint="eastAsia"/>
                      <w:color w:val="auto"/>
                    </w:rPr>
                    <w:t>本项目采用管网供水，不开采地下水、不开凿新的取水井。</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restart"/>
                  <w:tcBorders>
                    <w:tl2br w:val="nil"/>
                    <w:tr2bl w:val="nil"/>
                  </w:tcBorders>
                  <w:vAlign w:val="center"/>
                </w:tcPr>
                <w:p>
                  <w:pPr>
                    <w:pStyle w:val="47"/>
                    <w:rPr>
                      <w:color w:val="auto"/>
                    </w:rPr>
                  </w:pPr>
                  <w:r>
                    <w:rPr>
                      <w:rFonts w:hint="eastAsia"/>
                      <w:color w:val="auto"/>
                    </w:rPr>
                    <w:t>产业总体布局要求</w:t>
                  </w:r>
                </w:p>
              </w:tc>
              <w:tc>
                <w:tcPr>
                  <w:tcW w:w="502" w:type="pct"/>
                  <w:gridSpan w:val="2"/>
                  <w:vMerge w:val="restart"/>
                  <w:tcBorders>
                    <w:tl2br w:val="nil"/>
                    <w:tr2bl w:val="nil"/>
                  </w:tcBorders>
                  <w:vAlign w:val="center"/>
                </w:tcPr>
                <w:p>
                  <w:pPr>
                    <w:pStyle w:val="47"/>
                    <w:rPr>
                      <w:color w:val="auto"/>
                    </w:rPr>
                  </w:pPr>
                  <w:r>
                    <w:rPr>
                      <w:rFonts w:hint="eastAsia"/>
                      <w:color w:val="auto"/>
                    </w:rPr>
                    <w:t>空间布局约束</w:t>
                  </w:r>
                </w:p>
              </w:tc>
              <w:tc>
                <w:tcPr>
                  <w:tcW w:w="2729" w:type="pct"/>
                  <w:tcBorders>
                    <w:tl2br w:val="nil"/>
                    <w:tr2bl w:val="nil"/>
                  </w:tcBorders>
                  <w:vAlign w:val="center"/>
                </w:tcPr>
                <w:p>
                  <w:pPr>
                    <w:pStyle w:val="47"/>
                    <w:jc w:val="left"/>
                    <w:rPr>
                      <w:color w:val="auto"/>
                    </w:rPr>
                  </w:pPr>
                  <w:r>
                    <w:rPr>
                      <w:rFonts w:hint="eastAsia"/>
                      <w:color w:val="auto"/>
                    </w:rPr>
                    <w:t>1、严格执行《产业结构调整指导目录》《市场准入负面清单》《河北省禁止投资的产业目录》以及《河北省新增限制和淘汰类产业目录》相关要求。</w:t>
                  </w:r>
                </w:p>
                <w:p>
                  <w:pPr>
                    <w:pStyle w:val="47"/>
                    <w:jc w:val="left"/>
                    <w:rPr>
                      <w:color w:val="auto"/>
                    </w:rPr>
                  </w:pPr>
                </w:p>
              </w:tc>
              <w:tc>
                <w:tcPr>
                  <w:tcW w:w="1054" w:type="pct"/>
                  <w:tcBorders>
                    <w:tl2br w:val="nil"/>
                    <w:tr2bl w:val="nil"/>
                  </w:tcBorders>
                  <w:vAlign w:val="center"/>
                </w:tcPr>
                <w:p>
                  <w:pPr>
                    <w:pStyle w:val="47"/>
                    <w:jc w:val="left"/>
                    <w:rPr>
                      <w:color w:val="auto"/>
                    </w:rPr>
                  </w:pPr>
                  <w:r>
                    <w:rPr>
                      <w:rFonts w:hint="eastAsia"/>
                      <w:color w:val="auto"/>
                    </w:rPr>
                    <w:t>项目不属于</w:t>
                  </w:r>
                  <w:r>
                    <w:rPr>
                      <w:color w:val="auto"/>
                    </w:rPr>
                    <w:t>《产业结构调整指导目录》《市场准入负面清单》《河北省禁止投资的产业目录》以及《河北省新增限制和淘汰类产业</w:t>
                  </w:r>
                  <w:r>
                    <w:rPr>
                      <w:rFonts w:hint="eastAsia"/>
                      <w:color w:val="auto"/>
                    </w:rPr>
                    <w:t>目</w:t>
                  </w:r>
                  <w:r>
                    <w:rPr>
                      <w:color w:val="auto"/>
                    </w:rPr>
                    <w:t>录（2015年版）》</w:t>
                  </w:r>
                  <w:r>
                    <w:rPr>
                      <w:rFonts w:hint="eastAsia"/>
                      <w:color w:val="auto"/>
                    </w:rPr>
                    <w:t>中限制类和淘汰类项目</w:t>
                  </w:r>
                  <w:r>
                    <w:rPr>
                      <w:color w:val="auto"/>
                    </w:rPr>
                    <w:t>。</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vMerge w:val="continue"/>
                  <w:tcBorders>
                    <w:tl2br w:val="nil"/>
                    <w:tr2bl w:val="nil"/>
                  </w:tcBorders>
                  <w:vAlign w:val="center"/>
                </w:tcPr>
                <w:p>
                  <w:pPr>
                    <w:pStyle w:val="47"/>
                    <w:rPr>
                      <w:color w:val="auto"/>
                    </w:rPr>
                  </w:pPr>
                </w:p>
              </w:tc>
              <w:tc>
                <w:tcPr>
                  <w:tcW w:w="502" w:type="pct"/>
                  <w:gridSpan w:val="2"/>
                  <w:vMerge w:val="continue"/>
                  <w:tcBorders>
                    <w:tl2br w:val="nil"/>
                    <w:tr2bl w:val="nil"/>
                  </w:tcBorders>
                  <w:vAlign w:val="center"/>
                </w:tcPr>
                <w:p>
                  <w:pPr>
                    <w:pStyle w:val="47"/>
                    <w:rPr>
                      <w:color w:val="auto"/>
                    </w:rPr>
                  </w:pPr>
                </w:p>
              </w:tc>
              <w:tc>
                <w:tcPr>
                  <w:tcW w:w="2729" w:type="pct"/>
                  <w:tcBorders>
                    <w:tl2br w:val="nil"/>
                    <w:tr2bl w:val="nil"/>
                  </w:tcBorders>
                  <w:vAlign w:val="center"/>
                </w:tcPr>
                <w:p>
                  <w:pPr>
                    <w:pStyle w:val="47"/>
                    <w:jc w:val="left"/>
                    <w:rPr>
                      <w:color w:val="auto"/>
                    </w:rPr>
                  </w:pPr>
                  <w:r>
                    <w:rPr>
                      <w:rFonts w:hint="eastAsia"/>
                      <w:color w:val="auto"/>
                    </w:rPr>
                    <w:t>2、严格限制生态脆弱或环境敏感地区建设“两高”行业项目。</w:t>
                  </w:r>
                </w:p>
              </w:tc>
              <w:tc>
                <w:tcPr>
                  <w:tcW w:w="1054" w:type="pct"/>
                  <w:tcBorders>
                    <w:tl2br w:val="nil"/>
                    <w:tr2bl w:val="nil"/>
                  </w:tcBorders>
                  <w:vAlign w:val="center"/>
                </w:tcPr>
                <w:p>
                  <w:pPr>
                    <w:pStyle w:val="47"/>
                    <w:jc w:val="left"/>
                    <w:rPr>
                      <w:color w:val="auto"/>
                    </w:rPr>
                  </w:pPr>
                  <w:r>
                    <w:rPr>
                      <w:rFonts w:hint="eastAsia"/>
                      <w:color w:val="auto"/>
                    </w:rPr>
                    <w:t>本项目位于海港开发区范围内，不属于生态脆弱或环境敏感地区，项目不属于两高项目。</w:t>
                  </w:r>
                </w:p>
              </w:tc>
              <w:tc>
                <w:tcPr>
                  <w:tcW w:w="42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0" w:type="pct"/>
                  <w:tcBorders>
                    <w:tl2br w:val="nil"/>
                    <w:tr2bl w:val="nil"/>
                  </w:tcBorders>
                  <w:vAlign w:val="center"/>
                </w:tcPr>
                <w:p>
                  <w:pPr>
                    <w:pStyle w:val="47"/>
                    <w:rPr>
                      <w:color w:val="auto"/>
                    </w:rPr>
                  </w:pPr>
                  <w:r>
                    <w:rPr>
                      <w:color w:val="auto"/>
                    </w:rPr>
                    <w:t>项目入园准入要求</w:t>
                  </w:r>
                </w:p>
              </w:tc>
              <w:tc>
                <w:tcPr>
                  <w:tcW w:w="502" w:type="pct"/>
                  <w:gridSpan w:val="2"/>
                  <w:tcBorders>
                    <w:tl2br w:val="nil"/>
                    <w:tr2bl w:val="nil"/>
                  </w:tcBorders>
                  <w:vAlign w:val="center"/>
                </w:tcPr>
                <w:p>
                  <w:pPr>
                    <w:pStyle w:val="47"/>
                    <w:rPr>
                      <w:color w:val="auto"/>
                    </w:rPr>
                  </w:pPr>
                  <w:r>
                    <w:rPr>
                      <w:color w:val="auto"/>
                    </w:rPr>
                    <w:t>空间布局约束</w:t>
                  </w:r>
                </w:p>
              </w:tc>
              <w:tc>
                <w:tcPr>
                  <w:tcW w:w="2729" w:type="pct"/>
                  <w:tcBorders>
                    <w:tl2br w:val="nil"/>
                    <w:tr2bl w:val="nil"/>
                  </w:tcBorders>
                  <w:vAlign w:val="center"/>
                </w:tcPr>
                <w:p>
                  <w:pPr>
                    <w:pStyle w:val="47"/>
                    <w:jc w:val="left"/>
                    <w:rPr>
                      <w:color w:val="auto"/>
                    </w:rPr>
                  </w:pPr>
                  <w:r>
                    <w:rPr>
                      <w:color w:val="auto"/>
                    </w:rPr>
                    <w:t>1、禁止资源消耗高、环境污染重、废物难处理、不符合国家、河北省、唐山市产业政策的落后生产技术、工艺、装备和产品进入工业园区。</w:t>
                  </w:r>
                </w:p>
                <w:p>
                  <w:pPr>
                    <w:pStyle w:val="47"/>
                    <w:jc w:val="left"/>
                    <w:rPr>
                      <w:color w:val="auto"/>
                    </w:rPr>
                  </w:pPr>
                  <w:r>
                    <w:rPr>
                      <w:color w:val="auto"/>
                    </w:rPr>
                    <w:t xml:space="preserve">2、加强企业入区管理，严格按照工业园区规划产业定位及产业布局安排入区项目，禁止不符工业园区产业定位的项目入驻。合理安排工业园区发展时序，入驻企业选址与周围居民点的距离应满足大气环境防护距离要求，生活空间周边禁止布局高噪声生产企业。 </w:t>
                  </w:r>
                </w:p>
                <w:p>
                  <w:pPr>
                    <w:pStyle w:val="47"/>
                    <w:jc w:val="left"/>
                    <w:rPr>
                      <w:color w:val="auto"/>
                    </w:rPr>
                  </w:pPr>
                  <w:r>
                    <w:rPr>
                      <w:rFonts w:hint="eastAsia"/>
                      <w:color w:val="auto"/>
                    </w:rPr>
                    <w:t>3、县级以下一律不再建设新的园区，造纸、焦化、氮肥、有色金属、印染、原料药制造、皮革、农药、电镀、钢铁、石灰、平板玻璃、石化、化工等高污染工业项目必须入园进区，其他工业项目原则上也不在园区外布局。</w:t>
                  </w:r>
                </w:p>
                <w:p>
                  <w:pPr>
                    <w:pStyle w:val="47"/>
                    <w:jc w:val="left"/>
                    <w:rPr>
                      <w:color w:val="auto"/>
                    </w:rPr>
                  </w:pPr>
                  <w:r>
                    <w:rPr>
                      <w:rFonts w:hint="eastAsia"/>
                      <w:color w:val="auto"/>
                    </w:rPr>
                    <w:t>4、新建、升级工业园区（工业集聚区）必须同步规划、建设污水、垃圾集中处理等污染治理设施。所有工业园区全部建成污水集中处理设施，并安装自动在线监控装置。加快完善工业园区配套污水管网，推进“清污分流、雨污分流”，实现园区内工业企业废水统一收集，集中处理，污水集中处理设施稳定达标运行。推进重点流域工业园区污水集中处理设施提标改造，推进工业园区“一园一档”、“一企一册”环保管理制度建设，逐步规范完善园区水环境管理台账。</w:t>
                  </w:r>
                </w:p>
              </w:tc>
              <w:tc>
                <w:tcPr>
                  <w:tcW w:w="1054" w:type="pct"/>
                  <w:tcBorders>
                    <w:tl2br w:val="nil"/>
                    <w:tr2bl w:val="nil"/>
                  </w:tcBorders>
                  <w:vAlign w:val="center"/>
                </w:tcPr>
                <w:p>
                  <w:pPr>
                    <w:pStyle w:val="47"/>
                    <w:jc w:val="left"/>
                    <w:rPr>
                      <w:color w:val="auto"/>
                    </w:rPr>
                  </w:pPr>
                  <w:r>
                    <w:rPr>
                      <w:rFonts w:hint="eastAsia"/>
                      <w:color w:val="auto"/>
                    </w:rPr>
                    <w:t>1、本项目符合国家及地方产业政策要求，不属于</w:t>
                  </w:r>
                  <w:r>
                    <w:rPr>
                      <w:color w:val="auto"/>
                    </w:rPr>
                    <w:t>落后的生产技术、工艺、装备和产品</w:t>
                  </w:r>
                  <w:r>
                    <w:rPr>
                      <w:rFonts w:hint="eastAsia"/>
                      <w:color w:val="auto"/>
                    </w:rPr>
                    <w:t>。</w:t>
                  </w:r>
                </w:p>
                <w:p>
                  <w:pPr>
                    <w:rPr>
                      <w:color w:val="auto"/>
                      <w:sz w:val="20"/>
                    </w:rPr>
                  </w:pPr>
                  <w:r>
                    <w:rPr>
                      <w:rFonts w:hint="eastAsia"/>
                      <w:color w:val="auto"/>
                      <w:sz w:val="20"/>
                    </w:rPr>
                    <w:t>2、本项目所在区域为公共设施用地，符合园区产业布局，项目位置与周边居民点</w:t>
                  </w:r>
                  <w:r>
                    <w:rPr>
                      <w:rFonts w:hint="eastAsia"/>
                      <w:color w:val="auto"/>
                      <w:sz w:val="20"/>
                      <w:lang w:eastAsia="zh-CN"/>
                    </w:rPr>
                    <w:t>距离</w:t>
                  </w:r>
                  <w:r>
                    <w:rPr>
                      <w:rFonts w:hint="eastAsia"/>
                      <w:color w:val="auto"/>
                      <w:sz w:val="20"/>
                    </w:rPr>
                    <w:t>满足</w:t>
                  </w:r>
                  <w:r>
                    <w:rPr>
                      <w:color w:val="auto"/>
                      <w:sz w:val="20"/>
                    </w:rPr>
                    <w:t>大气环境防护距离要求</w:t>
                  </w:r>
                  <w:r>
                    <w:rPr>
                      <w:rFonts w:hint="eastAsia"/>
                      <w:color w:val="auto"/>
                      <w:sz w:val="20"/>
                    </w:rPr>
                    <w:t>。</w:t>
                  </w:r>
                </w:p>
                <w:p>
                  <w:pPr>
                    <w:pStyle w:val="18"/>
                    <w:ind w:left="0" w:firstLine="0"/>
                    <w:rPr>
                      <w:color w:val="auto"/>
                      <w:sz w:val="20"/>
                    </w:rPr>
                  </w:pPr>
                  <w:r>
                    <w:rPr>
                      <w:rFonts w:hint="eastAsia"/>
                      <w:color w:val="auto"/>
                      <w:sz w:val="20"/>
                    </w:rPr>
                    <w:t>3、本项目为固体废物处置项目，不属于</w:t>
                  </w:r>
                  <w:r>
                    <w:rPr>
                      <w:color w:val="auto"/>
                      <w:sz w:val="20"/>
                    </w:rPr>
                    <w:t>造纸、焦化、氮肥、有色金属、印染、原料药制造、皮革、农药、电镀、钢铁、石灰、平板玻璃、石化、化工等高污染工业项目</w:t>
                  </w:r>
                  <w:r>
                    <w:rPr>
                      <w:rFonts w:hint="eastAsia"/>
                      <w:color w:val="auto"/>
                      <w:sz w:val="20"/>
                    </w:rPr>
                    <w:t>。</w:t>
                  </w:r>
                </w:p>
                <w:p>
                  <w:pPr>
                    <w:pStyle w:val="47"/>
                    <w:jc w:val="left"/>
                    <w:rPr>
                      <w:color w:val="auto"/>
                    </w:rPr>
                  </w:pPr>
                  <w:r>
                    <w:rPr>
                      <w:rFonts w:hint="eastAsia"/>
                      <w:color w:val="auto"/>
                    </w:rPr>
                    <w:t>4、本项目污水排入海港开发区污水处理设施进行处理。</w:t>
                  </w:r>
                </w:p>
              </w:tc>
              <w:tc>
                <w:tcPr>
                  <w:tcW w:w="423" w:type="pct"/>
                  <w:tcBorders>
                    <w:tl2br w:val="nil"/>
                    <w:tr2bl w:val="nil"/>
                  </w:tcBorders>
                  <w:vAlign w:val="center"/>
                </w:tcPr>
                <w:p>
                  <w:pPr>
                    <w:pStyle w:val="47"/>
                    <w:rPr>
                      <w:color w:val="auto"/>
                    </w:rPr>
                  </w:pPr>
                  <w:r>
                    <w:rPr>
                      <w:rFonts w:hint="eastAsia"/>
                      <w:color w:val="auto"/>
                    </w:rPr>
                    <w:t>符合</w:t>
                  </w:r>
                </w:p>
              </w:tc>
            </w:tr>
          </w:tbl>
          <w:p>
            <w:pPr>
              <w:pStyle w:val="50"/>
              <w:rPr>
                <w:color w:val="auto"/>
              </w:rPr>
            </w:pPr>
            <w:r>
              <w:rPr>
                <w:rFonts w:hint="eastAsia"/>
                <w:color w:val="auto"/>
              </w:rPr>
              <w:t>表1-4</w:t>
            </w:r>
            <w:r>
              <w:rPr>
                <w:color w:val="auto"/>
              </w:rPr>
              <w:t xml:space="preserve"> </w:t>
            </w:r>
            <w:r>
              <w:rPr>
                <w:rFonts w:hint="eastAsia"/>
                <w:color w:val="auto"/>
              </w:rPr>
              <w:t xml:space="preserve"> 与陆域环境管控单元生态环境准入清单符合性分析</w:t>
            </w:r>
          </w:p>
          <w:tbl>
            <w:tblPr>
              <w:tblStyle w:val="30"/>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766"/>
              <w:gridCol w:w="407"/>
              <w:gridCol w:w="472"/>
              <w:gridCol w:w="384"/>
              <w:gridCol w:w="847"/>
              <w:gridCol w:w="366"/>
              <w:gridCol w:w="2014"/>
              <w:gridCol w:w="1387"/>
              <w:gridCol w:w="3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549" w:type="pct"/>
                  <w:tcBorders>
                    <w:tl2br w:val="nil"/>
                    <w:tr2bl w:val="nil"/>
                  </w:tcBorders>
                  <w:vAlign w:val="center"/>
                </w:tcPr>
                <w:p>
                  <w:pPr>
                    <w:pStyle w:val="47"/>
                    <w:rPr>
                      <w:color w:val="auto"/>
                    </w:rPr>
                  </w:pPr>
                  <w:r>
                    <w:rPr>
                      <w:rFonts w:hint="eastAsia"/>
                      <w:color w:val="auto"/>
                    </w:rPr>
                    <w:t>编号</w:t>
                  </w:r>
                </w:p>
              </w:tc>
              <w:tc>
                <w:tcPr>
                  <w:tcW w:w="292" w:type="pct"/>
                  <w:tcBorders>
                    <w:tl2br w:val="nil"/>
                    <w:tr2bl w:val="nil"/>
                  </w:tcBorders>
                  <w:vAlign w:val="center"/>
                </w:tcPr>
                <w:p>
                  <w:pPr>
                    <w:pStyle w:val="47"/>
                    <w:rPr>
                      <w:color w:val="auto"/>
                    </w:rPr>
                  </w:pPr>
                  <w:r>
                    <w:rPr>
                      <w:rFonts w:hint="eastAsia"/>
                      <w:color w:val="auto"/>
                    </w:rPr>
                    <w:t>区县</w:t>
                  </w:r>
                </w:p>
              </w:tc>
              <w:tc>
                <w:tcPr>
                  <w:tcW w:w="339" w:type="pct"/>
                  <w:tcBorders>
                    <w:tl2br w:val="nil"/>
                    <w:tr2bl w:val="nil"/>
                  </w:tcBorders>
                  <w:vAlign w:val="center"/>
                </w:tcPr>
                <w:p>
                  <w:pPr>
                    <w:pStyle w:val="47"/>
                    <w:rPr>
                      <w:color w:val="auto"/>
                    </w:rPr>
                  </w:pPr>
                  <w:r>
                    <w:rPr>
                      <w:rFonts w:hint="eastAsia"/>
                      <w:color w:val="auto"/>
                    </w:rPr>
                    <w:t>乡镇</w:t>
                  </w:r>
                </w:p>
              </w:tc>
              <w:tc>
                <w:tcPr>
                  <w:tcW w:w="276" w:type="pct"/>
                  <w:tcBorders>
                    <w:tl2br w:val="nil"/>
                    <w:tr2bl w:val="nil"/>
                  </w:tcBorders>
                  <w:vAlign w:val="center"/>
                </w:tcPr>
                <w:p>
                  <w:pPr>
                    <w:pStyle w:val="47"/>
                    <w:rPr>
                      <w:color w:val="auto"/>
                    </w:rPr>
                  </w:pPr>
                  <w:r>
                    <w:rPr>
                      <w:rFonts w:hint="eastAsia"/>
                      <w:color w:val="auto"/>
                    </w:rPr>
                    <w:t>单元类别</w:t>
                  </w:r>
                </w:p>
              </w:tc>
              <w:tc>
                <w:tcPr>
                  <w:tcW w:w="608" w:type="pct"/>
                  <w:tcBorders>
                    <w:tl2br w:val="nil"/>
                    <w:tr2bl w:val="nil"/>
                  </w:tcBorders>
                  <w:vAlign w:val="center"/>
                </w:tcPr>
                <w:p>
                  <w:pPr>
                    <w:pStyle w:val="47"/>
                    <w:rPr>
                      <w:color w:val="auto"/>
                    </w:rPr>
                  </w:pPr>
                  <w:r>
                    <w:rPr>
                      <w:rFonts w:hint="eastAsia"/>
                      <w:color w:val="auto"/>
                    </w:rPr>
                    <w:t>环境要素类别</w:t>
                  </w:r>
                </w:p>
              </w:tc>
              <w:tc>
                <w:tcPr>
                  <w:tcW w:w="263" w:type="pct"/>
                  <w:tcBorders>
                    <w:tl2br w:val="nil"/>
                    <w:tr2bl w:val="nil"/>
                  </w:tcBorders>
                  <w:vAlign w:val="center"/>
                </w:tcPr>
                <w:p>
                  <w:pPr>
                    <w:pStyle w:val="47"/>
                    <w:rPr>
                      <w:color w:val="auto"/>
                    </w:rPr>
                  </w:pPr>
                  <w:r>
                    <w:rPr>
                      <w:rFonts w:hint="eastAsia"/>
                      <w:color w:val="auto"/>
                    </w:rPr>
                    <w:t>维度</w:t>
                  </w:r>
                </w:p>
              </w:tc>
              <w:tc>
                <w:tcPr>
                  <w:tcW w:w="1447" w:type="pct"/>
                  <w:tcBorders>
                    <w:tl2br w:val="nil"/>
                    <w:tr2bl w:val="nil"/>
                  </w:tcBorders>
                  <w:vAlign w:val="center"/>
                </w:tcPr>
                <w:p>
                  <w:pPr>
                    <w:pStyle w:val="47"/>
                    <w:rPr>
                      <w:color w:val="auto"/>
                    </w:rPr>
                  </w:pPr>
                  <w:r>
                    <w:rPr>
                      <w:rFonts w:hint="eastAsia"/>
                      <w:color w:val="auto"/>
                    </w:rPr>
                    <w:t>管控措施</w:t>
                  </w:r>
                </w:p>
              </w:tc>
              <w:tc>
                <w:tcPr>
                  <w:tcW w:w="996" w:type="pct"/>
                  <w:tcBorders>
                    <w:tl2br w:val="nil"/>
                    <w:tr2bl w:val="nil"/>
                  </w:tcBorders>
                  <w:vAlign w:val="center"/>
                </w:tcPr>
                <w:p>
                  <w:pPr>
                    <w:pStyle w:val="47"/>
                    <w:rPr>
                      <w:color w:val="auto"/>
                    </w:rPr>
                  </w:pPr>
                  <w:r>
                    <w:rPr>
                      <w:rFonts w:hint="eastAsia"/>
                      <w:color w:val="auto"/>
                    </w:rPr>
                    <w:t>本项目情况</w:t>
                  </w:r>
                </w:p>
              </w:tc>
              <w:tc>
                <w:tcPr>
                  <w:tcW w:w="225"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549" w:type="pct"/>
                  <w:vMerge w:val="restart"/>
                  <w:tcBorders>
                    <w:tl2br w:val="nil"/>
                    <w:tr2bl w:val="nil"/>
                  </w:tcBorders>
                  <w:vAlign w:val="center"/>
                </w:tcPr>
                <w:p>
                  <w:pPr>
                    <w:pStyle w:val="47"/>
                    <w:rPr>
                      <w:color w:val="auto"/>
                    </w:rPr>
                  </w:pPr>
                  <w:r>
                    <w:rPr>
                      <w:rFonts w:hint="eastAsia"/>
                      <w:color w:val="auto"/>
                    </w:rPr>
                    <w:t>ZH13027420002</w:t>
                  </w:r>
                </w:p>
              </w:tc>
              <w:tc>
                <w:tcPr>
                  <w:tcW w:w="292" w:type="pct"/>
                  <w:vMerge w:val="restart"/>
                  <w:tcBorders>
                    <w:tl2br w:val="nil"/>
                    <w:tr2bl w:val="nil"/>
                  </w:tcBorders>
                  <w:vAlign w:val="center"/>
                </w:tcPr>
                <w:p>
                  <w:pPr>
                    <w:pStyle w:val="47"/>
                    <w:rPr>
                      <w:color w:val="auto"/>
                    </w:rPr>
                  </w:pPr>
                  <w:r>
                    <w:rPr>
                      <w:rFonts w:hint="eastAsia"/>
                      <w:color w:val="auto"/>
                    </w:rPr>
                    <w:t>海港经济开发区</w:t>
                  </w:r>
                </w:p>
              </w:tc>
              <w:tc>
                <w:tcPr>
                  <w:tcW w:w="339" w:type="pct"/>
                  <w:vMerge w:val="restart"/>
                  <w:tcBorders>
                    <w:tl2br w:val="nil"/>
                    <w:tr2bl w:val="nil"/>
                  </w:tcBorders>
                  <w:vAlign w:val="center"/>
                </w:tcPr>
                <w:p>
                  <w:pPr>
                    <w:pStyle w:val="47"/>
                    <w:rPr>
                      <w:color w:val="auto"/>
                    </w:rPr>
                  </w:pPr>
                  <w:r>
                    <w:rPr>
                      <w:rFonts w:hint="eastAsia"/>
                      <w:color w:val="auto"/>
                    </w:rPr>
                    <w:t>王滩镇</w:t>
                  </w:r>
                </w:p>
              </w:tc>
              <w:tc>
                <w:tcPr>
                  <w:tcW w:w="276" w:type="pct"/>
                  <w:vMerge w:val="restart"/>
                  <w:tcBorders>
                    <w:tl2br w:val="nil"/>
                    <w:tr2bl w:val="nil"/>
                  </w:tcBorders>
                  <w:vAlign w:val="center"/>
                </w:tcPr>
                <w:p>
                  <w:pPr>
                    <w:pStyle w:val="47"/>
                    <w:rPr>
                      <w:color w:val="auto"/>
                    </w:rPr>
                  </w:pPr>
                  <w:r>
                    <w:rPr>
                      <w:rFonts w:hint="eastAsia"/>
                      <w:color w:val="auto"/>
                    </w:rPr>
                    <w:t>重点保护单元</w:t>
                  </w:r>
                </w:p>
              </w:tc>
              <w:tc>
                <w:tcPr>
                  <w:tcW w:w="608" w:type="pct"/>
                  <w:vMerge w:val="restart"/>
                  <w:tcBorders>
                    <w:tl2br w:val="nil"/>
                    <w:tr2bl w:val="nil"/>
                  </w:tcBorders>
                  <w:vAlign w:val="center"/>
                </w:tcPr>
                <w:p>
                  <w:pPr>
                    <w:pStyle w:val="47"/>
                    <w:rPr>
                      <w:color w:val="auto"/>
                    </w:rPr>
                  </w:pPr>
                  <w:r>
                    <w:rPr>
                      <w:rFonts w:hint="eastAsia"/>
                      <w:color w:val="auto"/>
                    </w:rPr>
                    <w:t>1、大气高排放区重点管控区</w:t>
                  </w:r>
                </w:p>
                <w:p>
                  <w:pPr>
                    <w:pStyle w:val="47"/>
                    <w:rPr>
                      <w:color w:val="auto"/>
                    </w:rPr>
                  </w:pPr>
                  <w:r>
                    <w:rPr>
                      <w:rFonts w:hint="eastAsia"/>
                      <w:color w:val="auto"/>
                    </w:rPr>
                    <w:t>2、水环境工业污染重点管控区</w:t>
                  </w:r>
                </w:p>
                <w:p>
                  <w:pPr>
                    <w:pStyle w:val="47"/>
                    <w:rPr>
                      <w:color w:val="auto"/>
                    </w:rPr>
                  </w:pPr>
                  <w:r>
                    <w:rPr>
                      <w:rFonts w:hint="eastAsia"/>
                      <w:color w:val="auto"/>
                    </w:rPr>
                    <w:t>3、河北唐山海港开发区</w:t>
                  </w:r>
                </w:p>
              </w:tc>
              <w:tc>
                <w:tcPr>
                  <w:tcW w:w="263" w:type="pct"/>
                  <w:tcBorders>
                    <w:tl2br w:val="nil"/>
                    <w:tr2bl w:val="nil"/>
                  </w:tcBorders>
                  <w:vAlign w:val="center"/>
                </w:tcPr>
                <w:p>
                  <w:pPr>
                    <w:pStyle w:val="47"/>
                    <w:rPr>
                      <w:color w:val="auto"/>
                    </w:rPr>
                  </w:pPr>
                  <w:r>
                    <w:rPr>
                      <w:rFonts w:hint="eastAsia"/>
                      <w:color w:val="auto"/>
                    </w:rPr>
                    <w:t>空间布局约束</w:t>
                  </w:r>
                </w:p>
              </w:tc>
              <w:tc>
                <w:tcPr>
                  <w:tcW w:w="1447" w:type="pct"/>
                  <w:tcBorders>
                    <w:tl2br w:val="nil"/>
                    <w:tr2bl w:val="nil"/>
                  </w:tcBorders>
                  <w:vAlign w:val="center"/>
                </w:tcPr>
                <w:p>
                  <w:pPr>
                    <w:pStyle w:val="47"/>
                    <w:jc w:val="left"/>
                    <w:rPr>
                      <w:color w:val="auto"/>
                    </w:rPr>
                  </w:pPr>
                  <w:r>
                    <w:rPr>
                      <w:rFonts w:hint="eastAsia"/>
                      <w:color w:val="auto"/>
                    </w:rPr>
                    <w:t>严格控制工业区边界外居民点向工业区方向发展，开发区内居民区向西发展，确保工业区内企业与敏感点保持足够的防护距离，满足空间管制要求；居住区内限制进行工业开发、建设活动。</w:t>
                  </w:r>
                </w:p>
              </w:tc>
              <w:tc>
                <w:tcPr>
                  <w:tcW w:w="996" w:type="pct"/>
                  <w:tcBorders>
                    <w:tl2br w:val="nil"/>
                    <w:tr2bl w:val="nil"/>
                  </w:tcBorders>
                  <w:vAlign w:val="center"/>
                </w:tcPr>
                <w:p>
                  <w:pPr>
                    <w:pStyle w:val="47"/>
                    <w:jc w:val="left"/>
                    <w:rPr>
                      <w:color w:val="auto"/>
                    </w:rPr>
                  </w:pPr>
                  <w:r>
                    <w:rPr>
                      <w:rFonts w:hint="eastAsia"/>
                      <w:color w:val="auto"/>
                    </w:rPr>
                    <w:t>本项目属于固体废物处置项目，位于海港开发区污水处理厂厂区内，符合唐山海港经济开发区空间规划管制要求，本项目周边500m范围不涉及居住区。</w:t>
                  </w:r>
                </w:p>
              </w:tc>
              <w:tc>
                <w:tcPr>
                  <w:tcW w:w="22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549" w:type="pct"/>
                  <w:vMerge w:val="continue"/>
                  <w:tcBorders>
                    <w:tl2br w:val="nil"/>
                    <w:tr2bl w:val="nil"/>
                  </w:tcBorders>
                  <w:vAlign w:val="center"/>
                </w:tcPr>
                <w:p>
                  <w:pPr>
                    <w:pStyle w:val="47"/>
                    <w:rPr>
                      <w:color w:val="auto"/>
                    </w:rPr>
                  </w:pPr>
                </w:p>
              </w:tc>
              <w:tc>
                <w:tcPr>
                  <w:tcW w:w="292" w:type="pct"/>
                  <w:vMerge w:val="continue"/>
                  <w:tcBorders>
                    <w:tl2br w:val="nil"/>
                    <w:tr2bl w:val="nil"/>
                  </w:tcBorders>
                  <w:vAlign w:val="center"/>
                </w:tcPr>
                <w:p>
                  <w:pPr>
                    <w:pStyle w:val="47"/>
                    <w:rPr>
                      <w:color w:val="auto"/>
                    </w:rPr>
                  </w:pPr>
                </w:p>
              </w:tc>
              <w:tc>
                <w:tcPr>
                  <w:tcW w:w="339" w:type="pct"/>
                  <w:vMerge w:val="continue"/>
                  <w:tcBorders>
                    <w:tl2br w:val="nil"/>
                    <w:tr2bl w:val="nil"/>
                  </w:tcBorders>
                  <w:vAlign w:val="center"/>
                </w:tcPr>
                <w:p>
                  <w:pPr>
                    <w:pStyle w:val="47"/>
                    <w:rPr>
                      <w:color w:val="auto"/>
                    </w:rPr>
                  </w:pPr>
                </w:p>
              </w:tc>
              <w:tc>
                <w:tcPr>
                  <w:tcW w:w="276" w:type="pct"/>
                  <w:vMerge w:val="continue"/>
                  <w:tcBorders>
                    <w:tl2br w:val="nil"/>
                    <w:tr2bl w:val="nil"/>
                  </w:tcBorders>
                  <w:vAlign w:val="center"/>
                </w:tcPr>
                <w:p>
                  <w:pPr>
                    <w:pStyle w:val="47"/>
                    <w:rPr>
                      <w:color w:val="auto"/>
                    </w:rPr>
                  </w:pPr>
                </w:p>
              </w:tc>
              <w:tc>
                <w:tcPr>
                  <w:tcW w:w="608" w:type="pct"/>
                  <w:vMerge w:val="continue"/>
                  <w:tcBorders>
                    <w:tl2br w:val="nil"/>
                    <w:tr2bl w:val="nil"/>
                  </w:tcBorders>
                  <w:vAlign w:val="center"/>
                </w:tcPr>
                <w:p>
                  <w:pPr>
                    <w:pStyle w:val="47"/>
                    <w:rPr>
                      <w:color w:val="auto"/>
                    </w:rPr>
                  </w:pPr>
                </w:p>
              </w:tc>
              <w:tc>
                <w:tcPr>
                  <w:tcW w:w="263" w:type="pct"/>
                  <w:tcBorders>
                    <w:tl2br w:val="nil"/>
                    <w:tr2bl w:val="nil"/>
                  </w:tcBorders>
                  <w:vAlign w:val="center"/>
                </w:tcPr>
                <w:p>
                  <w:pPr>
                    <w:pStyle w:val="47"/>
                    <w:rPr>
                      <w:color w:val="auto"/>
                    </w:rPr>
                  </w:pPr>
                  <w:r>
                    <w:rPr>
                      <w:rFonts w:hint="eastAsia"/>
                      <w:color w:val="auto"/>
                    </w:rPr>
                    <w:t>污染物排放管控</w:t>
                  </w:r>
                </w:p>
              </w:tc>
              <w:tc>
                <w:tcPr>
                  <w:tcW w:w="1447" w:type="pct"/>
                  <w:tcBorders>
                    <w:tl2br w:val="nil"/>
                    <w:tr2bl w:val="nil"/>
                  </w:tcBorders>
                  <w:vAlign w:val="center"/>
                </w:tcPr>
                <w:p>
                  <w:pPr>
                    <w:pStyle w:val="47"/>
                    <w:jc w:val="left"/>
                    <w:rPr>
                      <w:color w:val="auto"/>
                    </w:rPr>
                  </w:pPr>
                  <w:r>
                    <w:rPr>
                      <w:rFonts w:hint="eastAsia"/>
                      <w:color w:val="auto"/>
                    </w:rPr>
                    <w:t>1、深化企业超低排放标准治理，加快“五大行业全流程达标治理。钢铁、焦化、电力、水泥、平板玻璃等五大行业在点源达到超低排放的基础上强化无组织排放管理，完成全流程整治。</w:t>
                  </w:r>
                </w:p>
                <w:p>
                  <w:pPr>
                    <w:pStyle w:val="47"/>
                    <w:jc w:val="left"/>
                    <w:rPr>
                      <w:color w:val="auto"/>
                    </w:rPr>
                  </w:pPr>
                  <w:r>
                    <w:rPr>
                      <w:rFonts w:hint="eastAsia"/>
                      <w:color w:val="auto"/>
                    </w:rPr>
                    <w:t>2、强化工业污水限期达标整治。推进废水直排外环境的工业企业全面达标排放。开展涉水污染源排查整治专项行动，强化入河排污口监督管理，推动入河排污口规范化建设，取缔非法入河排污口。</w:t>
                  </w:r>
                </w:p>
              </w:tc>
              <w:tc>
                <w:tcPr>
                  <w:tcW w:w="996" w:type="pct"/>
                  <w:tcBorders>
                    <w:tl2br w:val="nil"/>
                    <w:tr2bl w:val="nil"/>
                  </w:tcBorders>
                  <w:vAlign w:val="center"/>
                </w:tcPr>
                <w:p>
                  <w:pPr>
                    <w:pStyle w:val="47"/>
                    <w:jc w:val="left"/>
                    <w:rPr>
                      <w:color w:val="auto"/>
                    </w:rPr>
                  </w:pPr>
                  <w:r>
                    <w:rPr>
                      <w:rFonts w:hint="eastAsia"/>
                      <w:color w:val="auto"/>
                    </w:rPr>
                    <w:t>本项目不属于钢铁、焦化、电力、水泥、平板玻璃等五大行业，项目废气经治理后可实现达标排放，本项目废水排入海港开发区污水处理厂进行处理。</w:t>
                  </w:r>
                </w:p>
              </w:tc>
              <w:tc>
                <w:tcPr>
                  <w:tcW w:w="22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549" w:type="pct"/>
                  <w:vMerge w:val="continue"/>
                  <w:tcBorders>
                    <w:tl2br w:val="nil"/>
                    <w:tr2bl w:val="nil"/>
                  </w:tcBorders>
                  <w:vAlign w:val="center"/>
                </w:tcPr>
                <w:p>
                  <w:pPr>
                    <w:pStyle w:val="47"/>
                    <w:rPr>
                      <w:color w:val="auto"/>
                    </w:rPr>
                  </w:pPr>
                </w:p>
              </w:tc>
              <w:tc>
                <w:tcPr>
                  <w:tcW w:w="292" w:type="pct"/>
                  <w:vMerge w:val="continue"/>
                  <w:tcBorders>
                    <w:tl2br w:val="nil"/>
                    <w:tr2bl w:val="nil"/>
                  </w:tcBorders>
                  <w:vAlign w:val="center"/>
                </w:tcPr>
                <w:p>
                  <w:pPr>
                    <w:pStyle w:val="47"/>
                    <w:rPr>
                      <w:color w:val="auto"/>
                    </w:rPr>
                  </w:pPr>
                </w:p>
              </w:tc>
              <w:tc>
                <w:tcPr>
                  <w:tcW w:w="339" w:type="pct"/>
                  <w:vMerge w:val="continue"/>
                  <w:tcBorders>
                    <w:tl2br w:val="nil"/>
                    <w:tr2bl w:val="nil"/>
                  </w:tcBorders>
                  <w:vAlign w:val="center"/>
                </w:tcPr>
                <w:p>
                  <w:pPr>
                    <w:pStyle w:val="47"/>
                    <w:rPr>
                      <w:color w:val="auto"/>
                    </w:rPr>
                  </w:pPr>
                </w:p>
              </w:tc>
              <w:tc>
                <w:tcPr>
                  <w:tcW w:w="276" w:type="pct"/>
                  <w:vMerge w:val="continue"/>
                  <w:tcBorders>
                    <w:tl2br w:val="nil"/>
                    <w:tr2bl w:val="nil"/>
                  </w:tcBorders>
                  <w:vAlign w:val="center"/>
                </w:tcPr>
                <w:p>
                  <w:pPr>
                    <w:pStyle w:val="47"/>
                    <w:rPr>
                      <w:color w:val="auto"/>
                    </w:rPr>
                  </w:pPr>
                </w:p>
              </w:tc>
              <w:tc>
                <w:tcPr>
                  <w:tcW w:w="608" w:type="pct"/>
                  <w:vMerge w:val="continue"/>
                  <w:tcBorders>
                    <w:tl2br w:val="nil"/>
                    <w:tr2bl w:val="nil"/>
                  </w:tcBorders>
                  <w:vAlign w:val="center"/>
                </w:tcPr>
                <w:p>
                  <w:pPr>
                    <w:pStyle w:val="47"/>
                    <w:rPr>
                      <w:color w:val="auto"/>
                    </w:rPr>
                  </w:pPr>
                </w:p>
              </w:tc>
              <w:tc>
                <w:tcPr>
                  <w:tcW w:w="263" w:type="pct"/>
                  <w:tcBorders>
                    <w:tl2br w:val="nil"/>
                    <w:tr2bl w:val="nil"/>
                  </w:tcBorders>
                  <w:vAlign w:val="center"/>
                </w:tcPr>
                <w:p>
                  <w:pPr>
                    <w:pStyle w:val="47"/>
                    <w:rPr>
                      <w:color w:val="auto"/>
                    </w:rPr>
                  </w:pPr>
                  <w:r>
                    <w:rPr>
                      <w:rFonts w:hint="eastAsia"/>
                      <w:color w:val="auto"/>
                    </w:rPr>
                    <w:t>环境风险防控</w:t>
                  </w:r>
                </w:p>
              </w:tc>
              <w:tc>
                <w:tcPr>
                  <w:tcW w:w="1447" w:type="pct"/>
                  <w:tcBorders>
                    <w:tl2br w:val="nil"/>
                    <w:tr2bl w:val="nil"/>
                  </w:tcBorders>
                  <w:vAlign w:val="center"/>
                </w:tcPr>
                <w:p>
                  <w:pPr>
                    <w:pStyle w:val="47"/>
                    <w:jc w:val="left"/>
                    <w:rPr>
                      <w:color w:val="auto"/>
                    </w:rPr>
                  </w:pPr>
                  <w:r>
                    <w:rPr>
                      <w:rFonts w:hint="eastAsia"/>
                      <w:color w:val="auto"/>
                    </w:rPr>
                    <w:t xml:space="preserve">1、企业编制《环境风险应急预案》，成立应急组织机构，定期开展应急演练，提高区域环境风险防范能力。 </w:t>
                  </w:r>
                </w:p>
                <w:p>
                  <w:pPr>
                    <w:pStyle w:val="47"/>
                    <w:jc w:val="left"/>
                    <w:rPr>
                      <w:color w:val="auto"/>
                    </w:rPr>
                  </w:pPr>
                  <w:r>
                    <w:rPr>
                      <w:rFonts w:hint="eastAsia"/>
                      <w:color w:val="auto"/>
                    </w:rPr>
                    <w:t>2、开发区内企业可能发生苯泄漏及火灾爆炸事故的装置主要有苯储罐、苯输送管线的阀门及泵等部位。应在上述部位设置苯泄漏检测报警装置和水雾喷淋装置。</w:t>
                  </w:r>
                </w:p>
              </w:tc>
              <w:tc>
                <w:tcPr>
                  <w:tcW w:w="996" w:type="pct"/>
                  <w:tcBorders>
                    <w:tl2br w:val="nil"/>
                    <w:tr2bl w:val="nil"/>
                  </w:tcBorders>
                  <w:vAlign w:val="center"/>
                </w:tcPr>
                <w:p>
                  <w:pPr>
                    <w:pStyle w:val="47"/>
                    <w:jc w:val="left"/>
                    <w:rPr>
                      <w:color w:val="auto"/>
                    </w:rPr>
                  </w:pPr>
                  <w:r>
                    <w:rPr>
                      <w:rFonts w:hint="eastAsia"/>
                      <w:color w:val="auto"/>
                    </w:rPr>
                    <w:t>1、本项目建成后拟编制环境风险应急预案，并成立应急组织机构，定期开展应急演练。</w:t>
                  </w:r>
                </w:p>
                <w:p>
                  <w:pPr>
                    <w:pStyle w:val="47"/>
                    <w:jc w:val="left"/>
                    <w:rPr>
                      <w:color w:val="auto"/>
                    </w:rPr>
                  </w:pPr>
                  <w:r>
                    <w:rPr>
                      <w:rFonts w:hint="eastAsia"/>
                      <w:color w:val="auto"/>
                    </w:rPr>
                    <w:t>2、本项目不涉及使用苯。</w:t>
                  </w:r>
                </w:p>
                <w:p>
                  <w:pPr>
                    <w:pStyle w:val="47"/>
                    <w:jc w:val="left"/>
                    <w:rPr>
                      <w:color w:val="auto"/>
                    </w:rPr>
                  </w:pPr>
                </w:p>
              </w:tc>
              <w:tc>
                <w:tcPr>
                  <w:tcW w:w="225"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trPr>
              <w:tc>
                <w:tcPr>
                  <w:tcW w:w="549" w:type="pct"/>
                  <w:vMerge w:val="continue"/>
                  <w:tcBorders>
                    <w:tl2br w:val="nil"/>
                    <w:tr2bl w:val="nil"/>
                  </w:tcBorders>
                  <w:vAlign w:val="center"/>
                </w:tcPr>
                <w:p>
                  <w:pPr>
                    <w:pStyle w:val="47"/>
                    <w:rPr>
                      <w:color w:val="auto"/>
                    </w:rPr>
                  </w:pPr>
                </w:p>
              </w:tc>
              <w:tc>
                <w:tcPr>
                  <w:tcW w:w="292" w:type="pct"/>
                  <w:vMerge w:val="continue"/>
                  <w:tcBorders>
                    <w:tl2br w:val="nil"/>
                    <w:tr2bl w:val="nil"/>
                  </w:tcBorders>
                  <w:vAlign w:val="center"/>
                </w:tcPr>
                <w:p>
                  <w:pPr>
                    <w:pStyle w:val="47"/>
                    <w:rPr>
                      <w:color w:val="auto"/>
                    </w:rPr>
                  </w:pPr>
                </w:p>
              </w:tc>
              <w:tc>
                <w:tcPr>
                  <w:tcW w:w="339" w:type="pct"/>
                  <w:vMerge w:val="continue"/>
                  <w:tcBorders>
                    <w:tl2br w:val="nil"/>
                    <w:tr2bl w:val="nil"/>
                  </w:tcBorders>
                  <w:vAlign w:val="center"/>
                </w:tcPr>
                <w:p>
                  <w:pPr>
                    <w:pStyle w:val="47"/>
                    <w:rPr>
                      <w:color w:val="auto"/>
                    </w:rPr>
                  </w:pPr>
                </w:p>
              </w:tc>
              <w:tc>
                <w:tcPr>
                  <w:tcW w:w="276" w:type="pct"/>
                  <w:vMerge w:val="continue"/>
                  <w:tcBorders>
                    <w:tl2br w:val="nil"/>
                    <w:tr2bl w:val="nil"/>
                  </w:tcBorders>
                  <w:vAlign w:val="center"/>
                </w:tcPr>
                <w:p>
                  <w:pPr>
                    <w:pStyle w:val="47"/>
                    <w:rPr>
                      <w:color w:val="auto"/>
                    </w:rPr>
                  </w:pPr>
                </w:p>
              </w:tc>
              <w:tc>
                <w:tcPr>
                  <w:tcW w:w="608" w:type="pct"/>
                  <w:vMerge w:val="continue"/>
                  <w:tcBorders>
                    <w:tl2br w:val="nil"/>
                    <w:tr2bl w:val="nil"/>
                  </w:tcBorders>
                  <w:vAlign w:val="center"/>
                </w:tcPr>
                <w:p>
                  <w:pPr>
                    <w:pStyle w:val="47"/>
                    <w:rPr>
                      <w:color w:val="auto"/>
                    </w:rPr>
                  </w:pPr>
                </w:p>
              </w:tc>
              <w:tc>
                <w:tcPr>
                  <w:tcW w:w="263" w:type="pct"/>
                  <w:tcBorders>
                    <w:tl2br w:val="nil"/>
                    <w:tr2bl w:val="nil"/>
                  </w:tcBorders>
                  <w:vAlign w:val="center"/>
                </w:tcPr>
                <w:p>
                  <w:pPr>
                    <w:pStyle w:val="47"/>
                    <w:rPr>
                      <w:color w:val="auto"/>
                    </w:rPr>
                  </w:pPr>
                  <w:r>
                    <w:rPr>
                      <w:rFonts w:hint="eastAsia"/>
                      <w:color w:val="auto"/>
                    </w:rPr>
                    <w:t>资源利用效率要求</w:t>
                  </w:r>
                </w:p>
              </w:tc>
              <w:tc>
                <w:tcPr>
                  <w:tcW w:w="1447" w:type="pct"/>
                  <w:tcBorders>
                    <w:tl2br w:val="nil"/>
                    <w:tr2bl w:val="nil"/>
                  </w:tcBorders>
                  <w:vAlign w:val="center"/>
                </w:tcPr>
                <w:p>
                  <w:pPr>
                    <w:pStyle w:val="47"/>
                    <w:jc w:val="left"/>
                    <w:rPr>
                      <w:color w:val="auto"/>
                    </w:rPr>
                  </w:pPr>
                  <w:r>
                    <w:rPr>
                      <w:rFonts w:hint="eastAsia"/>
                      <w:color w:val="auto"/>
                    </w:rPr>
                    <w:t>1、大力推进水资源利用效率，减少新鲜水用量。</w:t>
                  </w:r>
                </w:p>
                <w:p>
                  <w:pPr>
                    <w:pStyle w:val="47"/>
                    <w:jc w:val="left"/>
                    <w:rPr>
                      <w:color w:val="auto"/>
                    </w:rPr>
                  </w:pPr>
                  <w:r>
                    <w:rPr>
                      <w:rFonts w:hint="eastAsia"/>
                      <w:color w:val="auto"/>
                    </w:rPr>
                    <w:t>2、深层地下水禁采区。在地下水禁止开采区，除临时应急供水和无替代水源的农村地区生活用水外，严禁取用地下水。已有的要限期关停。</w:t>
                  </w:r>
                </w:p>
              </w:tc>
              <w:tc>
                <w:tcPr>
                  <w:tcW w:w="996" w:type="pct"/>
                  <w:tcBorders>
                    <w:tl2br w:val="nil"/>
                    <w:tr2bl w:val="nil"/>
                  </w:tcBorders>
                  <w:vAlign w:val="center"/>
                </w:tcPr>
                <w:p>
                  <w:pPr>
                    <w:pStyle w:val="47"/>
                    <w:jc w:val="left"/>
                    <w:rPr>
                      <w:color w:val="auto"/>
                    </w:rPr>
                  </w:pPr>
                  <w:r>
                    <w:rPr>
                      <w:rFonts w:hint="eastAsia"/>
                      <w:color w:val="auto"/>
                    </w:rPr>
                    <w:t>本项目不涉及地下水开采。</w:t>
                  </w:r>
                </w:p>
              </w:tc>
              <w:tc>
                <w:tcPr>
                  <w:tcW w:w="225" w:type="pct"/>
                  <w:tcBorders>
                    <w:tl2br w:val="nil"/>
                    <w:tr2bl w:val="nil"/>
                  </w:tcBorders>
                  <w:vAlign w:val="center"/>
                </w:tcPr>
                <w:p>
                  <w:pPr>
                    <w:pStyle w:val="47"/>
                    <w:rPr>
                      <w:color w:val="auto"/>
                    </w:rPr>
                  </w:pPr>
                  <w:r>
                    <w:rPr>
                      <w:rFonts w:hint="eastAsia"/>
                      <w:color w:val="auto"/>
                    </w:rPr>
                    <w:t>符合</w:t>
                  </w:r>
                </w:p>
              </w:tc>
            </w:tr>
          </w:tbl>
          <w:p>
            <w:pPr>
              <w:pStyle w:val="52"/>
              <w:ind w:firstLine="420"/>
              <w:rPr>
                <w:color w:val="auto"/>
              </w:rPr>
            </w:pPr>
            <w:r>
              <w:rPr>
                <w:rFonts w:hint="eastAsia"/>
                <w:color w:val="auto"/>
              </w:rPr>
              <w:t>综上所述，本项目符合唐山市“三线一单”及生态环境分区管控相关要求。</w:t>
            </w:r>
          </w:p>
          <w:p>
            <w:pPr>
              <w:pStyle w:val="52"/>
              <w:ind w:firstLine="420"/>
              <w:rPr>
                <w:color w:val="auto"/>
              </w:rPr>
            </w:pPr>
            <w:r>
              <w:rPr>
                <w:rFonts w:hint="eastAsia"/>
                <w:color w:val="auto"/>
              </w:rPr>
              <w:t>5、其他符合性分析</w:t>
            </w:r>
          </w:p>
          <w:p>
            <w:pPr>
              <w:pStyle w:val="50"/>
              <w:rPr>
                <w:color w:val="auto"/>
              </w:rPr>
            </w:pPr>
            <w:r>
              <w:rPr>
                <w:rFonts w:hint="eastAsia"/>
                <w:color w:val="auto"/>
              </w:rPr>
              <w:t xml:space="preserve"> 表1-5  与规范文件符合性分析</w:t>
            </w:r>
          </w:p>
          <w:tbl>
            <w:tblPr>
              <w:tblStyle w:val="30"/>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368"/>
              <w:gridCol w:w="3408"/>
              <w:gridCol w:w="2620"/>
              <w:gridCol w:w="5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序号</w:t>
                  </w:r>
                </w:p>
              </w:tc>
              <w:tc>
                <w:tcPr>
                  <w:tcW w:w="2448" w:type="pct"/>
                  <w:tcBorders>
                    <w:tl2br w:val="nil"/>
                    <w:tr2bl w:val="nil"/>
                  </w:tcBorders>
                  <w:vAlign w:val="center"/>
                </w:tcPr>
                <w:p>
                  <w:pPr>
                    <w:pStyle w:val="47"/>
                    <w:rPr>
                      <w:color w:val="auto"/>
                    </w:rPr>
                  </w:pPr>
                  <w:r>
                    <w:rPr>
                      <w:rFonts w:hint="eastAsia"/>
                      <w:color w:val="auto"/>
                    </w:rPr>
                    <w:t>规程要求</w:t>
                  </w:r>
                </w:p>
              </w:tc>
              <w:tc>
                <w:tcPr>
                  <w:tcW w:w="1882" w:type="pct"/>
                  <w:tcBorders>
                    <w:tl2br w:val="nil"/>
                    <w:tr2bl w:val="nil"/>
                  </w:tcBorders>
                  <w:vAlign w:val="center"/>
                </w:tcPr>
                <w:p>
                  <w:pPr>
                    <w:pStyle w:val="47"/>
                    <w:rPr>
                      <w:color w:val="auto"/>
                    </w:rPr>
                  </w:pPr>
                  <w:r>
                    <w:rPr>
                      <w:rFonts w:hint="eastAsia"/>
                      <w:color w:val="auto"/>
                    </w:rPr>
                    <w:t>本项目情况</w:t>
                  </w:r>
                </w:p>
              </w:tc>
              <w:tc>
                <w:tcPr>
                  <w:tcW w:w="403" w:type="pct"/>
                  <w:tcBorders>
                    <w:tl2br w:val="nil"/>
                    <w:tr2bl w:val="nil"/>
                  </w:tcBorders>
                  <w:vAlign w:val="center"/>
                </w:tcPr>
                <w:p>
                  <w:pPr>
                    <w:pStyle w:val="47"/>
                    <w:rPr>
                      <w:color w:val="auto"/>
                    </w:rPr>
                  </w:pPr>
                  <w:r>
                    <w:rPr>
                      <w:rFonts w:hint="eastAsia"/>
                      <w:color w:val="auto"/>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5000" w:type="pct"/>
                  <w:gridSpan w:val="4"/>
                  <w:tcBorders>
                    <w:tl2br w:val="nil"/>
                    <w:tr2bl w:val="nil"/>
                  </w:tcBorders>
                  <w:vAlign w:val="center"/>
                </w:tcPr>
                <w:p>
                  <w:pPr>
                    <w:pStyle w:val="47"/>
                    <w:rPr>
                      <w:color w:val="auto"/>
                    </w:rPr>
                  </w:pPr>
                  <w:r>
                    <w:rPr>
                      <w:rFonts w:hint="eastAsia"/>
                      <w:color w:val="auto"/>
                    </w:rPr>
                    <w:t>《城镇污水处理厂污泥处理技术规程》（CJJ131-2009）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1</w:t>
                  </w:r>
                </w:p>
              </w:tc>
              <w:tc>
                <w:tcPr>
                  <w:tcW w:w="2448" w:type="pct"/>
                  <w:tcBorders>
                    <w:tl2br w:val="nil"/>
                    <w:tr2bl w:val="nil"/>
                  </w:tcBorders>
                  <w:vAlign w:val="center"/>
                </w:tcPr>
                <w:p>
                  <w:pPr>
                    <w:pStyle w:val="47"/>
                    <w:jc w:val="left"/>
                    <w:rPr>
                      <w:color w:val="auto"/>
                    </w:rPr>
                  </w:pPr>
                  <w:r>
                    <w:rPr>
                      <w:rFonts w:hint="eastAsia"/>
                      <w:color w:val="auto"/>
                    </w:rPr>
                    <w:t>热干化可采用直接加热、间接加热、直接和间接联合加热三种方式。</w:t>
                  </w:r>
                </w:p>
              </w:tc>
              <w:tc>
                <w:tcPr>
                  <w:tcW w:w="1882" w:type="pct"/>
                  <w:tcBorders>
                    <w:tl2br w:val="nil"/>
                    <w:tr2bl w:val="nil"/>
                  </w:tcBorders>
                  <w:vAlign w:val="center"/>
                </w:tcPr>
                <w:p>
                  <w:pPr>
                    <w:pStyle w:val="47"/>
                    <w:rPr>
                      <w:color w:val="auto"/>
                    </w:rPr>
                  </w:pPr>
                  <w:r>
                    <w:rPr>
                      <w:rFonts w:hint="eastAsia"/>
                      <w:color w:val="auto"/>
                    </w:rPr>
                    <w:t>本项目污泥干化过程采用间接加热方式。</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2</w:t>
                  </w:r>
                </w:p>
              </w:tc>
              <w:tc>
                <w:tcPr>
                  <w:tcW w:w="2448" w:type="pct"/>
                  <w:tcBorders>
                    <w:tl2br w:val="nil"/>
                    <w:tr2bl w:val="nil"/>
                  </w:tcBorders>
                  <w:vAlign w:val="center"/>
                </w:tcPr>
                <w:p>
                  <w:pPr>
                    <w:pStyle w:val="47"/>
                    <w:jc w:val="left"/>
                    <w:rPr>
                      <w:color w:val="auto"/>
                    </w:rPr>
                  </w:pPr>
                  <w:r>
                    <w:rPr>
                      <w:rFonts w:hint="eastAsia"/>
                      <w:color w:val="auto"/>
                    </w:rPr>
                    <w:t>热干化的热源应充分利用污泥自身的热量和其他设施的余热，不宜采用优质一次能源作为主要干化热源。</w:t>
                  </w:r>
                </w:p>
              </w:tc>
              <w:tc>
                <w:tcPr>
                  <w:tcW w:w="1882" w:type="pct"/>
                  <w:tcBorders>
                    <w:tl2br w:val="nil"/>
                    <w:tr2bl w:val="nil"/>
                  </w:tcBorders>
                  <w:vAlign w:val="center"/>
                </w:tcPr>
                <w:p>
                  <w:pPr>
                    <w:pStyle w:val="47"/>
                    <w:rPr>
                      <w:color w:val="auto"/>
                    </w:rPr>
                  </w:pPr>
                  <w:r>
                    <w:rPr>
                      <w:rFonts w:hint="eastAsia"/>
                      <w:color w:val="auto"/>
                    </w:rPr>
                    <w:t>本项目污泥干化过程热源采用水蒸汽冷凝潜热，未采用一次能源。</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3</w:t>
                  </w:r>
                </w:p>
              </w:tc>
              <w:tc>
                <w:tcPr>
                  <w:tcW w:w="2448" w:type="pct"/>
                  <w:tcBorders>
                    <w:tl2br w:val="nil"/>
                    <w:tr2bl w:val="nil"/>
                  </w:tcBorders>
                  <w:vAlign w:val="center"/>
                </w:tcPr>
                <w:p>
                  <w:pPr>
                    <w:pStyle w:val="47"/>
                    <w:jc w:val="left"/>
                    <w:rPr>
                      <w:color w:val="auto"/>
                    </w:rPr>
                  </w:pPr>
                  <w:r>
                    <w:rPr>
                      <w:rFonts w:hint="eastAsia"/>
                      <w:color w:val="auto"/>
                    </w:rPr>
                    <w:t>热干化系统产泥的含固率宜在60%以上。</w:t>
                  </w:r>
                </w:p>
              </w:tc>
              <w:tc>
                <w:tcPr>
                  <w:tcW w:w="1882" w:type="pct"/>
                  <w:tcBorders>
                    <w:tl2br w:val="nil"/>
                    <w:tr2bl w:val="nil"/>
                  </w:tcBorders>
                  <w:vAlign w:val="center"/>
                </w:tcPr>
                <w:p>
                  <w:pPr>
                    <w:pStyle w:val="47"/>
                    <w:rPr>
                      <w:color w:val="auto"/>
                    </w:rPr>
                  </w:pPr>
                  <w:r>
                    <w:rPr>
                      <w:rFonts w:hint="eastAsia"/>
                      <w:color w:val="auto"/>
                      <w:lang w:eastAsia="zh-CN"/>
                    </w:rPr>
                    <w:t>本项目经过干化后的污泥含水率</w:t>
                  </w:r>
                  <w:r>
                    <w:rPr>
                      <w:rFonts w:hint="eastAsia"/>
                      <w:color w:val="auto"/>
                      <w:lang w:val="en-US" w:eastAsia="zh-CN"/>
                    </w:rPr>
                    <w:t>20%左右，因此</w:t>
                  </w:r>
                  <w:r>
                    <w:rPr>
                      <w:rFonts w:hint="eastAsia"/>
                      <w:color w:val="auto"/>
                    </w:rPr>
                    <w:t>干化污泥含固率在80%左右。</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4</w:t>
                  </w:r>
                </w:p>
              </w:tc>
              <w:tc>
                <w:tcPr>
                  <w:tcW w:w="2448" w:type="pct"/>
                  <w:tcBorders>
                    <w:tl2br w:val="nil"/>
                    <w:tr2bl w:val="nil"/>
                  </w:tcBorders>
                  <w:vAlign w:val="center"/>
                </w:tcPr>
                <w:p>
                  <w:pPr>
                    <w:pStyle w:val="47"/>
                    <w:jc w:val="left"/>
                    <w:rPr>
                      <w:color w:val="auto"/>
                    </w:rPr>
                  </w:pPr>
                  <w:r>
                    <w:rPr>
                      <w:rFonts w:hint="eastAsia"/>
                      <w:color w:val="auto"/>
                    </w:rPr>
                    <w:t>热干化污泥在利用前应保持干燥。</w:t>
                  </w:r>
                </w:p>
              </w:tc>
              <w:tc>
                <w:tcPr>
                  <w:tcW w:w="1882" w:type="pct"/>
                  <w:tcBorders>
                    <w:tl2br w:val="nil"/>
                    <w:tr2bl w:val="nil"/>
                  </w:tcBorders>
                  <w:vAlign w:val="center"/>
                </w:tcPr>
                <w:p>
                  <w:pPr>
                    <w:pStyle w:val="47"/>
                    <w:rPr>
                      <w:color w:val="auto"/>
                    </w:rPr>
                  </w:pPr>
                  <w:r>
                    <w:rPr>
                      <w:rFonts w:hint="eastAsia"/>
                      <w:color w:val="auto"/>
                    </w:rPr>
                    <w:t>本项目干化污泥在外运前在干化仓内储存，可保持干燥。</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5000" w:type="pct"/>
                  <w:gridSpan w:val="4"/>
                  <w:tcBorders>
                    <w:tl2br w:val="nil"/>
                    <w:tr2bl w:val="nil"/>
                  </w:tcBorders>
                  <w:vAlign w:val="center"/>
                </w:tcPr>
                <w:p>
                  <w:pPr>
                    <w:pStyle w:val="47"/>
                    <w:rPr>
                      <w:color w:val="auto"/>
                    </w:rPr>
                  </w:pPr>
                  <w:r>
                    <w:rPr>
                      <w:rFonts w:hint="eastAsia"/>
                      <w:color w:val="auto"/>
                    </w:rPr>
                    <w:t>《城镇污水处理厂污泥处理处置技术指南（试行）》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1</w:t>
                  </w:r>
                </w:p>
              </w:tc>
              <w:tc>
                <w:tcPr>
                  <w:tcW w:w="2448" w:type="pct"/>
                  <w:tcBorders>
                    <w:tl2br w:val="nil"/>
                    <w:tr2bl w:val="nil"/>
                  </w:tcBorders>
                  <w:vAlign w:val="center"/>
                </w:tcPr>
                <w:p>
                  <w:pPr>
                    <w:pStyle w:val="47"/>
                    <w:rPr>
                      <w:color w:val="auto"/>
                    </w:rPr>
                  </w:pPr>
                  <w:r>
                    <w:rPr>
                      <w:rFonts w:hint="eastAsia"/>
                      <w:color w:val="auto"/>
                    </w:rPr>
                    <w:t>应根据处置的需要和实际条件选择干化的类型和工艺技术。热干化工艺应与余热利用相结合，不宜单独设置热干化工艺。可充分利用污泥厌氧消化处理过程中产生的沼气热能、垃圾和污泥焚烧余热、热电厂余热或其他余热干化污泥</w:t>
                  </w:r>
                </w:p>
              </w:tc>
              <w:tc>
                <w:tcPr>
                  <w:tcW w:w="1882" w:type="pct"/>
                  <w:tcBorders>
                    <w:tl2br w:val="nil"/>
                    <w:tr2bl w:val="nil"/>
                  </w:tcBorders>
                  <w:vAlign w:val="center"/>
                </w:tcPr>
                <w:p>
                  <w:pPr>
                    <w:pStyle w:val="47"/>
                    <w:rPr>
                      <w:color w:val="auto"/>
                    </w:rPr>
                  </w:pPr>
                  <w:r>
                    <w:rPr>
                      <w:rFonts w:hint="eastAsia"/>
                      <w:color w:val="auto"/>
                    </w:rPr>
                    <w:t>本项目污泥干化过程热源采用水蒸汽冷凝潜热，未采用一次能源。</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2</w:t>
                  </w:r>
                </w:p>
              </w:tc>
              <w:tc>
                <w:tcPr>
                  <w:tcW w:w="2448" w:type="pct"/>
                  <w:tcBorders>
                    <w:tl2br w:val="nil"/>
                    <w:tr2bl w:val="nil"/>
                  </w:tcBorders>
                  <w:vAlign w:val="center"/>
                </w:tcPr>
                <w:p>
                  <w:pPr>
                    <w:pStyle w:val="47"/>
                    <w:rPr>
                      <w:color w:val="auto"/>
                    </w:rPr>
                  </w:pPr>
                  <w:r>
                    <w:rPr>
                      <w:rFonts w:hint="eastAsia"/>
                      <w:color w:val="auto"/>
                    </w:rPr>
                    <w:t>根据热量传递方式的不同，污泥干化设备分为直接加热和间接加热两种方式。考虑到系统的安全性和防止二次污染，推荐采用间接加热的方式。</w:t>
                  </w:r>
                </w:p>
              </w:tc>
              <w:tc>
                <w:tcPr>
                  <w:tcW w:w="1882" w:type="pct"/>
                  <w:tcBorders>
                    <w:tl2br w:val="nil"/>
                    <w:tr2bl w:val="nil"/>
                  </w:tcBorders>
                  <w:vAlign w:val="center"/>
                </w:tcPr>
                <w:p>
                  <w:pPr>
                    <w:pStyle w:val="47"/>
                    <w:rPr>
                      <w:color w:val="auto"/>
                    </w:rPr>
                  </w:pPr>
                  <w:r>
                    <w:rPr>
                      <w:rFonts w:hint="eastAsia"/>
                      <w:color w:val="auto"/>
                    </w:rPr>
                    <w:t>本项目污泥干化过程采用间接加热方式。</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67" w:hRule="atLeast"/>
              </w:trPr>
              <w:tc>
                <w:tcPr>
                  <w:tcW w:w="265" w:type="pct"/>
                  <w:tcBorders>
                    <w:tl2br w:val="nil"/>
                    <w:tr2bl w:val="nil"/>
                  </w:tcBorders>
                  <w:vAlign w:val="center"/>
                </w:tcPr>
                <w:p>
                  <w:pPr>
                    <w:pStyle w:val="47"/>
                    <w:rPr>
                      <w:color w:val="auto"/>
                    </w:rPr>
                  </w:pPr>
                  <w:r>
                    <w:rPr>
                      <w:rFonts w:hint="eastAsia"/>
                      <w:color w:val="auto"/>
                    </w:rPr>
                    <w:t>3</w:t>
                  </w:r>
                </w:p>
              </w:tc>
              <w:tc>
                <w:tcPr>
                  <w:tcW w:w="2448" w:type="pct"/>
                  <w:tcBorders>
                    <w:tl2br w:val="nil"/>
                    <w:tr2bl w:val="nil"/>
                  </w:tcBorders>
                  <w:vAlign w:val="center"/>
                </w:tcPr>
                <w:p>
                  <w:pPr>
                    <w:pStyle w:val="47"/>
                    <w:rPr>
                      <w:color w:val="auto"/>
                    </w:rPr>
                  </w:pPr>
                  <w:r>
                    <w:rPr>
                      <w:rFonts w:hint="eastAsia"/>
                      <w:color w:val="auto"/>
                    </w:rPr>
                    <w:t>目前应用较多的污泥干化工艺设备包括流化床干化、带式干化、桨叶式干化、卧式转盘式干化、立式圆盘式干化和喷雾干化等六种工艺设备。干化工艺和设备应综合考虑技术成熟性和投资运行成本，并结合不同污泥处理处置项目的要求进行选择。</w:t>
                  </w:r>
                </w:p>
              </w:tc>
              <w:tc>
                <w:tcPr>
                  <w:tcW w:w="1882" w:type="pct"/>
                  <w:tcBorders>
                    <w:tl2br w:val="nil"/>
                    <w:tr2bl w:val="nil"/>
                  </w:tcBorders>
                  <w:vAlign w:val="center"/>
                </w:tcPr>
                <w:p>
                  <w:pPr>
                    <w:pStyle w:val="47"/>
                    <w:rPr>
                      <w:color w:val="auto"/>
                    </w:rPr>
                  </w:pPr>
                  <w:r>
                    <w:rPr>
                      <w:rFonts w:hint="eastAsia"/>
                      <w:color w:val="auto"/>
                    </w:rPr>
                    <w:t>本项目污泥干化工艺设备采用低温带式干化。</w:t>
                  </w:r>
                </w:p>
              </w:tc>
              <w:tc>
                <w:tcPr>
                  <w:tcW w:w="403" w:type="pct"/>
                  <w:tcBorders>
                    <w:tl2br w:val="nil"/>
                    <w:tr2bl w:val="nil"/>
                  </w:tcBorders>
                  <w:vAlign w:val="center"/>
                </w:tcPr>
                <w:p>
                  <w:pPr>
                    <w:pStyle w:val="47"/>
                    <w:rPr>
                      <w:color w:val="auto"/>
                    </w:rPr>
                  </w:pPr>
                  <w:r>
                    <w:rPr>
                      <w:rFonts w:hint="eastAsia"/>
                      <w:color w:val="auto"/>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trPr>
              <w:tc>
                <w:tcPr>
                  <w:tcW w:w="265" w:type="pct"/>
                  <w:tcBorders>
                    <w:tl2br w:val="nil"/>
                    <w:tr2bl w:val="nil"/>
                  </w:tcBorders>
                  <w:vAlign w:val="center"/>
                </w:tcPr>
                <w:p>
                  <w:pPr>
                    <w:pStyle w:val="47"/>
                    <w:rPr>
                      <w:color w:val="auto"/>
                    </w:rPr>
                  </w:pPr>
                  <w:r>
                    <w:rPr>
                      <w:rFonts w:hint="eastAsia"/>
                      <w:color w:val="auto"/>
                    </w:rPr>
                    <w:t>4</w:t>
                  </w:r>
                </w:p>
              </w:tc>
              <w:tc>
                <w:tcPr>
                  <w:tcW w:w="2448" w:type="pct"/>
                  <w:tcBorders>
                    <w:tl2br w:val="nil"/>
                    <w:tr2bl w:val="nil"/>
                  </w:tcBorders>
                  <w:vAlign w:val="center"/>
                </w:tcPr>
                <w:p>
                  <w:pPr>
                    <w:pStyle w:val="47"/>
                    <w:rPr>
                      <w:color w:val="auto"/>
                    </w:rPr>
                  </w:pPr>
                  <w:r>
                    <w:rPr>
                      <w:rFonts w:hint="eastAsia"/>
                      <w:color w:val="auto"/>
                    </w:rPr>
                    <w:t>污泥干化后的尾气包括水蒸汽和不可凝气体（臭气），需首先进行分离。水蒸汽通过冷凝装置冷凝后处理，不可凝气体（臭气）外排。干化尾气冷凝装置可采用喷淋塔或冷凝器。</w:t>
                  </w:r>
                </w:p>
              </w:tc>
              <w:tc>
                <w:tcPr>
                  <w:tcW w:w="1882" w:type="pct"/>
                  <w:tcBorders>
                    <w:tl2br w:val="nil"/>
                    <w:tr2bl w:val="nil"/>
                  </w:tcBorders>
                  <w:vAlign w:val="center"/>
                </w:tcPr>
                <w:p>
                  <w:pPr>
                    <w:pStyle w:val="47"/>
                    <w:rPr>
                      <w:color w:val="auto"/>
                    </w:rPr>
                  </w:pPr>
                  <w:r>
                    <w:rPr>
                      <w:rFonts w:hint="eastAsia"/>
                      <w:color w:val="auto"/>
                    </w:rPr>
                    <w:t>本项目污泥干化产生的湿热空气经除湿热泵冷凝后，不可凝气体与干燥空气回用于干化系统，干化机产生的恶臭气体经密封间收集后引入1套生物除臭装置处理后排放。</w:t>
                  </w:r>
                </w:p>
              </w:tc>
              <w:tc>
                <w:tcPr>
                  <w:tcW w:w="403" w:type="pct"/>
                  <w:tcBorders>
                    <w:tl2br w:val="nil"/>
                    <w:tr2bl w:val="nil"/>
                  </w:tcBorders>
                  <w:vAlign w:val="center"/>
                </w:tcPr>
                <w:p>
                  <w:pPr>
                    <w:pStyle w:val="47"/>
                    <w:rPr>
                      <w:color w:val="auto"/>
                    </w:rPr>
                  </w:pPr>
                  <w:r>
                    <w:rPr>
                      <w:rFonts w:hint="eastAsia"/>
                      <w:color w:val="auto"/>
                    </w:rPr>
                    <w:t>符合</w:t>
                  </w:r>
                </w:p>
              </w:tc>
            </w:tr>
          </w:tbl>
          <w:p>
            <w:pPr>
              <w:pStyle w:val="52"/>
              <w:ind w:firstLine="420"/>
              <w:rPr>
                <w:color w:val="auto"/>
              </w:rPr>
            </w:pPr>
            <w:r>
              <w:rPr>
                <w:rFonts w:hint="eastAsia"/>
                <w:color w:val="auto"/>
              </w:rPr>
              <w:t>由上表分析可知，本项目符合城镇污水处理厂污泥处理处置相关规范的技术要求。</w:t>
            </w:r>
          </w:p>
          <w:p>
            <w:pPr>
              <w:pStyle w:val="18"/>
              <w:rPr>
                <w:color w:val="auto"/>
              </w:rPr>
            </w:pPr>
          </w:p>
          <w:p>
            <w:pPr>
              <w:rPr>
                <w:color w:val="auto"/>
              </w:rPr>
            </w:pPr>
          </w:p>
          <w:p>
            <w:pPr>
              <w:rPr>
                <w:color w:val="auto"/>
              </w:rPr>
            </w:pPr>
          </w:p>
        </w:tc>
      </w:tr>
    </w:tbl>
    <w:p>
      <w:pPr>
        <w:spacing w:line="360" w:lineRule="auto"/>
        <w:outlineLvl w:val="0"/>
        <w:rPr>
          <w:rFonts w:eastAsia="黑体"/>
          <w:color w:val="auto"/>
          <w:sz w:val="30"/>
        </w:rPr>
        <w:sectPr>
          <w:footerReference r:id="rId5" w:type="default"/>
          <w:pgSz w:w="11906" w:h="16838"/>
          <w:pgMar w:top="1701" w:right="1531" w:bottom="1701" w:left="1531" w:header="851" w:footer="1077" w:gutter="0"/>
          <w:pgNumType w:start="1"/>
          <w:cols w:space="720" w:num="1"/>
          <w:docGrid w:linePitch="312" w:charSpace="0"/>
        </w:sectPr>
      </w:pPr>
    </w:p>
    <w:p>
      <w:pPr>
        <w:pStyle w:val="26"/>
        <w:numPr>
          <w:ilvl w:val="0"/>
          <w:numId w:val="3"/>
        </w:numPr>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建设项目工程分析</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625"/>
        <w:gridCol w:w="8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625" w:type="dxa"/>
            <w:vAlign w:val="center"/>
          </w:tcPr>
          <w:p>
            <w:pPr>
              <w:pStyle w:val="26"/>
              <w:adjustRightInd w:val="0"/>
              <w:snapToGrid w:val="0"/>
              <w:spacing w:before="0" w:beforeAutospacing="0" w:after="0" w:afterAutospacing="0"/>
              <w:jc w:val="center"/>
              <w:rPr>
                <w:rFonts w:cs="宋体"/>
                <w:color w:val="auto"/>
                <w:sz w:val="21"/>
                <w:szCs w:val="21"/>
              </w:rPr>
            </w:pPr>
            <w:r>
              <w:rPr>
                <w:rFonts w:hint="eastAsia" w:cs="宋体"/>
                <w:color w:val="auto"/>
                <w:sz w:val="21"/>
                <w:szCs w:val="21"/>
              </w:rPr>
              <w:t>建设内容</w:t>
            </w:r>
          </w:p>
        </w:tc>
        <w:tc>
          <w:tcPr>
            <w:tcW w:w="8220" w:type="dxa"/>
          </w:tcPr>
          <w:p>
            <w:pPr>
              <w:pStyle w:val="52"/>
              <w:ind w:firstLine="422"/>
              <w:rPr>
                <w:b/>
                <w:bCs/>
                <w:color w:val="auto"/>
              </w:rPr>
            </w:pPr>
            <w:r>
              <w:rPr>
                <w:rFonts w:hint="eastAsia"/>
                <w:b/>
                <w:bCs/>
                <w:color w:val="auto"/>
              </w:rPr>
              <w:t>1</w:t>
            </w:r>
            <w:r>
              <w:rPr>
                <w:b/>
                <w:bCs/>
                <w:color w:val="auto"/>
              </w:rPr>
              <w:t>、项目</w:t>
            </w:r>
            <w:r>
              <w:rPr>
                <w:rFonts w:hint="eastAsia"/>
                <w:b/>
                <w:bCs/>
                <w:color w:val="auto"/>
              </w:rPr>
              <w:t>由来</w:t>
            </w:r>
          </w:p>
          <w:p>
            <w:pPr>
              <w:pStyle w:val="52"/>
              <w:ind w:firstLine="420"/>
              <w:rPr>
                <w:rFonts w:hint="eastAsia" w:eastAsia="宋体"/>
                <w:color w:val="auto"/>
                <w:lang w:eastAsia="zh-CN"/>
              </w:rPr>
            </w:pPr>
            <w:r>
              <w:rPr>
                <w:rFonts w:hint="eastAsia"/>
                <w:color w:val="auto"/>
              </w:rPr>
              <w:t>唐山海港开发区水务有限公司</w:t>
            </w:r>
            <w:r>
              <w:rPr>
                <w:rFonts w:hint="eastAsia"/>
                <w:color w:val="auto"/>
                <w:lang w:eastAsia="zh-CN"/>
              </w:rPr>
              <w:t>（</w:t>
            </w:r>
            <w:r>
              <w:rPr>
                <w:rFonts w:hint="eastAsia"/>
                <w:color w:val="auto"/>
              </w:rPr>
              <w:t>以下简称“水务公司”</w:t>
            </w:r>
            <w:r>
              <w:rPr>
                <w:rFonts w:hint="eastAsia"/>
                <w:color w:val="auto"/>
                <w:lang w:eastAsia="zh-CN"/>
              </w:rPr>
              <w:t>）、唐山海港区城市公共事业运营管理有限公司（以下简称“运营管理公司”）为两个独立法人的有限责任公司，不属于同一集团，水务公司投资</w:t>
            </w:r>
            <w:r>
              <w:rPr>
                <w:rFonts w:hint="eastAsia"/>
                <w:color w:val="auto"/>
              </w:rPr>
              <w:t>建设的</w:t>
            </w:r>
            <w:r>
              <w:rPr>
                <w:rFonts w:hint="eastAsia"/>
                <w:color w:val="auto"/>
                <w:lang w:eastAsia="zh-CN"/>
              </w:rPr>
              <w:t>“</w:t>
            </w:r>
            <w:r>
              <w:rPr>
                <w:rFonts w:hint="eastAsia"/>
                <w:color w:val="auto"/>
              </w:rPr>
              <w:t>海港开发区污水处理厂</w:t>
            </w:r>
            <w:r>
              <w:rPr>
                <w:rFonts w:hint="eastAsia"/>
                <w:color w:val="auto"/>
                <w:lang w:eastAsia="zh-CN"/>
              </w:rPr>
              <w:t>”用地归属权为“</w:t>
            </w:r>
            <w:r>
              <w:rPr>
                <w:color w:val="auto"/>
              </w:rPr>
              <w:t>唐山海港区城市公共事业运营管理有限公司</w:t>
            </w:r>
            <w:r>
              <w:rPr>
                <w:rFonts w:hint="eastAsia"/>
                <w:color w:val="auto"/>
                <w:lang w:eastAsia="zh-CN"/>
              </w:rPr>
              <w:t>”。</w:t>
            </w:r>
          </w:p>
          <w:p>
            <w:pPr>
              <w:pStyle w:val="52"/>
              <w:ind w:firstLine="420"/>
              <w:rPr>
                <w:color w:val="auto"/>
              </w:rPr>
            </w:pPr>
            <w:r>
              <w:rPr>
                <w:rFonts w:hint="eastAsia"/>
                <w:color w:val="auto"/>
              </w:rPr>
              <w:t>海港开发区污水处理厂主要用于处理开发区内市政生活污水和工业废水，污水处理过程产生的污泥经压滤脱水处理后外运焚烧，</w:t>
            </w:r>
            <w:r>
              <w:rPr>
                <w:color w:val="auto"/>
              </w:rPr>
              <w:t>污泥的直接焚烧是将高湿污泥在辅助燃料作为热源的情况下直接在焚烧炉内焚烧。由于污泥的含水量大、热值低，只有加入辅助燃料的情况下，污泥才能燃烧，耗费大量能源。由于污泥含水量大，焚烧后的尾气量也比较大，后续尾气处理需要庞大的设备，操作控制难度大，相应造成后续喷淋塔、除雾塔等设备处理量大大增加，同时使设备投资和系统运行费用大大提高。为了降低污泥处理运行费用和提高污泥焚烧效率，将污泥的直接焚烧改造为污泥干化后焚烧，因此需要配套污泥干化设备系统。</w:t>
            </w:r>
          </w:p>
          <w:p>
            <w:pPr>
              <w:pStyle w:val="52"/>
              <w:ind w:firstLine="420"/>
              <w:rPr>
                <w:color w:val="auto"/>
              </w:rPr>
            </w:pPr>
            <w:r>
              <w:rPr>
                <w:color w:val="auto"/>
              </w:rPr>
              <w:t>为</w:t>
            </w:r>
            <w:r>
              <w:rPr>
                <w:rFonts w:hint="eastAsia"/>
                <w:color w:val="auto"/>
              </w:rPr>
              <w:t>降低污泥含水率，实现污泥减量化</w:t>
            </w:r>
            <w:r>
              <w:rPr>
                <w:color w:val="auto"/>
              </w:rPr>
              <w:t>，唐山海港区城市公共事业运营管理有限公司</w:t>
            </w:r>
            <w:r>
              <w:rPr>
                <w:rFonts w:hint="eastAsia"/>
                <w:color w:val="auto"/>
              </w:rPr>
              <w:t>拟投资1800万元建设“唐山海港开发区污水处理厂污泥减量化工程”，对</w:t>
            </w:r>
            <w:r>
              <w:rPr>
                <w:color w:val="auto"/>
              </w:rPr>
              <w:t>唐山海港开发区水务有限公司</w:t>
            </w:r>
            <w:r>
              <w:rPr>
                <w:rFonts w:hint="eastAsia"/>
                <w:color w:val="auto"/>
              </w:rPr>
              <w:t>脱水处理后的污泥进行干化处理。本项目于2023年6月28日取得了唐山海港经济开发区行政审批局出具的“关于唐山海港开发区污水处理厂污泥减量化工程核准的批复”（核准文号：海审批投资核字〔2023〕8号）。</w:t>
            </w:r>
          </w:p>
          <w:p>
            <w:pPr>
              <w:pStyle w:val="52"/>
              <w:ind w:firstLine="420"/>
              <w:rPr>
                <w:color w:val="auto"/>
              </w:rPr>
            </w:pPr>
            <w:r>
              <w:rPr>
                <w:rFonts w:hint="eastAsia"/>
                <w:color w:val="auto"/>
              </w:rPr>
              <w:t>根据2022年青岛斯坦德衡立环境技术研究院有限公司出具的《唐山海港开发区水务有限公司污泥危险特性鉴别报告》（报告编号：G37220510066），报告结论为“在上游纳管企业的生产工艺、废水处理工艺及唐山海港水务污水处理工艺不发生重大变更并且稳定达标运行的情况下，唐山海港水务所产生的污泥也不具有危险特性，可按照一般固体废物进行管理”。</w:t>
            </w:r>
          </w:p>
          <w:p>
            <w:pPr>
              <w:pStyle w:val="52"/>
              <w:ind w:firstLine="420"/>
              <w:rPr>
                <w:color w:val="auto"/>
              </w:rPr>
            </w:pPr>
            <w:r>
              <w:rPr>
                <w:color w:val="auto"/>
              </w:rPr>
              <w:t>依据《中华人民共和国环境保护法》、《中华人民共和国环境影响评价法》、《建设项目环境保护管理条例》等有关法律、法规的要求，本项目应进行环境影响评价。依据《建设项目环境影响评价分类管理名录》（</w:t>
            </w:r>
            <w:r>
              <w:rPr>
                <w:rFonts w:hint="eastAsia"/>
                <w:color w:val="auto"/>
              </w:rPr>
              <w:t>2021</w:t>
            </w:r>
            <w:r>
              <w:rPr>
                <w:color w:val="auto"/>
              </w:rPr>
              <w:t>版），本项目属于</w:t>
            </w:r>
            <w:r>
              <w:rPr>
                <w:rFonts w:hint="eastAsia"/>
                <w:color w:val="auto"/>
              </w:rPr>
              <w:t>“四十七、生态保护和环境治理业</w:t>
            </w:r>
            <w:r>
              <w:rPr>
                <w:color w:val="auto"/>
              </w:rPr>
              <w:t>——</w:t>
            </w:r>
            <w:r>
              <w:rPr>
                <w:rFonts w:hint="eastAsia"/>
                <w:color w:val="auto"/>
              </w:rPr>
              <w:t>103一般工业固体废物（含污水处理污泥）、建筑施工废弃物处置及综合利用——其他”类别</w:t>
            </w:r>
            <w:r>
              <w:rPr>
                <w:color w:val="auto"/>
              </w:rPr>
              <w:t>，应编制报告表。</w:t>
            </w:r>
            <w:r>
              <w:rPr>
                <w:rFonts w:hint="eastAsia"/>
                <w:color w:val="auto"/>
              </w:rPr>
              <w:t>唐山海港区城市公共事业运营管理有限公司</w:t>
            </w:r>
            <w:r>
              <w:rPr>
                <w:color w:val="auto"/>
              </w:rPr>
              <w:t>委托</w:t>
            </w:r>
            <w:r>
              <w:rPr>
                <w:rFonts w:hint="eastAsia"/>
                <w:color w:val="auto"/>
              </w:rPr>
              <w:t>我公司</w:t>
            </w:r>
            <w:r>
              <w:rPr>
                <w:color w:val="auto"/>
              </w:rPr>
              <w:t>承担本项目的环境影响评价工作。我单位接受委托后，组织人员进行了详细的现场踏勘和资料收集，在此基础上编制完成了本项目的环境影响报告表。</w:t>
            </w:r>
          </w:p>
          <w:p>
            <w:pPr>
              <w:pStyle w:val="52"/>
              <w:ind w:firstLine="422"/>
              <w:rPr>
                <w:b/>
                <w:bCs/>
                <w:color w:val="auto"/>
              </w:rPr>
            </w:pPr>
            <w:r>
              <w:rPr>
                <w:rFonts w:hint="eastAsia"/>
                <w:b/>
                <w:bCs/>
                <w:color w:val="auto"/>
              </w:rPr>
              <w:t>2、相关工程介绍</w:t>
            </w:r>
          </w:p>
          <w:p>
            <w:pPr>
              <w:pStyle w:val="52"/>
              <w:ind w:firstLine="420"/>
              <w:rPr>
                <w:color w:val="auto"/>
              </w:rPr>
            </w:pPr>
            <w:r>
              <w:rPr>
                <w:rFonts w:hint="eastAsia"/>
                <w:color w:val="auto"/>
              </w:rPr>
              <w:t>本项目污泥来源主要为海港开发区污水处理厂经机械脱水处理后的脱水污泥，本项目建成前，脱水污泥相关情况如下：</w:t>
            </w:r>
          </w:p>
          <w:p>
            <w:pPr>
              <w:pStyle w:val="52"/>
              <w:ind w:firstLine="420"/>
              <w:rPr>
                <w:color w:val="auto"/>
              </w:rPr>
            </w:pPr>
            <w:r>
              <w:rPr>
                <w:rFonts w:hint="eastAsia"/>
                <w:color w:val="auto"/>
              </w:rPr>
              <w:t>（1）脱水设备：板框压滤机</w:t>
            </w:r>
          </w:p>
          <w:p>
            <w:pPr>
              <w:pStyle w:val="52"/>
              <w:ind w:firstLine="420"/>
              <w:rPr>
                <w:color w:val="auto"/>
              </w:rPr>
            </w:pPr>
            <w:r>
              <w:rPr>
                <w:rFonts w:hint="eastAsia"/>
                <w:color w:val="auto"/>
              </w:rPr>
              <w:t>（2）脱水污泥相关指标：含水率70%，产生量7300t/a、</w:t>
            </w:r>
          </w:p>
          <w:p>
            <w:pPr>
              <w:pStyle w:val="52"/>
              <w:ind w:firstLine="420"/>
              <w:rPr>
                <w:color w:val="auto"/>
              </w:rPr>
            </w:pPr>
            <w:r>
              <w:rPr>
                <w:rFonts w:hint="eastAsia"/>
                <w:color w:val="auto"/>
              </w:rPr>
              <w:t>（3）污泥脱水处理工序</w:t>
            </w:r>
          </w:p>
          <w:p>
            <w:pPr>
              <w:pStyle w:val="52"/>
              <w:ind w:firstLine="420"/>
              <w:rPr>
                <w:color w:val="auto"/>
              </w:rPr>
            </w:pPr>
            <w:r>
              <w:rPr>
                <w:rFonts w:hint="eastAsia"/>
                <w:color w:val="auto"/>
              </w:rPr>
              <w:t>污泥经过污泥浓缩池、污泥调理池进行增稠处理后，浓缩时间19.9h, 再经板框压滤机进行机械浓缩处理，处理后污泥由板框压滤机进一步脱水处理。脱水污泥在海港污水处理厂污泥暂存间暂存，暂存周期为1天。</w:t>
            </w:r>
          </w:p>
          <w:p>
            <w:pPr>
              <w:pStyle w:val="52"/>
              <w:ind w:firstLine="420"/>
              <w:rPr>
                <w:color w:val="auto"/>
              </w:rPr>
            </w:pPr>
            <w:r>
              <w:rPr>
                <w:rFonts w:hint="eastAsia"/>
                <w:color w:val="auto"/>
              </w:rPr>
              <w:t>（4）处置方式</w:t>
            </w:r>
          </w:p>
          <w:p>
            <w:pPr>
              <w:pStyle w:val="52"/>
              <w:ind w:firstLine="420"/>
              <w:rPr>
                <w:color w:val="auto"/>
              </w:rPr>
            </w:pPr>
            <w:r>
              <w:rPr>
                <w:rFonts w:hint="eastAsia"/>
                <w:color w:val="auto"/>
              </w:rPr>
              <w:t>由唐山耀东水泥有限公司作为水泥原料综合利用、由唐山冀昆再生资源有限公司作为制砖材料综合利用。</w:t>
            </w:r>
          </w:p>
          <w:p>
            <w:pPr>
              <w:pStyle w:val="52"/>
              <w:ind w:firstLine="422"/>
              <w:rPr>
                <w:b/>
                <w:bCs/>
                <w:color w:val="auto"/>
              </w:rPr>
            </w:pPr>
            <w:r>
              <w:rPr>
                <w:rFonts w:hint="eastAsia"/>
                <w:b/>
                <w:bCs/>
                <w:color w:val="auto"/>
              </w:rPr>
              <w:t>3</w:t>
            </w:r>
            <w:r>
              <w:rPr>
                <w:b/>
                <w:bCs/>
                <w:color w:val="auto"/>
              </w:rPr>
              <w:t>、</w:t>
            </w:r>
            <w:r>
              <w:rPr>
                <w:rFonts w:hint="eastAsia"/>
                <w:b/>
                <w:bCs/>
                <w:color w:val="auto"/>
              </w:rPr>
              <w:t>本项目</w:t>
            </w:r>
            <w:r>
              <w:rPr>
                <w:b/>
                <w:bCs/>
                <w:color w:val="auto"/>
              </w:rPr>
              <w:t>概况</w:t>
            </w:r>
          </w:p>
          <w:p>
            <w:pPr>
              <w:pStyle w:val="52"/>
              <w:ind w:firstLine="420"/>
              <w:rPr>
                <w:color w:val="auto"/>
              </w:rPr>
            </w:pPr>
            <w:r>
              <w:rPr>
                <w:color w:val="auto"/>
              </w:rPr>
              <w:t>（1）项目名称：唐山海港开发区污水处理厂污泥减量化工程</w:t>
            </w:r>
          </w:p>
          <w:p>
            <w:pPr>
              <w:pStyle w:val="52"/>
              <w:ind w:firstLine="420"/>
              <w:rPr>
                <w:color w:val="auto"/>
              </w:rPr>
            </w:pPr>
            <w:r>
              <w:rPr>
                <w:color w:val="auto"/>
              </w:rPr>
              <w:t>（2）建设单位：</w:t>
            </w:r>
            <w:r>
              <w:rPr>
                <w:rFonts w:hint="eastAsia"/>
                <w:color w:val="auto"/>
              </w:rPr>
              <w:t>唐山海港区城市公共事业运营管理有限公司</w:t>
            </w:r>
          </w:p>
          <w:p>
            <w:pPr>
              <w:pStyle w:val="52"/>
              <w:ind w:firstLine="420"/>
              <w:rPr>
                <w:color w:val="auto"/>
              </w:rPr>
            </w:pPr>
            <w:r>
              <w:rPr>
                <w:color w:val="auto"/>
              </w:rPr>
              <w:t>（3）建设性质：</w:t>
            </w:r>
            <w:r>
              <w:rPr>
                <w:rFonts w:hint="eastAsia"/>
                <w:color w:val="auto"/>
              </w:rPr>
              <w:t>新建</w:t>
            </w:r>
          </w:p>
          <w:p>
            <w:pPr>
              <w:pStyle w:val="52"/>
              <w:ind w:firstLine="420"/>
              <w:rPr>
                <w:color w:val="auto"/>
              </w:rPr>
            </w:pPr>
            <w:r>
              <w:rPr>
                <w:color w:val="auto"/>
              </w:rPr>
              <w:t>（4）工程投资：项目总投资为</w:t>
            </w:r>
            <w:r>
              <w:rPr>
                <w:rFonts w:hint="eastAsia"/>
                <w:color w:val="auto"/>
              </w:rPr>
              <w:t>1800</w:t>
            </w:r>
            <w:r>
              <w:rPr>
                <w:color w:val="auto"/>
              </w:rPr>
              <w:t>万元，其中环保投资</w:t>
            </w:r>
            <w:r>
              <w:rPr>
                <w:rFonts w:hint="eastAsia"/>
                <w:color w:val="auto"/>
              </w:rPr>
              <w:t>100</w:t>
            </w:r>
            <w:r>
              <w:rPr>
                <w:color w:val="auto"/>
              </w:rPr>
              <w:t>万元，占总投资的</w:t>
            </w:r>
            <w:r>
              <w:rPr>
                <w:rFonts w:hint="eastAsia"/>
                <w:color w:val="auto"/>
              </w:rPr>
              <w:t>5.55</w:t>
            </w:r>
            <w:r>
              <w:rPr>
                <w:color w:val="auto"/>
              </w:rPr>
              <w:t>%</w:t>
            </w:r>
          </w:p>
          <w:p>
            <w:pPr>
              <w:pStyle w:val="52"/>
              <w:ind w:firstLine="420"/>
              <w:rPr>
                <w:color w:val="auto"/>
              </w:rPr>
            </w:pPr>
            <w:r>
              <w:rPr>
                <w:color w:val="auto"/>
              </w:rPr>
              <w:t>（5）工作制度及劳动定员：</w:t>
            </w:r>
            <w:r>
              <w:rPr>
                <w:rFonts w:hint="eastAsia"/>
                <w:color w:val="auto"/>
              </w:rPr>
              <w:t>本项目</w:t>
            </w:r>
            <w:r>
              <w:rPr>
                <w:color w:val="auto"/>
              </w:rPr>
              <w:t>年工作</w:t>
            </w:r>
            <w:r>
              <w:rPr>
                <w:rFonts w:hint="eastAsia"/>
                <w:color w:val="auto"/>
              </w:rPr>
              <w:t>365</w:t>
            </w:r>
            <w:r>
              <w:rPr>
                <w:color w:val="auto"/>
              </w:rPr>
              <w:t>天，每天</w:t>
            </w:r>
            <w:r>
              <w:rPr>
                <w:rFonts w:hint="eastAsia"/>
                <w:color w:val="auto"/>
              </w:rPr>
              <w:t>3</w:t>
            </w:r>
            <w:r>
              <w:rPr>
                <w:color w:val="auto"/>
              </w:rPr>
              <w:t>班，每班8小时</w:t>
            </w:r>
            <w:r>
              <w:rPr>
                <w:rFonts w:hint="eastAsia"/>
                <w:color w:val="auto"/>
              </w:rPr>
              <w:t>，</w:t>
            </w:r>
            <w:r>
              <w:rPr>
                <w:color w:val="auto"/>
              </w:rPr>
              <w:t>劳动定员</w:t>
            </w:r>
            <w:r>
              <w:rPr>
                <w:rFonts w:hint="eastAsia"/>
                <w:color w:val="auto"/>
              </w:rPr>
              <w:t>9</w:t>
            </w:r>
            <w:r>
              <w:rPr>
                <w:color w:val="auto"/>
              </w:rPr>
              <w:t>人</w:t>
            </w:r>
            <w:r>
              <w:rPr>
                <w:rFonts w:hint="eastAsia"/>
                <w:color w:val="auto"/>
              </w:rPr>
              <w:t>。</w:t>
            </w:r>
          </w:p>
          <w:p>
            <w:pPr>
              <w:pStyle w:val="52"/>
              <w:ind w:firstLine="420"/>
              <w:rPr>
                <w:color w:val="auto"/>
              </w:rPr>
            </w:pPr>
            <w:r>
              <w:rPr>
                <w:color w:val="auto"/>
              </w:rPr>
              <w:t>（6）建设内容：</w:t>
            </w:r>
            <w:r>
              <w:rPr>
                <w:rFonts w:hint="eastAsia"/>
                <w:color w:val="auto"/>
              </w:rPr>
              <w:t>本项目拟按远期处理规模（40吨/天）新建2座污泥干化厂房，单座占地面积634.6平方米，两座总占地面积1269.2平方米；按远期处理规模（40吨/天）新建1座污泥暂存仓库以及废旧物资仓库，总占地面积669.68平方米；按近期处理规模（20吨/天）新建污泥干化工艺设备1套；同时配套建设环形道路、管线、路灯及围墙、大门等基础设施。</w:t>
            </w:r>
          </w:p>
          <w:p>
            <w:pPr>
              <w:pStyle w:val="50"/>
              <w:rPr>
                <w:color w:val="auto"/>
              </w:rPr>
            </w:pPr>
          </w:p>
          <w:p>
            <w:pPr>
              <w:pStyle w:val="50"/>
              <w:rPr>
                <w:color w:val="auto"/>
              </w:rPr>
            </w:pPr>
          </w:p>
          <w:p>
            <w:pPr>
              <w:pStyle w:val="50"/>
              <w:rPr>
                <w:color w:val="auto"/>
              </w:rPr>
            </w:pPr>
            <w:r>
              <w:rPr>
                <w:color w:val="auto"/>
              </w:rPr>
              <w:t>表</w:t>
            </w:r>
            <w:r>
              <w:rPr>
                <w:rFonts w:hint="eastAsia"/>
                <w:color w:val="auto"/>
              </w:rPr>
              <w:t>2-1  本</w:t>
            </w:r>
            <w:r>
              <w:rPr>
                <w:color w:val="auto"/>
              </w:rPr>
              <w:t>项目组成一览表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577"/>
              <w:gridCol w:w="915"/>
              <w:gridCol w:w="5670"/>
              <w:gridCol w:w="9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tcBorders>
                    <w:tl2br w:val="nil"/>
                    <w:tr2bl w:val="nil"/>
                  </w:tcBorders>
                  <w:vAlign w:val="center"/>
                </w:tcPr>
                <w:p>
                  <w:pPr>
                    <w:pStyle w:val="47"/>
                    <w:rPr>
                      <w:color w:val="auto"/>
                    </w:rPr>
                  </w:pPr>
                  <w:r>
                    <w:rPr>
                      <w:color w:val="auto"/>
                    </w:rPr>
                    <w:t>项目</w:t>
                  </w:r>
                </w:p>
              </w:tc>
              <w:tc>
                <w:tcPr>
                  <w:tcW w:w="4077" w:type="pct"/>
                  <w:gridSpan w:val="2"/>
                  <w:tcBorders>
                    <w:tl2br w:val="nil"/>
                    <w:tr2bl w:val="nil"/>
                  </w:tcBorders>
                  <w:vAlign w:val="center"/>
                </w:tcPr>
                <w:p>
                  <w:pPr>
                    <w:pStyle w:val="47"/>
                    <w:rPr>
                      <w:color w:val="auto"/>
                    </w:rPr>
                  </w:pPr>
                  <w:r>
                    <w:rPr>
                      <w:rFonts w:hint="eastAsia"/>
                      <w:color w:val="auto"/>
                    </w:rPr>
                    <w:t>本</w:t>
                  </w:r>
                  <w:r>
                    <w:rPr>
                      <w:color w:val="auto"/>
                    </w:rPr>
                    <w:t>项目</w:t>
                  </w:r>
                </w:p>
              </w:tc>
              <w:tc>
                <w:tcPr>
                  <w:tcW w:w="564" w:type="pct"/>
                  <w:tcBorders>
                    <w:tl2br w:val="nil"/>
                    <w:tr2bl w:val="nil"/>
                  </w:tcBorders>
                  <w:vAlign w:val="center"/>
                </w:tcPr>
                <w:p>
                  <w:pPr>
                    <w:pStyle w:val="47"/>
                    <w:rPr>
                      <w:color w:val="auto"/>
                    </w:rPr>
                  </w:pPr>
                  <w:r>
                    <w:rPr>
                      <w:rFonts w:hint="eastAsia"/>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主体工程</w:t>
                  </w:r>
                </w:p>
              </w:tc>
              <w:tc>
                <w:tcPr>
                  <w:tcW w:w="566" w:type="pct"/>
                  <w:tcBorders>
                    <w:tl2br w:val="nil"/>
                    <w:tr2bl w:val="nil"/>
                  </w:tcBorders>
                  <w:vAlign w:val="center"/>
                </w:tcPr>
                <w:p>
                  <w:pPr>
                    <w:pStyle w:val="47"/>
                    <w:rPr>
                      <w:color w:val="auto"/>
                    </w:rPr>
                  </w:pPr>
                  <w:r>
                    <w:rPr>
                      <w:rFonts w:hint="eastAsia"/>
                      <w:color w:val="auto"/>
                    </w:rPr>
                    <w:t>污泥干化厂房1#</w:t>
                  </w:r>
                </w:p>
              </w:tc>
              <w:tc>
                <w:tcPr>
                  <w:tcW w:w="3511" w:type="pct"/>
                  <w:tcBorders>
                    <w:tl2br w:val="nil"/>
                    <w:tr2bl w:val="nil"/>
                  </w:tcBorders>
                  <w:vAlign w:val="center"/>
                </w:tcPr>
                <w:p>
                  <w:pPr>
                    <w:pStyle w:val="47"/>
                    <w:jc w:val="left"/>
                    <w:rPr>
                      <w:color w:val="auto"/>
                    </w:rPr>
                  </w:pPr>
                  <w:r>
                    <w:rPr>
                      <w:rFonts w:hint="eastAsia"/>
                      <w:color w:val="auto"/>
                    </w:rPr>
                    <w:t>占地面积634.6平方米，设置本项目近期污泥干化工艺设备1套，干化后污泥在车间内干料仓暂存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39"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rFonts w:hint="eastAsia"/>
                      <w:color w:val="auto"/>
                    </w:rPr>
                    <w:t>污泥干化厂房2#</w:t>
                  </w:r>
                </w:p>
              </w:tc>
              <w:tc>
                <w:tcPr>
                  <w:tcW w:w="3511" w:type="pct"/>
                  <w:tcBorders>
                    <w:tl2br w:val="nil"/>
                    <w:tr2bl w:val="nil"/>
                  </w:tcBorders>
                  <w:vAlign w:val="center"/>
                </w:tcPr>
                <w:p>
                  <w:pPr>
                    <w:pStyle w:val="47"/>
                    <w:jc w:val="left"/>
                    <w:rPr>
                      <w:color w:val="auto"/>
                    </w:rPr>
                  </w:pPr>
                  <w:r>
                    <w:rPr>
                      <w:rFonts w:hint="eastAsia"/>
                      <w:color w:val="auto"/>
                    </w:rPr>
                    <w:t>占地面积634.6平方米，用于远期处理设备安装</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辅助工程</w:t>
                  </w:r>
                </w:p>
              </w:tc>
              <w:tc>
                <w:tcPr>
                  <w:tcW w:w="566" w:type="pct"/>
                  <w:tcBorders>
                    <w:tl2br w:val="nil"/>
                    <w:tr2bl w:val="nil"/>
                  </w:tcBorders>
                  <w:vAlign w:val="center"/>
                </w:tcPr>
                <w:p>
                  <w:pPr>
                    <w:pStyle w:val="47"/>
                    <w:rPr>
                      <w:color w:val="auto"/>
                    </w:rPr>
                  </w:pPr>
                  <w:r>
                    <w:rPr>
                      <w:rFonts w:hint="eastAsia"/>
                      <w:color w:val="auto"/>
                    </w:rPr>
                    <w:t>办公楼</w:t>
                  </w:r>
                </w:p>
              </w:tc>
              <w:tc>
                <w:tcPr>
                  <w:tcW w:w="3511" w:type="pct"/>
                  <w:tcBorders>
                    <w:tl2br w:val="nil"/>
                    <w:tr2bl w:val="nil"/>
                  </w:tcBorders>
                  <w:vAlign w:val="center"/>
                </w:tcPr>
                <w:p>
                  <w:pPr>
                    <w:pStyle w:val="47"/>
                    <w:jc w:val="left"/>
                    <w:rPr>
                      <w:color w:val="auto"/>
                    </w:rPr>
                  </w:pPr>
                  <w:r>
                    <w:rPr>
                      <w:rFonts w:hint="eastAsia"/>
                      <w:color w:val="auto"/>
                    </w:rPr>
                    <w:t>本项目职工办公生活租赁污水处理厂办公楼</w:t>
                  </w:r>
                </w:p>
              </w:tc>
              <w:tc>
                <w:tcPr>
                  <w:tcW w:w="564" w:type="pct"/>
                  <w:tcBorders>
                    <w:tl2br w:val="nil"/>
                    <w:tr2bl w:val="nil"/>
                  </w:tcBorders>
                  <w:vAlign w:val="center"/>
                </w:tcPr>
                <w:p>
                  <w:pPr>
                    <w:pStyle w:val="47"/>
                    <w:rPr>
                      <w:color w:val="auto"/>
                    </w:rPr>
                  </w:pPr>
                  <w:r>
                    <w:rPr>
                      <w:rFonts w:hint="eastAsia"/>
                      <w:color w:val="auto"/>
                    </w:rPr>
                    <w:t>租赁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rFonts w:hint="eastAsia"/>
                      <w:color w:val="auto"/>
                    </w:rPr>
                    <w:t>危废间</w:t>
                  </w:r>
                </w:p>
              </w:tc>
              <w:tc>
                <w:tcPr>
                  <w:tcW w:w="3511" w:type="pct"/>
                  <w:tcBorders>
                    <w:tl2br w:val="nil"/>
                    <w:tr2bl w:val="nil"/>
                  </w:tcBorders>
                  <w:vAlign w:val="center"/>
                </w:tcPr>
                <w:p>
                  <w:pPr>
                    <w:pStyle w:val="47"/>
                    <w:jc w:val="left"/>
                    <w:rPr>
                      <w:color w:val="auto"/>
                    </w:rPr>
                  </w:pPr>
                  <w:r>
                    <w:rPr>
                      <w:rFonts w:hint="eastAsia"/>
                      <w:color w:val="auto"/>
                    </w:rPr>
                    <w:t>本项目新建危废间1间，用于危险废物的暂存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rFonts w:hint="eastAsia"/>
                      <w:color w:val="auto"/>
                    </w:rPr>
                    <w:t>储运工程</w:t>
                  </w:r>
                </w:p>
              </w:tc>
              <w:tc>
                <w:tcPr>
                  <w:tcW w:w="566" w:type="pct"/>
                  <w:tcBorders>
                    <w:tl2br w:val="nil"/>
                    <w:tr2bl w:val="nil"/>
                  </w:tcBorders>
                  <w:vAlign w:val="center"/>
                </w:tcPr>
                <w:p>
                  <w:pPr>
                    <w:pStyle w:val="47"/>
                    <w:rPr>
                      <w:color w:val="auto"/>
                    </w:rPr>
                  </w:pPr>
                  <w:r>
                    <w:rPr>
                      <w:rFonts w:hint="eastAsia"/>
                      <w:color w:val="auto"/>
                    </w:rPr>
                    <w:t>干污泥暂存仓库</w:t>
                  </w:r>
                </w:p>
              </w:tc>
              <w:tc>
                <w:tcPr>
                  <w:tcW w:w="3511" w:type="pct"/>
                  <w:tcBorders>
                    <w:tl2br w:val="nil"/>
                    <w:tr2bl w:val="nil"/>
                  </w:tcBorders>
                  <w:vAlign w:val="center"/>
                </w:tcPr>
                <w:p>
                  <w:pPr>
                    <w:pStyle w:val="47"/>
                    <w:jc w:val="left"/>
                    <w:rPr>
                      <w:color w:val="auto"/>
                    </w:rPr>
                  </w:pPr>
                  <w:r>
                    <w:rPr>
                      <w:rFonts w:hint="eastAsia"/>
                      <w:color w:val="auto"/>
                    </w:rPr>
                    <w:t>平时闲置，在干料仓无法储存，且不能及时外运的情况下用于干化污泥暂存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rFonts w:hint="eastAsia"/>
                      <w:color w:val="auto"/>
                    </w:rPr>
                    <w:t>废旧物资仓库</w:t>
                  </w:r>
                </w:p>
              </w:tc>
              <w:tc>
                <w:tcPr>
                  <w:tcW w:w="3511" w:type="pct"/>
                  <w:tcBorders>
                    <w:tl2br w:val="nil"/>
                    <w:tr2bl w:val="nil"/>
                  </w:tcBorders>
                  <w:vAlign w:val="center"/>
                </w:tcPr>
                <w:p>
                  <w:pPr>
                    <w:pStyle w:val="47"/>
                    <w:jc w:val="left"/>
                    <w:rPr>
                      <w:color w:val="auto"/>
                    </w:rPr>
                  </w:pPr>
                  <w:r>
                    <w:rPr>
                      <w:rFonts w:hint="eastAsia"/>
                      <w:color w:val="auto"/>
                    </w:rPr>
                    <w:t>用于本项目更换后的废旧配件暂存</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公用工程</w:t>
                  </w:r>
                </w:p>
              </w:tc>
              <w:tc>
                <w:tcPr>
                  <w:tcW w:w="566" w:type="pct"/>
                  <w:tcBorders>
                    <w:tl2br w:val="nil"/>
                    <w:tr2bl w:val="nil"/>
                  </w:tcBorders>
                  <w:vAlign w:val="center"/>
                </w:tcPr>
                <w:p>
                  <w:pPr>
                    <w:pStyle w:val="47"/>
                    <w:rPr>
                      <w:color w:val="auto"/>
                    </w:rPr>
                  </w:pPr>
                  <w:r>
                    <w:rPr>
                      <w:color w:val="auto"/>
                    </w:rPr>
                    <w:t>供水</w:t>
                  </w:r>
                </w:p>
              </w:tc>
              <w:tc>
                <w:tcPr>
                  <w:tcW w:w="3511" w:type="pct"/>
                  <w:tcBorders>
                    <w:tl2br w:val="nil"/>
                    <w:tr2bl w:val="nil"/>
                  </w:tcBorders>
                  <w:vAlign w:val="center"/>
                </w:tcPr>
                <w:p>
                  <w:pPr>
                    <w:pStyle w:val="47"/>
                    <w:jc w:val="left"/>
                    <w:rPr>
                      <w:color w:val="auto"/>
                    </w:rPr>
                  </w:pPr>
                  <w:r>
                    <w:rPr>
                      <w:rFonts w:hint="eastAsia"/>
                      <w:color w:val="auto"/>
                    </w:rPr>
                    <w:t>设备间接循环冷却水由海港开发区污水处理厂中水回用系统提供，生活用水由市政管网提供</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供电</w:t>
                  </w:r>
                </w:p>
              </w:tc>
              <w:tc>
                <w:tcPr>
                  <w:tcW w:w="3511" w:type="pct"/>
                  <w:tcBorders>
                    <w:tl2br w:val="nil"/>
                    <w:tr2bl w:val="nil"/>
                  </w:tcBorders>
                  <w:vAlign w:val="center"/>
                </w:tcPr>
                <w:p>
                  <w:pPr>
                    <w:pStyle w:val="47"/>
                    <w:jc w:val="left"/>
                    <w:rPr>
                      <w:color w:val="auto"/>
                    </w:rPr>
                  </w:pPr>
                  <w:r>
                    <w:rPr>
                      <w:rFonts w:hint="eastAsia"/>
                      <w:color w:val="auto"/>
                    </w:rPr>
                    <w:t>引自市政供电系统</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供暖</w:t>
                  </w:r>
                </w:p>
              </w:tc>
              <w:tc>
                <w:tcPr>
                  <w:tcW w:w="3511" w:type="pct"/>
                  <w:tcBorders>
                    <w:tl2br w:val="nil"/>
                    <w:tr2bl w:val="nil"/>
                  </w:tcBorders>
                  <w:vAlign w:val="center"/>
                </w:tcPr>
                <w:p>
                  <w:pPr>
                    <w:pStyle w:val="47"/>
                    <w:jc w:val="left"/>
                    <w:rPr>
                      <w:color w:val="auto"/>
                    </w:rPr>
                  </w:pPr>
                  <w:r>
                    <w:rPr>
                      <w:rFonts w:hint="eastAsia"/>
                      <w:color w:val="auto"/>
                    </w:rPr>
                    <w:t>车间、仓库无需供暖</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restart"/>
                  <w:tcBorders>
                    <w:tl2br w:val="nil"/>
                    <w:tr2bl w:val="nil"/>
                  </w:tcBorders>
                  <w:vAlign w:val="center"/>
                </w:tcPr>
                <w:p>
                  <w:pPr>
                    <w:pStyle w:val="47"/>
                    <w:rPr>
                      <w:color w:val="auto"/>
                    </w:rPr>
                  </w:pPr>
                  <w:r>
                    <w:rPr>
                      <w:color w:val="auto"/>
                    </w:rPr>
                    <w:t>环保工程</w:t>
                  </w:r>
                </w:p>
              </w:tc>
              <w:tc>
                <w:tcPr>
                  <w:tcW w:w="566" w:type="pct"/>
                  <w:tcBorders>
                    <w:tl2br w:val="nil"/>
                    <w:tr2bl w:val="nil"/>
                  </w:tcBorders>
                  <w:vAlign w:val="center"/>
                </w:tcPr>
                <w:p>
                  <w:pPr>
                    <w:pStyle w:val="47"/>
                    <w:rPr>
                      <w:color w:val="auto"/>
                    </w:rPr>
                  </w:pPr>
                  <w:r>
                    <w:rPr>
                      <w:color w:val="auto"/>
                    </w:rPr>
                    <w:t>废水</w:t>
                  </w:r>
                </w:p>
              </w:tc>
              <w:tc>
                <w:tcPr>
                  <w:tcW w:w="3511" w:type="pct"/>
                  <w:tcBorders>
                    <w:tl2br w:val="nil"/>
                    <w:tr2bl w:val="nil"/>
                  </w:tcBorders>
                  <w:vAlign w:val="center"/>
                </w:tcPr>
                <w:p>
                  <w:pPr>
                    <w:pStyle w:val="47"/>
                    <w:jc w:val="left"/>
                    <w:rPr>
                      <w:color w:val="auto"/>
                    </w:rPr>
                  </w:pPr>
                  <w:r>
                    <w:rPr>
                      <w:rFonts w:hint="eastAsia"/>
                      <w:color w:val="auto"/>
                    </w:rPr>
                    <w:t>本项目生活污水与污泥干化过程产生的冷凝水均排入海港开发区污水处理厂进行处理</w:t>
                  </w:r>
                </w:p>
              </w:tc>
              <w:tc>
                <w:tcPr>
                  <w:tcW w:w="564" w:type="pct"/>
                  <w:tcBorders>
                    <w:tl2br w:val="nil"/>
                    <w:tr2bl w:val="nil"/>
                  </w:tcBorders>
                  <w:vAlign w:val="center"/>
                </w:tcPr>
                <w:p>
                  <w:pPr>
                    <w:pStyle w:val="47"/>
                    <w:rPr>
                      <w:color w:val="auto"/>
                    </w:rPr>
                  </w:pP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废气</w:t>
                  </w:r>
                </w:p>
              </w:tc>
              <w:tc>
                <w:tcPr>
                  <w:tcW w:w="3511" w:type="pct"/>
                  <w:tcBorders>
                    <w:tl2br w:val="nil"/>
                    <w:tr2bl w:val="nil"/>
                  </w:tcBorders>
                  <w:vAlign w:val="center"/>
                </w:tcPr>
                <w:p>
                  <w:pPr>
                    <w:pStyle w:val="47"/>
                    <w:jc w:val="left"/>
                    <w:rPr>
                      <w:color w:val="auto"/>
                    </w:rPr>
                  </w:pPr>
                  <w:r>
                    <w:rPr>
                      <w:rFonts w:hint="eastAsia"/>
                      <w:color w:val="auto"/>
                    </w:rPr>
                    <w:t>本项目新建一套生物除臭设施，用于污泥湿料仓、污泥干化机产生的恶臭气体的处理，处理后废气由1根15m高排气筒</w:t>
                  </w:r>
                  <w:r>
                    <w:rPr>
                      <w:rFonts w:hint="eastAsia"/>
                      <w:color w:val="auto"/>
                      <w:szCs w:val="20"/>
                    </w:rPr>
                    <w:t>DA001</w:t>
                  </w:r>
                  <w:r>
                    <w:rPr>
                      <w:rFonts w:hint="eastAsia"/>
                      <w:color w:val="auto"/>
                    </w:rPr>
                    <w:t>排放</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噪声</w:t>
                  </w:r>
                </w:p>
              </w:tc>
              <w:tc>
                <w:tcPr>
                  <w:tcW w:w="3511" w:type="pct"/>
                  <w:tcBorders>
                    <w:tl2br w:val="nil"/>
                    <w:tr2bl w:val="nil"/>
                  </w:tcBorders>
                  <w:vAlign w:val="center"/>
                </w:tcPr>
                <w:p>
                  <w:pPr>
                    <w:pStyle w:val="47"/>
                    <w:jc w:val="left"/>
                    <w:rPr>
                      <w:color w:val="auto"/>
                    </w:rPr>
                  </w:pPr>
                  <w:r>
                    <w:rPr>
                      <w:rFonts w:hint="eastAsia"/>
                      <w:color w:val="auto"/>
                    </w:rPr>
                    <w:t>选用</w:t>
                  </w:r>
                  <w:r>
                    <w:rPr>
                      <w:color w:val="auto"/>
                    </w:rPr>
                    <w:t>低噪声、振动小的设备，高噪声设备设置减振基础或部分设置减振垫；产噪设备均安置于房间内</w:t>
                  </w:r>
                </w:p>
              </w:tc>
              <w:tc>
                <w:tcPr>
                  <w:tcW w:w="564" w:type="pct"/>
                  <w:tcBorders>
                    <w:tl2br w:val="nil"/>
                    <w:tr2bl w:val="nil"/>
                  </w:tcBorders>
                  <w:vAlign w:val="center"/>
                </w:tcPr>
                <w:p>
                  <w:pPr>
                    <w:pStyle w:val="47"/>
                    <w:rPr>
                      <w:color w:val="auto"/>
                    </w:rPr>
                  </w:pPr>
                  <w:r>
                    <w:rPr>
                      <w:rFonts w:hint="eastAsia"/>
                      <w:color w:val="auto"/>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357" w:type="pct"/>
                  <w:vMerge w:val="continue"/>
                  <w:tcBorders>
                    <w:tl2br w:val="nil"/>
                    <w:tr2bl w:val="nil"/>
                  </w:tcBorders>
                  <w:vAlign w:val="center"/>
                </w:tcPr>
                <w:p>
                  <w:pPr>
                    <w:pStyle w:val="47"/>
                    <w:rPr>
                      <w:color w:val="auto"/>
                    </w:rPr>
                  </w:pPr>
                </w:p>
              </w:tc>
              <w:tc>
                <w:tcPr>
                  <w:tcW w:w="566" w:type="pct"/>
                  <w:tcBorders>
                    <w:tl2br w:val="nil"/>
                    <w:tr2bl w:val="nil"/>
                  </w:tcBorders>
                  <w:vAlign w:val="center"/>
                </w:tcPr>
                <w:p>
                  <w:pPr>
                    <w:pStyle w:val="47"/>
                    <w:rPr>
                      <w:color w:val="auto"/>
                    </w:rPr>
                  </w:pPr>
                  <w:r>
                    <w:rPr>
                      <w:color w:val="auto"/>
                    </w:rPr>
                    <w:t>固废</w:t>
                  </w:r>
                </w:p>
              </w:tc>
              <w:tc>
                <w:tcPr>
                  <w:tcW w:w="3511" w:type="pct"/>
                  <w:tcBorders>
                    <w:tl2br w:val="nil"/>
                    <w:tr2bl w:val="nil"/>
                  </w:tcBorders>
                  <w:vAlign w:val="center"/>
                </w:tcPr>
                <w:p>
                  <w:pPr>
                    <w:pStyle w:val="47"/>
                    <w:jc w:val="left"/>
                    <w:rPr>
                      <w:color w:val="auto"/>
                    </w:rPr>
                  </w:pPr>
                  <w:r>
                    <w:rPr>
                      <w:rFonts w:hint="eastAsia"/>
                      <w:color w:val="auto"/>
                    </w:rPr>
                    <w:t>本项目生活垃圾由环卫部门定期清运，生物除臭装置更换的废填料由厂家回收，危险废物主要为废润滑油、废油桶，危废间暂存，定期交由有资质单位处置。</w:t>
                  </w:r>
                </w:p>
              </w:tc>
              <w:tc>
                <w:tcPr>
                  <w:tcW w:w="564" w:type="pct"/>
                  <w:tcBorders>
                    <w:tl2br w:val="nil"/>
                    <w:tr2bl w:val="nil"/>
                  </w:tcBorders>
                  <w:vAlign w:val="center"/>
                </w:tcPr>
                <w:p>
                  <w:pPr>
                    <w:pStyle w:val="47"/>
                    <w:rPr>
                      <w:color w:val="auto"/>
                    </w:rPr>
                  </w:pPr>
                  <w:r>
                    <w:rPr>
                      <w:rFonts w:hint="eastAsia"/>
                      <w:color w:val="auto"/>
                    </w:rPr>
                    <w:t>新建</w:t>
                  </w:r>
                </w:p>
              </w:tc>
            </w:tr>
          </w:tbl>
          <w:p>
            <w:pPr>
              <w:pStyle w:val="52"/>
              <w:ind w:firstLine="420"/>
              <w:rPr>
                <w:color w:val="auto"/>
              </w:rPr>
            </w:pPr>
            <w:r>
              <w:rPr>
                <w:rFonts w:hint="eastAsia"/>
                <w:color w:val="auto"/>
              </w:rPr>
              <w:t>（7）建构筑物</w:t>
            </w:r>
          </w:p>
          <w:p>
            <w:pPr>
              <w:pStyle w:val="50"/>
              <w:rPr>
                <w:color w:val="auto"/>
              </w:rPr>
            </w:pPr>
            <w:r>
              <w:rPr>
                <w:color w:val="auto"/>
              </w:rPr>
              <w:t>表</w:t>
            </w:r>
            <w:r>
              <w:rPr>
                <w:rFonts w:hint="eastAsia"/>
                <w:color w:val="auto"/>
              </w:rPr>
              <w:t>2-2  本项目</w:t>
            </w:r>
            <w:r>
              <w:rPr>
                <w:color w:val="auto"/>
              </w:rPr>
              <w:t>主要建、构筑物一览表</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23" w:type="dxa"/>
                <w:bottom w:w="0" w:type="dxa"/>
                <w:right w:w="23" w:type="dxa"/>
              </w:tblCellMar>
            </w:tblPr>
            <w:tblGrid>
              <w:gridCol w:w="447"/>
              <w:gridCol w:w="1503"/>
              <w:gridCol w:w="1311"/>
              <w:gridCol w:w="990"/>
              <w:gridCol w:w="809"/>
              <w:gridCol w:w="599"/>
              <w:gridCol w:w="241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color w:val="auto"/>
                    </w:rPr>
                    <w:t>序号</w:t>
                  </w:r>
                </w:p>
              </w:tc>
              <w:tc>
                <w:tcPr>
                  <w:tcW w:w="930" w:type="pct"/>
                  <w:tcBorders>
                    <w:tl2br w:val="nil"/>
                    <w:tr2bl w:val="nil"/>
                  </w:tcBorders>
                  <w:vAlign w:val="center"/>
                </w:tcPr>
                <w:p>
                  <w:pPr>
                    <w:pStyle w:val="47"/>
                    <w:rPr>
                      <w:color w:val="auto"/>
                    </w:rPr>
                  </w:pPr>
                  <w:r>
                    <w:rPr>
                      <w:color w:val="auto"/>
                    </w:rPr>
                    <w:t>项目名称</w:t>
                  </w:r>
                </w:p>
              </w:tc>
              <w:tc>
                <w:tcPr>
                  <w:tcW w:w="811" w:type="pct"/>
                  <w:tcBorders>
                    <w:tl2br w:val="nil"/>
                    <w:tr2bl w:val="nil"/>
                  </w:tcBorders>
                  <w:vAlign w:val="center"/>
                </w:tcPr>
                <w:p>
                  <w:pPr>
                    <w:pStyle w:val="47"/>
                    <w:rPr>
                      <w:color w:val="auto"/>
                    </w:rPr>
                  </w:pPr>
                  <w:r>
                    <w:rPr>
                      <w:color w:val="auto"/>
                    </w:rPr>
                    <w:t>结构形式</w:t>
                  </w:r>
                </w:p>
              </w:tc>
              <w:tc>
                <w:tcPr>
                  <w:tcW w:w="613" w:type="pct"/>
                  <w:tcBorders>
                    <w:tl2br w:val="nil"/>
                    <w:tr2bl w:val="nil"/>
                  </w:tcBorders>
                  <w:vAlign w:val="center"/>
                </w:tcPr>
                <w:p>
                  <w:pPr>
                    <w:pStyle w:val="47"/>
                    <w:rPr>
                      <w:color w:val="auto"/>
                    </w:rPr>
                  </w:pPr>
                  <w:r>
                    <w:rPr>
                      <w:rFonts w:hint="eastAsia"/>
                      <w:color w:val="auto"/>
                    </w:rPr>
                    <w:t>占地</w:t>
                  </w:r>
                  <w:r>
                    <w:rPr>
                      <w:color w:val="auto"/>
                    </w:rPr>
                    <w:t>面积（m</w:t>
                  </w:r>
                  <w:r>
                    <w:rPr>
                      <w:color w:val="auto"/>
                      <w:vertAlign w:val="superscript"/>
                    </w:rPr>
                    <w:t>2</w:t>
                  </w:r>
                  <w:r>
                    <w:rPr>
                      <w:rFonts w:hint="eastAsia"/>
                      <w:color w:val="auto"/>
                    </w:rPr>
                    <w:t>/座</w:t>
                  </w:r>
                  <w:r>
                    <w:rPr>
                      <w:color w:val="auto"/>
                    </w:rPr>
                    <w:t>）</w:t>
                  </w:r>
                </w:p>
              </w:tc>
              <w:tc>
                <w:tcPr>
                  <w:tcW w:w="501" w:type="pct"/>
                  <w:tcBorders>
                    <w:tl2br w:val="nil"/>
                    <w:tr2bl w:val="nil"/>
                  </w:tcBorders>
                  <w:vAlign w:val="center"/>
                </w:tcPr>
                <w:p>
                  <w:pPr>
                    <w:pStyle w:val="47"/>
                    <w:rPr>
                      <w:color w:val="auto"/>
                    </w:rPr>
                  </w:pPr>
                  <w:r>
                    <w:rPr>
                      <w:rFonts w:hint="eastAsia"/>
                      <w:color w:val="auto"/>
                    </w:rPr>
                    <w:t>高度</w:t>
                  </w:r>
                </w:p>
                <w:p>
                  <w:pPr>
                    <w:pStyle w:val="47"/>
                    <w:rPr>
                      <w:color w:val="auto"/>
                    </w:rPr>
                  </w:pPr>
                  <w:r>
                    <w:rPr>
                      <w:rFonts w:hint="eastAsia"/>
                      <w:color w:val="auto"/>
                    </w:rPr>
                    <w:t>（m）</w:t>
                  </w:r>
                </w:p>
              </w:tc>
              <w:tc>
                <w:tcPr>
                  <w:tcW w:w="371" w:type="pct"/>
                  <w:tcBorders>
                    <w:tl2br w:val="nil"/>
                    <w:tr2bl w:val="nil"/>
                  </w:tcBorders>
                  <w:vAlign w:val="center"/>
                </w:tcPr>
                <w:p>
                  <w:pPr>
                    <w:pStyle w:val="47"/>
                    <w:rPr>
                      <w:color w:val="auto"/>
                    </w:rPr>
                  </w:pPr>
                  <w:r>
                    <w:rPr>
                      <w:rFonts w:hint="eastAsia"/>
                      <w:color w:val="auto"/>
                    </w:rPr>
                    <w:t>数量</w:t>
                  </w:r>
                </w:p>
              </w:tc>
              <w:tc>
                <w:tcPr>
                  <w:tcW w:w="1494" w:type="pct"/>
                  <w:tcBorders>
                    <w:tl2br w:val="nil"/>
                    <w:tr2bl w:val="nil"/>
                  </w:tcBorders>
                  <w:vAlign w:val="center"/>
                </w:tcPr>
                <w:p>
                  <w:pPr>
                    <w:pStyle w:val="47"/>
                    <w:rPr>
                      <w:color w:val="auto"/>
                    </w:rPr>
                  </w:pPr>
                  <w:r>
                    <w:rPr>
                      <w:color w:val="auto"/>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1</w:t>
                  </w:r>
                </w:p>
              </w:tc>
              <w:tc>
                <w:tcPr>
                  <w:tcW w:w="930" w:type="pct"/>
                  <w:tcBorders>
                    <w:tl2br w:val="nil"/>
                    <w:tr2bl w:val="nil"/>
                  </w:tcBorders>
                  <w:vAlign w:val="center"/>
                </w:tcPr>
                <w:p>
                  <w:pPr>
                    <w:pStyle w:val="47"/>
                    <w:rPr>
                      <w:color w:val="auto"/>
                    </w:rPr>
                  </w:pPr>
                  <w:r>
                    <w:rPr>
                      <w:rFonts w:hint="eastAsia"/>
                      <w:color w:val="auto"/>
                    </w:rPr>
                    <w:t>污泥干化厂房</w:t>
                  </w:r>
                </w:p>
              </w:tc>
              <w:tc>
                <w:tcPr>
                  <w:tcW w:w="811" w:type="pct"/>
                  <w:tcBorders>
                    <w:tl2br w:val="nil"/>
                    <w:tr2bl w:val="nil"/>
                  </w:tcBorders>
                  <w:vAlign w:val="center"/>
                </w:tcPr>
                <w:p>
                  <w:pPr>
                    <w:pStyle w:val="47"/>
                    <w:rPr>
                      <w:color w:val="auto"/>
                    </w:rPr>
                  </w:pPr>
                  <w:r>
                    <w:rPr>
                      <w:rFonts w:hint="eastAsia"/>
                      <w:color w:val="auto"/>
                    </w:rPr>
                    <w:t>钢结构+单层彩钢围护</w:t>
                  </w:r>
                </w:p>
              </w:tc>
              <w:tc>
                <w:tcPr>
                  <w:tcW w:w="613" w:type="pct"/>
                  <w:tcBorders>
                    <w:tl2br w:val="nil"/>
                    <w:tr2bl w:val="nil"/>
                  </w:tcBorders>
                  <w:vAlign w:val="center"/>
                </w:tcPr>
                <w:p>
                  <w:pPr>
                    <w:pStyle w:val="47"/>
                    <w:rPr>
                      <w:color w:val="auto"/>
                    </w:rPr>
                  </w:pPr>
                  <w:r>
                    <w:rPr>
                      <w:rFonts w:hint="eastAsia"/>
                      <w:color w:val="auto"/>
                    </w:rPr>
                    <w:t>634.6</w:t>
                  </w:r>
                </w:p>
              </w:tc>
              <w:tc>
                <w:tcPr>
                  <w:tcW w:w="501" w:type="pct"/>
                  <w:tcBorders>
                    <w:tl2br w:val="nil"/>
                    <w:tr2bl w:val="nil"/>
                  </w:tcBorders>
                  <w:vAlign w:val="center"/>
                </w:tcPr>
                <w:p>
                  <w:pPr>
                    <w:pStyle w:val="47"/>
                    <w:rPr>
                      <w:color w:val="auto"/>
                    </w:rPr>
                  </w:pPr>
                  <w:r>
                    <w:rPr>
                      <w:rFonts w:hint="eastAsia"/>
                      <w:color w:val="auto"/>
                    </w:rPr>
                    <w:t>11</w:t>
                  </w:r>
                </w:p>
              </w:tc>
              <w:tc>
                <w:tcPr>
                  <w:tcW w:w="371" w:type="pct"/>
                  <w:tcBorders>
                    <w:tl2br w:val="nil"/>
                    <w:tr2bl w:val="nil"/>
                  </w:tcBorders>
                  <w:vAlign w:val="center"/>
                </w:tcPr>
                <w:p>
                  <w:pPr>
                    <w:pStyle w:val="47"/>
                    <w:rPr>
                      <w:color w:val="auto"/>
                    </w:rPr>
                  </w:pPr>
                  <w:r>
                    <w:rPr>
                      <w:rFonts w:hint="eastAsia"/>
                      <w:color w:val="auto"/>
                    </w:rPr>
                    <w:t>2座</w:t>
                  </w:r>
                </w:p>
              </w:tc>
              <w:tc>
                <w:tcPr>
                  <w:tcW w:w="1494" w:type="pct"/>
                  <w:tcBorders>
                    <w:tl2br w:val="nil"/>
                    <w:tr2bl w:val="nil"/>
                  </w:tcBorders>
                  <w:vAlign w:val="center"/>
                </w:tcPr>
                <w:p>
                  <w:pPr>
                    <w:pStyle w:val="47"/>
                    <w:rPr>
                      <w:color w:val="auto"/>
                    </w:rPr>
                  </w:pPr>
                  <w:r>
                    <w:rPr>
                      <w:rFonts w:hint="eastAsia"/>
                      <w:color w:val="auto"/>
                    </w:rPr>
                    <w:t>1层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2</w:t>
                  </w:r>
                </w:p>
              </w:tc>
              <w:tc>
                <w:tcPr>
                  <w:tcW w:w="930" w:type="pct"/>
                  <w:tcBorders>
                    <w:tl2br w:val="nil"/>
                    <w:tr2bl w:val="nil"/>
                  </w:tcBorders>
                  <w:vAlign w:val="center"/>
                </w:tcPr>
                <w:p>
                  <w:pPr>
                    <w:pStyle w:val="47"/>
                    <w:rPr>
                      <w:color w:val="auto"/>
                    </w:rPr>
                  </w:pPr>
                  <w:r>
                    <w:rPr>
                      <w:rFonts w:hint="eastAsia"/>
                      <w:color w:val="auto"/>
                    </w:rPr>
                    <w:t>干污泥暂存仓库</w:t>
                  </w:r>
                </w:p>
              </w:tc>
              <w:tc>
                <w:tcPr>
                  <w:tcW w:w="811" w:type="pct"/>
                  <w:tcBorders>
                    <w:tl2br w:val="nil"/>
                    <w:tr2bl w:val="nil"/>
                  </w:tcBorders>
                  <w:vAlign w:val="center"/>
                </w:tcPr>
                <w:p>
                  <w:pPr>
                    <w:pStyle w:val="47"/>
                    <w:rPr>
                      <w:color w:val="auto"/>
                    </w:rPr>
                  </w:pPr>
                  <w:r>
                    <w:rPr>
                      <w:rFonts w:hint="eastAsia"/>
                      <w:color w:val="auto"/>
                    </w:rPr>
                    <w:t>钢结构+单层彩钢围护</w:t>
                  </w:r>
                </w:p>
              </w:tc>
              <w:tc>
                <w:tcPr>
                  <w:tcW w:w="613" w:type="pct"/>
                  <w:tcBorders>
                    <w:tl2br w:val="nil"/>
                    <w:tr2bl w:val="nil"/>
                  </w:tcBorders>
                  <w:vAlign w:val="center"/>
                </w:tcPr>
                <w:p>
                  <w:pPr>
                    <w:pStyle w:val="47"/>
                    <w:rPr>
                      <w:color w:val="auto"/>
                    </w:rPr>
                  </w:pPr>
                  <w:r>
                    <w:rPr>
                      <w:rFonts w:hint="eastAsia"/>
                      <w:color w:val="auto"/>
                    </w:rPr>
                    <w:t>447.18</w:t>
                  </w:r>
                </w:p>
              </w:tc>
              <w:tc>
                <w:tcPr>
                  <w:tcW w:w="501" w:type="pct"/>
                  <w:tcBorders>
                    <w:tl2br w:val="nil"/>
                    <w:tr2bl w:val="nil"/>
                  </w:tcBorders>
                  <w:vAlign w:val="center"/>
                </w:tcPr>
                <w:p>
                  <w:pPr>
                    <w:pStyle w:val="47"/>
                    <w:rPr>
                      <w:color w:val="auto"/>
                    </w:rPr>
                  </w:pPr>
                  <w:r>
                    <w:rPr>
                      <w:rFonts w:hint="eastAsia"/>
                      <w:color w:val="auto"/>
                    </w:rPr>
                    <w:t>11</w:t>
                  </w:r>
                </w:p>
              </w:tc>
              <w:tc>
                <w:tcPr>
                  <w:tcW w:w="371" w:type="pct"/>
                  <w:tcBorders>
                    <w:tl2br w:val="nil"/>
                    <w:tr2bl w:val="nil"/>
                  </w:tcBorders>
                  <w:vAlign w:val="center"/>
                </w:tcPr>
                <w:p>
                  <w:pPr>
                    <w:pStyle w:val="47"/>
                    <w:rPr>
                      <w:color w:val="auto"/>
                    </w:rPr>
                  </w:pPr>
                  <w:r>
                    <w:rPr>
                      <w:rFonts w:hint="eastAsia"/>
                      <w:color w:val="auto"/>
                    </w:rPr>
                    <w:t>1座</w:t>
                  </w:r>
                </w:p>
              </w:tc>
              <w:tc>
                <w:tcPr>
                  <w:tcW w:w="1494" w:type="pct"/>
                  <w:tcBorders>
                    <w:tl2br w:val="nil"/>
                    <w:tr2bl w:val="nil"/>
                  </w:tcBorders>
                  <w:vAlign w:val="center"/>
                </w:tcPr>
                <w:p>
                  <w:pPr>
                    <w:pStyle w:val="47"/>
                    <w:rPr>
                      <w:color w:val="auto"/>
                    </w:rPr>
                  </w:pPr>
                  <w:r>
                    <w:rPr>
                      <w:rFonts w:hint="eastAsia"/>
                      <w:color w:val="auto"/>
                    </w:rPr>
                    <w:t>1层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3</w:t>
                  </w:r>
                </w:p>
              </w:tc>
              <w:tc>
                <w:tcPr>
                  <w:tcW w:w="930" w:type="pct"/>
                  <w:tcBorders>
                    <w:tl2br w:val="nil"/>
                    <w:tr2bl w:val="nil"/>
                  </w:tcBorders>
                  <w:vAlign w:val="center"/>
                </w:tcPr>
                <w:p>
                  <w:pPr>
                    <w:pStyle w:val="47"/>
                    <w:rPr>
                      <w:color w:val="auto"/>
                    </w:rPr>
                  </w:pPr>
                  <w:r>
                    <w:rPr>
                      <w:rFonts w:hint="eastAsia"/>
                      <w:color w:val="auto"/>
                    </w:rPr>
                    <w:t>含废旧物资仓库</w:t>
                  </w:r>
                </w:p>
              </w:tc>
              <w:tc>
                <w:tcPr>
                  <w:tcW w:w="811" w:type="pct"/>
                  <w:tcBorders>
                    <w:tl2br w:val="nil"/>
                    <w:tr2bl w:val="nil"/>
                  </w:tcBorders>
                  <w:vAlign w:val="center"/>
                </w:tcPr>
                <w:p>
                  <w:pPr>
                    <w:pStyle w:val="47"/>
                    <w:rPr>
                      <w:color w:val="auto"/>
                    </w:rPr>
                  </w:pPr>
                  <w:r>
                    <w:rPr>
                      <w:rFonts w:hint="eastAsia"/>
                      <w:color w:val="auto"/>
                    </w:rPr>
                    <w:t>钢结构+单层彩钢围护</w:t>
                  </w:r>
                </w:p>
              </w:tc>
              <w:tc>
                <w:tcPr>
                  <w:tcW w:w="613" w:type="pct"/>
                  <w:tcBorders>
                    <w:tl2br w:val="nil"/>
                    <w:tr2bl w:val="nil"/>
                  </w:tcBorders>
                  <w:vAlign w:val="center"/>
                </w:tcPr>
                <w:p>
                  <w:pPr>
                    <w:pStyle w:val="47"/>
                    <w:rPr>
                      <w:color w:val="auto"/>
                    </w:rPr>
                  </w:pPr>
                  <w:r>
                    <w:rPr>
                      <w:rFonts w:hint="eastAsia"/>
                      <w:color w:val="auto"/>
                    </w:rPr>
                    <w:t>222.5</w:t>
                  </w:r>
                </w:p>
              </w:tc>
              <w:tc>
                <w:tcPr>
                  <w:tcW w:w="501" w:type="pct"/>
                  <w:tcBorders>
                    <w:tl2br w:val="nil"/>
                    <w:tr2bl w:val="nil"/>
                  </w:tcBorders>
                  <w:vAlign w:val="center"/>
                </w:tcPr>
                <w:p>
                  <w:pPr>
                    <w:pStyle w:val="47"/>
                    <w:rPr>
                      <w:color w:val="auto"/>
                    </w:rPr>
                  </w:pPr>
                  <w:r>
                    <w:rPr>
                      <w:rFonts w:hint="eastAsia"/>
                      <w:color w:val="auto"/>
                    </w:rPr>
                    <w:t>11</w:t>
                  </w:r>
                </w:p>
              </w:tc>
              <w:tc>
                <w:tcPr>
                  <w:tcW w:w="371" w:type="pct"/>
                  <w:tcBorders>
                    <w:tl2br w:val="nil"/>
                    <w:tr2bl w:val="nil"/>
                  </w:tcBorders>
                  <w:vAlign w:val="center"/>
                </w:tcPr>
                <w:p>
                  <w:pPr>
                    <w:pStyle w:val="47"/>
                    <w:rPr>
                      <w:color w:val="auto"/>
                    </w:rPr>
                  </w:pPr>
                  <w:r>
                    <w:rPr>
                      <w:rFonts w:hint="eastAsia"/>
                      <w:color w:val="auto"/>
                    </w:rPr>
                    <w:t>1座</w:t>
                  </w:r>
                </w:p>
              </w:tc>
              <w:tc>
                <w:tcPr>
                  <w:tcW w:w="1494" w:type="pct"/>
                  <w:tcBorders>
                    <w:tl2br w:val="nil"/>
                    <w:tr2bl w:val="nil"/>
                  </w:tcBorders>
                  <w:vAlign w:val="center"/>
                </w:tcPr>
                <w:p>
                  <w:pPr>
                    <w:pStyle w:val="47"/>
                    <w:rPr>
                      <w:color w:val="auto"/>
                    </w:rPr>
                  </w:pPr>
                  <w:r>
                    <w:rPr>
                      <w:rFonts w:hint="eastAsia"/>
                      <w:color w:val="auto"/>
                    </w:rPr>
                    <w:t>1层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4</w:t>
                  </w:r>
                </w:p>
              </w:tc>
              <w:tc>
                <w:tcPr>
                  <w:tcW w:w="930" w:type="pct"/>
                  <w:tcBorders>
                    <w:tl2br w:val="nil"/>
                    <w:tr2bl w:val="nil"/>
                  </w:tcBorders>
                  <w:vAlign w:val="center"/>
                </w:tcPr>
                <w:p>
                  <w:pPr>
                    <w:pStyle w:val="47"/>
                    <w:rPr>
                      <w:color w:val="auto"/>
                    </w:rPr>
                  </w:pPr>
                  <w:r>
                    <w:rPr>
                      <w:rFonts w:hint="eastAsia"/>
                      <w:color w:val="auto"/>
                    </w:rPr>
                    <w:t>集水坑</w:t>
                  </w:r>
                </w:p>
              </w:tc>
              <w:tc>
                <w:tcPr>
                  <w:tcW w:w="811" w:type="pct"/>
                  <w:tcBorders>
                    <w:tl2br w:val="nil"/>
                    <w:tr2bl w:val="nil"/>
                  </w:tcBorders>
                  <w:vAlign w:val="center"/>
                </w:tcPr>
                <w:p>
                  <w:pPr>
                    <w:pStyle w:val="47"/>
                    <w:rPr>
                      <w:color w:val="auto"/>
                    </w:rPr>
                  </w:pPr>
                  <w:r>
                    <w:rPr>
                      <w:rFonts w:hint="eastAsia"/>
                      <w:color w:val="auto"/>
                    </w:rPr>
                    <w:t>混凝土结构，地下</w:t>
                  </w:r>
                </w:p>
              </w:tc>
              <w:tc>
                <w:tcPr>
                  <w:tcW w:w="613" w:type="pct"/>
                  <w:tcBorders>
                    <w:tl2br w:val="nil"/>
                    <w:tr2bl w:val="nil"/>
                  </w:tcBorders>
                  <w:vAlign w:val="center"/>
                </w:tcPr>
                <w:p>
                  <w:pPr>
                    <w:pStyle w:val="47"/>
                    <w:rPr>
                      <w:color w:val="auto"/>
                    </w:rPr>
                  </w:pPr>
                  <w:r>
                    <w:rPr>
                      <w:rFonts w:hint="eastAsia"/>
                      <w:color w:val="auto"/>
                    </w:rPr>
                    <w:t>1</w:t>
                  </w:r>
                </w:p>
              </w:tc>
              <w:tc>
                <w:tcPr>
                  <w:tcW w:w="501" w:type="pct"/>
                  <w:tcBorders>
                    <w:tl2br w:val="nil"/>
                    <w:tr2bl w:val="nil"/>
                  </w:tcBorders>
                  <w:vAlign w:val="center"/>
                </w:tcPr>
                <w:p>
                  <w:pPr>
                    <w:pStyle w:val="47"/>
                    <w:rPr>
                      <w:color w:val="auto"/>
                    </w:rPr>
                  </w:pPr>
                  <w:r>
                    <w:rPr>
                      <w:rFonts w:hint="eastAsia"/>
                      <w:color w:val="auto"/>
                    </w:rPr>
                    <w:t>1</w:t>
                  </w:r>
                </w:p>
                <w:p>
                  <w:pPr>
                    <w:pStyle w:val="47"/>
                    <w:rPr>
                      <w:color w:val="auto"/>
                    </w:rPr>
                  </w:pPr>
                  <w:r>
                    <w:rPr>
                      <w:rFonts w:hint="eastAsia"/>
                      <w:color w:val="auto"/>
                    </w:rPr>
                    <w:t>（深度）</w:t>
                  </w:r>
                </w:p>
              </w:tc>
              <w:tc>
                <w:tcPr>
                  <w:tcW w:w="371" w:type="pct"/>
                  <w:tcBorders>
                    <w:tl2br w:val="nil"/>
                    <w:tr2bl w:val="nil"/>
                  </w:tcBorders>
                  <w:vAlign w:val="center"/>
                </w:tcPr>
                <w:p>
                  <w:pPr>
                    <w:pStyle w:val="47"/>
                    <w:rPr>
                      <w:color w:val="auto"/>
                    </w:rPr>
                  </w:pPr>
                  <w:r>
                    <w:rPr>
                      <w:rFonts w:hint="eastAsia"/>
                      <w:color w:val="auto"/>
                    </w:rPr>
                    <w:t>2个</w:t>
                  </w:r>
                </w:p>
              </w:tc>
              <w:tc>
                <w:tcPr>
                  <w:tcW w:w="1494" w:type="pct"/>
                  <w:tcBorders>
                    <w:tl2br w:val="nil"/>
                    <w:tr2bl w:val="nil"/>
                  </w:tcBorders>
                  <w:vAlign w:val="center"/>
                </w:tcPr>
                <w:p>
                  <w:pPr>
                    <w:pStyle w:val="47"/>
                    <w:rPr>
                      <w:color w:val="auto"/>
                    </w:rPr>
                  </w:pPr>
                  <w:r>
                    <w:rPr>
                      <w:rFonts w:hint="eastAsia"/>
                      <w:color w:val="auto"/>
                    </w:rPr>
                    <w:t>每座干化车间干化设备区各1个，用于收集冷凝水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276" w:type="pct"/>
                  <w:tcBorders>
                    <w:tl2br w:val="nil"/>
                    <w:tr2bl w:val="nil"/>
                  </w:tcBorders>
                  <w:vAlign w:val="center"/>
                </w:tcPr>
                <w:p>
                  <w:pPr>
                    <w:pStyle w:val="47"/>
                    <w:rPr>
                      <w:color w:val="auto"/>
                    </w:rPr>
                  </w:pPr>
                  <w:r>
                    <w:rPr>
                      <w:rFonts w:hint="eastAsia"/>
                      <w:color w:val="auto"/>
                    </w:rPr>
                    <w:t>5</w:t>
                  </w:r>
                </w:p>
              </w:tc>
              <w:tc>
                <w:tcPr>
                  <w:tcW w:w="930" w:type="pct"/>
                  <w:tcBorders>
                    <w:tl2br w:val="nil"/>
                    <w:tr2bl w:val="nil"/>
                  </w:tcBorders>
                  <w:vAlign w:val="center"/>
                </w:tcPr>
                <w:p>
                  <w:pPr>
                    <w:pStyle w:val="47"/>
                    <w:rPr>
                      <w:color w:val="auto"/>
                    </w:rPr>
                  </w:pPr>
                  <w:r>
                    <w:rPr>
                      <w:rFonts w:hint="eastAsia"/>
                      <w:color w:val="auto"/>
                    </w:rPr>
                    <w:t>集水坑</w:t>
                  </w:r>
                </w:p>
              </w:tc>
              <w:tc>
                <w:tcPr>
                  <w:tcW w:w="811" w:type="pct"/>
                  <w:tcBorders>
                    <w:tl2br w:val="nil"/>
                    <w:tr2bl w:val="nil"/>
                  </w:tcBorders>
                  <w:vAlign w:val="center"/>
                </w:tcPr>
                <w:p>
                  <w:pPr>
                    <w:pStyle w:val="47"/>
                    <w:rPr>
                      <w:color w:val="auto"/>
                    </w:rPr>
                  </w:pPr>
                  <w:r>
                    <w:rPr>
                      <w:rFonts w:hint="eastAsia"/>
                      <w:color w:val="auto"/>
                    </w:rPr>
                    <w:t>混凝土结构，地下</w:t>
                  </w:r>
                </w:p>
              </w:tc>
              <w:tc>
                <w:tcPr>
                  <w:tcW w:w="613" w:type="pct"/>
                  <w:tcBorders>
                    <w:tl2br w:val="nil"/>
                    <w:tr2bl w:val="nil"/>
                  </w:tcBorders>
                  <w:vAlign w:val="center"/>
                </w:tcPr>
                <w:p>
                  <w:pPr>
                    <w:pStyle w:val="47"/>
                    <w:rPr>
                      <w:color w:val="auto"/>
                    </w:rPr>
                  </w:pPr>
                  <w:r>
                    <w:rPr>
                      <w:rFonts w:hint="eastAsia"/>
                      <w:color w:val="auto"/>
                    </w:rPr>
                    <w:t>1</w:t>
                  </w:r>
                </w:p>
              </w:tc>
              <w:tc>
                <w:tcPr>
                  <w:tcW w:w="501" w:type="pct"/>
                  <w:tcBorders>
                    <w:tl2br w:val="nil"/>
                    <w:tr2bl w:val="nil"/>
                  </w:tcBorders>
                  <w:vAlign w:val="center"/>
                </w:tcPr>
                <w:p>
                  <w:pPr>
                    <w:pStyle w:val="47"/>
                    <w:rPr>
                      <w:color w:val="auto"/>
                    </w:rPr>
                  </w:pPr>
                  <w:r>
                    <w:rPr>
                      <w:rFonts w:hint="eastAsia"/>
                      <w:color w:val="auto"/>
                    </w:rPr>
                    <w:t>0.5</w:t>
                  </w:r>
                </w:p>
                <w:p>
                  <w:pPr>
                    <w:pStyle w:val="47"/>
                    <w:rPr>
                      <w:color w:val="auto"/>
                    </w:rPr>
                  </w:pPr>
                  <w:r>
                    <w:rPr>
                      <w:rFonts w:hint="eastAsia"/>
                      <w:color w:val="auto"/>
                    </w:rPr>
                    <w:t>（深度）</w:t>
                  </w:r>
                </w:p>
              </w:tc>
              <w:tc>
                <w:tcPr>
                  <w:tcW w:w="371" w:type="pct"/>
                  <w:tcBorders>
                    <w:tl2br w:val="nil"/>
                    <w:tr2bl w:val="nil"/>
                  </w:tcBorders>
                  <w:vAlign w:val="center"/>
                </w:tcPr>
                <w:p>
                  <w:pPr>
                    <w:pStyle w:val="47"/>
                    <w:rPr>
                      <w:color w:val="auto"/>
                    </w:rPr>
                  </w:pPr>
                  <w:r>
                    <w:rPr>
                      <w:rFonts w:hint="eastAsia"/>
                      <w:color w:val="auto"/>
                    </w:rPr>
                    <w:t>2个</w:t>
                  </w:r>
                </w:p>
              </w:tc>
              <w:tc>
                <w:tcPr>
                  <w:tcW w:w="1494" w:type="pct"/>
                  <w:tcBorders>
                    <w:tl2br w:val="nil"/>
                    <w:tr2bl w:val="nil"/>
                  </w:tcBorders>
                  <w:vAlign w:val="center"/>
                </w:tcPr>
                <w:p>
                  <w:pPr>
                    <w:pStyle w:val="47"/>
                    <w:rPr>
                      <w:color w:val="auto"/>
                    </w:rPr>
                  </w:pPr>
                  <w:r>
                    <w:rPr>
                      <w:rFonts w:hint="eastAsia"/>
                      <w:color w:val="auto"/>
                    </w:rPr>
                    <w:t>每座干化车间脱水污泥上料区各设1个</w:t>
                  </w:r>
                </w:p>
              </w:tc>
            </w:tr>
          </w:tbl>
          <w:p>
            <w:pPr>
              <w:pStyle w:val="52"/>
              <w:ind w:firstLine="420"/>
              <w:rPr>
                <w:rFonts w:hint="eastAsia"/>
                <w:color w:val="auto"/>
              </w:rPr>
            </w:pPr>
          </w:p>
          <w:p>
            <w:pPr>
              <w:pStyle w:val="52"/>
              <w:ind w:firstLine="420"/>
              <w:rPr>
                <w:rFonts w:hint="eastAsia"/>
                <w:color w:val="auto"/>
              </w:rPr>
            </w:pPr>
          </w:p>
          <w:p>
            <w:pPr>
              <w:pStyle w:val="52"/>
              <w:ind w:firstLine="420"/>
              <w:rPr>
                <w:rFonts w:hint="eastAsia"/>
                <w:color w:val="auto"/>
              </w:rPr>
            </w:pPr>
          </w:p>
          <w:p>
            <w:pPr>
              <w:pStyle w:val="52"/>
              <w:ind w:firstLine="420"/>
              <w:rPr>
                <w:color w:val="auto"/>
              </w:rPr>
            </w:pPr>
            <w:r>
              <w:rPr>
                <w:rFonts w:hint="eastAsia"/>
                <w:color w:val="auto"/>
              </w:rPr>
              <w:t>（8）</w:t>
            </w:r>
            <w:r>
              <w:rPr>
                <w:color w:val="auto"/>
              </w:rPr>
              <w:t>主要原辅材料用量及能源消耗</w:t>
            </w:r>
          </w:p>
          <w:p>
            <w:pPr>
              <w:pStyle w:val="50"/>
              <w:rPr>
                <w:color w:val="auto"/>
              </w:rPr>
            </w:pPr>
            <w:r>
              <w:rPr>
                <w:color w:val="auto"/>
              </w:rPr>
              <w:t>表</w:t>
            </w:r>
            <w:r>
              <w:rPr>
                <w:rFonts w:hint="eastAsia"/>
                <w:color w:val="auto"/>
              </w:rPr>
              <w:t>2-3  本项目</w:t>
            </w:r>
            <w:r>
              <w:rPr>
                <w:color w:val="auto"/>
              </w:rPr>
              <w:t>主要原辅材料及能源消耗一览表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598"/>
              <w:gridCol w:w="576"/>
              <w:gridCol w:w="816"/>
              <w:gridCol w:w="867"/>
              <w:gridCol w:w="52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color w:val="auto"/>
                    </w:rPr>
                    <w:t>序号</w:t>
                  </w:r>
                </w:p>
              </w:tc>
              <w:tc>
                <w:tcPr>
                  <w:tcW w:w="356" w:type="pct"/>
                  <w:tcMar>
                    <w:left w:w="0" w:type="dxa"/>
                    <w:right w:w="0" w:type="dxa"/>
                  </w:tcMar>
                  <w:vAlign w:val="center"/>
                </w:tcPr>
                <w:p>
                  <w:pPr>
                    <w:pStyle w:val="47"/>
                    <w:rPr>
                      <w:color w:val="auto"/>
                    </w:rPr>
                  </w:pPr>
                  <w:r>
                    <w:rPr>
                      <w:color w:val="auto"/>
                    </w:rPr>
                    <w:t>名称</w:t>
                  </w:r>
                </w:p>
              </w:tc>
              <w:tc>
                <w:tcPr>
                  <w:tcW w:w="505" w:type="pct"/>
                  <w:vAlign w:val="center"/>
                </w:tcPr>
                <w:p>
                  <w:pPr>
                    <w:pStyle w:val="47"/>
                    <w:rPr>
                      <w:color w:val="auto"/>
                    </w:rPr>
                  </w:pPr>
                  <w:r>
                    <w:rPr>
                      <w:color w:val="auto"/>
                    </w:rPr>
                    <w:t>单位</w:t>
                  </w:r>
                </w:p>
              </w:tc>
              <w:tc>
                <w:tcPr>
                  <w:tcW w:w="536" w:type="pct"/>
                  <w:vAlign w:val="center"/>
                </w:tcPr>
                <w:p>
                  <w:pPr>
                    <w:pStyle w:val="47"/>
                    <w:rPr>
                      <w:color w:val="auto"/>
                    </w:rPr>
                  </w:pPr>
                  <w:r>
                    <w:rPr>
                      <w:rFonts w:hint="eastAsia"/>
                      <w:color w:val="auto"/>
                    </w:rPr>
                    <w:t>处理</w:t>
                  </w:r>
                  <w:r>
                    <w:rPr>
                      <w:color w:val="auto"/>
                    </w:rPr>
                    <w:t>量</w:t>
                  </w:r>
                </w:p>
              </w:tc>
              <w:tc>
                <w:tcPr>
                  <w:tcW w:w="3230" w:type="pct"/>
                  <w:vAlign w:val="center"/>
                </w:tcPr>
                <w:p>
                  <w:pPr>
                    <w:pStyle w:val="47"/>
                    <w:rPr>
                      <w:color w:val="auto"/>
                    </w:rPr>
                  </w:pPr>
                  <w:r>
                    <w:rPr>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color w:val="auto"/>
                    </w:rPr>
                    <w:t>1</w:t>
                  </w:r>
                </w:p>
              </w:tc>
              <w:tc>
                <w:tcPr>
                  <w:tcW w:w="356" w:type="pct"/>
                  <w:tcMar>
                    <w:left w:w="0" w:type="dxa"/>
                    <w:right w:w="0" w:type="dxa"/>
                  </w:tcMar>
                  <w:vAlign w:val="center"/>
                </w:tcPr>
                <w:p>
                  <w:pPr>
                    <w:pStyle w:val="47"/>
                    <w:rPr>
                      <w:color w:val="auto"/>
                    </w:rPr>
                  </w:pPr>
                  <w:r>
                    <w:rPr>
                      <w:rFonts w:hint="eastAsia"/>
                      <w:color w:val="auto"/>
                    </w:rPr>
                    <w:t>污泥</w:t>
                  </w:r>
                </w:p>
              </w:tc>
              <w:tc>
                <w:tcPr>
                  <w:tcW w:w="505" w:type="pct"/>
                  <w:vAlign w:val="center"/>
                </w:tcPr>
                <w:p>
                  <w:pPr>
                    <w:pStyle w:val="47"/>
                    <w:rPr>
                      <w:color w:val="auto"/>
                    </w:rPr>
                  </w:pPr>
                  <w:r>
                    <w:rPr>
                      <w:rFonts w:hint="eastAsia"/>
                      <w:color w:val="auto"/>
                    </w:rPr>
                    <w:t>t/a</w:t>
                  </w:r>
                </w:p>
              </w:tc>
              <w:tc>
                <w:tcPr>
                  <w:tcW w:w="536" w:type="pct"/>
                  <w:vAlign w:val="center"/>
                </w:tcPr>
                <w:p>
                  <w:pPr>
                    <w:pStyle w:val="47"/>
                    <w:rPr>
                      <w:color w:val="auto"/>
                    </w:rPr>
                  </w:pPr>
                  <w:r>
                    <w:rPr>
                      <w:rFonts w:hint="eastAsia"/>
                      <w:color w:val="auto"/>
                    </w:rPr>
                    <w:t>7300</w:t>
                  </w:r>
                </w:p>
                <w:p>
                  <w:pPr>
                    <w:pStyle w:val="47"/>
                    <w:rPr>
                      <w:color w:val="auto"/>
                    </w:rPr>
                  </w:pPr>
                  <w:r>
                    <w:rPr>
                      <w:rFonts w:hint="eastAsia"/>
                      <w:color w:val="auto"/>
                    </w:rPr>
                    <w:t>（近期）</w:t>
                  </w:r>
                </w:p>
              </w:tc>
              <w:tc>
                <w:tcPr>
                  <w:tcW w:w="3230" w:type="pct"/>
                  <w:vAlign w:val="center"/>
                </w:tcPr>
                <w:p>
                  <w:pPr>
                    <w:pStyle w:val="47"/>
                    <w:rPr>
                      <w:color w:val="auto"/>
                    </w:rPr>
                  </w:pPr>
                  <w:r>
                    <w:rPr>
                      <w:rFonts w:hint="eastAsia"/>
                      <w:color w:val="auto"/>
                    </w:rPr>
                    <w:t>来源：海港开发区污水处理厂脱水污泥，含水率60-70%，属于一般固体废物，进泥量：近期20吨/天，远期40吨/天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rFonts w:hint="eastAsia"/>
                      <w:color w:val="auto"/>
                    </w:rPr>
                    <w:t>2</w:t>
                  </w:r>
                </w:p>
              </w:tc>
              <w:tc>
                <w:tcPr>
                  <w:tcW w:w="356" w:type="pct"/>
                  <w:tcMar>
                    <w:left w:w="0" w:type="dxa"/>
                    <w:right w:w="0" w:type="dxa"/>
                  </w:tcMar>
                  <w:vAlign w:val="center"/>
                </w:tcPr>
                <w:p>
                  <w:pPr>
                    <w:pStyle w:val="47"/>
                    <w:rPr>
                      <w:color w:val="auto"/>
                    </w:rPr>
                  </w:pPr>
                  <w:r>
                    <w:rPr>
                      <w:rFonts w:hint="eastAsia"/>
                      <w:color w:val="auto"/>
                    </w:rPr>
                    <w:t>水</w:t>
                  </w:r>
                </w:p>
              </w:tc>
              <w:tc>
                <w:tcPr>
                  <w:tcW w:w="505" w:type="pct"/>
                  <w:vAlign w:val="center"/>
                </w:tcPr>
                <w:p>
                  <w:pPr>
                    <w:pStyle w:val="47"/>
                    <w:rPr>
                      <w:color w:val="auto"/>
                    </w:rPr>
                  </w:pPr>
                  <w:r>
                    <w:rPr>
                      <w:rFonts w:hint="eastAsia"/>
                      <w:color w:val="auto"/>
                    </w:rPr>
                    <w:t>万m</w:t>
                  </w:r>
                  <w:r>
                    <w:rPr>
                      <w:rFonts w:hint="eastAsia"/>
                      <w:color w:val="auto"/>
                      <w:vertAlign w:val="superscript"/>
                    </w:rPr>
                    <w:t>3</w:t>
                  </w:r>
                  <w:r>
                    <w:rPr>
                      <w:rFonts w:hint="eastAsia"/>
                      <w:color w:val="auto"/>
                    </w:rPr>
                    <w:t>/a</w:t>
                  </w:r>
                </w:p>
              </w:tc>
              <w:tc>
                <w:tcPr>
                  <w:tcW w:w="536" w:type="pct"/>
                  <w:vAlign w:val="center"/>
                </w:tcPr>
                <w:p>
                  <w:pPr>
                    <w:pStyle w:val="47"/>
                    <w:rPr>
                      <w:color w:val="auto"/>
                    </w:rPr>
                  </w:pPr>
                  <w:r>
                    <w:rPr>
                      <w:rFonts w:hint="eastAsia"/>
                      <w:color w:val="auto"/>
                    </w:rPr>
                    <w:t>26.307</w:t>
                  </w:r>
                </w:p>
              </w:tc>
              <w:tc>
                <w:tcPr>
                  <w:tcW w:w="3230" w:type="pct"/>
                  <w:vAlign w:val="center"/>
                </w:tcPr>
                <w:p>
                  <w:pPr>
                    <w:pStyle w:val="47"/>
                    <w:rPr>
                      <w:color w:val="auto"/>
                    </w:rPr>
                  </w:pPr>
                  <w:r>
                    <w:rPr>
                      <w:rFonts w:hint="eastAsia"/>
                      <w:color w:val="auto"/>
                    </w:rPr>
                    <w:t>循环冷却水由海港开发区污水处理厂中水回用系统提供，生活用水由市政管网提供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70" w:type="pct"/>
                  <w:tcMar>
                    <w:left w:w="0" w:type="dxa"/>
                    <w:right w:w="0" w:type="dxa"/>
                  </w:tcMar>
                  <w:vAlign w:val="center"/>
                </w:tcPr>
                <w:p>
                  <w:pPr>
                    <w:pStyle w:val="47"/>
                    <w:rPr>
                      <w:color w:val="auto"/>
                    </w:rPr>
                  </w:pPr>
                  <w:r>
                    <w:rPr>
                      <w:rFonts w:hint="eastAsia"/>
                      <w:color w:val="auto"/>
                    </w:rPr>
                    <w:t>3</w:t>
                  </w:r>
                </w:p>
              </w:tc>
              <w:tc>
                <w:tcPr>
                  <w:tcW w:w="356" w:type="pct"/>
                  <w:tcMar>
                    <w:left w:w="0" w:type="dxa"/>
                    <w:right w:w="0" w:type="dxa"/>
                  </w:tcMar>
                  <w:vAlign w:val="center"/>
                </w:tcPr>
                <w:p>
                  <w:pPr>
                    <w:pStyle w:val="47"/>
                    <w:rPr>
                      <w:color w:val="auto"/>
                    </w:rPr>
                  </w:pPr>
                  <w:r>
                    <w:rPr>
                      <w:rFonts w:hint="eastAsia"/>
                      <w:color w:val="auto"/>
                    </w:rPr>
                    <w:t>电</w:t>
                  </w:r>
                </w:p>
              </w:tc>
              <w:tc>
                <w:tcPr>
                  <w:tcW w:w="505" w:type="pct"/>
                  <w:vAlign w:val="center"/>
                </w:tcPr>
                <w:p>
                  <w:pPr>
                    <w:pStyle w:val="47"/>
                    <w:rPr>
                      <w:color w:val="auto"/>
                    </w:rPr>
                  </w:pPr>
                  <w:r>
                    <w:rPr>
                      <w:rFonts w:hint="eastAsia"/>
                      <w:color w:val="auto"/>
                    </w:rPr>
                    <w:t>万kWh/a</w:t>
                  </w:r>
                </w:p>
              </w:tc>
              <w:tc>
                <w:tcPr>
                  <w:tcW w:w="536" w:type="pct"/>
                  <w:vAlign w:val="center"/>
                </w:tcPr>
                <w:p>
                  <w:pPr>
                    <w:pStyle w:val="47"/>
                    <w:rPr>
                      <w:color w:val="auto"/>
                    </w:rPr>
                  </w:pPr>
                  <w:r>
                    <w:rPr>
                      <w:rFonts w:hint="eastAsia"/>
                      <w:color w:val="auto"/>
                    </w:rPr>
                    <w:t>106</w:t>
                  </w:r>
                </w:p>
              </w:tc>
              <w:tc>
                <w:tcPr>
                  <w:tcW w:w="3230" w:type="pct"/>
                  <w:vAlign w:val="center"/>
                </w:tcPr>
                <w:p>
                  <w:pPr>
                    <w:pStyle w:val="47"/>
                    <w:rPr>
                      <w:color w:val="auto"/>
                    </w:rPr>
                  </w:pPr>
                  <w:r>
                    <w:rPr>
                      <w:rFonts w:hint="eastAsia"/>
                      <w:color w:val="auto"/>
                    </w:rPr>
                    <w:t>市政供电电网提供</w:t>
                  </w:r>
                </w:p>
              </w:tc>
            </w:tr>
          </w:tbl>
          <w:p>
            <w:pPr>
              <w:pStyle w:val="52"/>
              <w:ind w:firstLine="420"/>
              <w:rPr>
                <w:color w:val="auto"/>
              </w:rPr>
            </w:pPr>
            <w:r>
              <w:rPr>
                <w:rFonts w:hint="eastAsia"/>
                <w:color w:val="auto"/>
              </w:rPr>
              <w:t>（9）产品方案</w:t>
            </w:r>
          </w:p>
          <w:p>
            <w:pPr>
              <w:pStyle w:val="50"/>
              <w:rPr>
                <w:color w:val="auto"/>
              </w:rPr>
            </w:pPr>
            <w:r>
              <w:rPr>
                <w:color w:val="auto"/>
              </w:rPr>
              <w:t>表</w:t>
            </w:r>
            <w:r>
              <w:rPr>
                <w:rFonts w:hint="eastAsia"/>
                <w:color w:val="auto"/>
              </w:rPr>
              <w:t>2-4  本项目产品</w:t>
            </w:r>
            <w:r>
              <w:rPr>
                <w:color w:val="auto"/>
              </w:rPr>
              <w:t>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517"/>
              <w:gridCol w:w="1196"/>
              <w:gridCol w:w="675"/>
              <w:gridCol w:w="935"/>
              <w:gridCol w:w="47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0" w:type="pct"/>
                  <w:tcMar>
                    <w:left w:w="0" w:type="dxa"/>
                    <w:right w:w="0" w:type="dxa"/>
                  </w:tcMar>
                  <w:vAlign w:val="center"/>
                </w:tcPr>
                <w:p>
                  <w:pPr>
                    <w:pStyle w:val="47"/>
                    <w:rPr>
                      <w:color w:val="auto"/>
                    </w:rPr>
                  </w:pPr>
                  <w:r>
                    <w:rPr>
                      <w:color w:val="auto"/>
                    </w:rPr>
                    <w:t>序号</w:t>
                  </w:r>
                </w:p>
              </w:tc>
              <w:tc>
                <w:tcPr>
                  <w:tcW w:w="741" w:type="pct"/>
                  <w:tcMar>
                    <w:left w:w="0" w:type="dxa"/>
                    <w:right w:w="0" w:type="dxa"/>
                  </w:tcMar>
                  <w:vAlign w:val="center"/>
                </w:tcPr>
                <w:p>
                  <w:pPr>
                    <w:pStyle w:val="47"/>
                    <w:rPr>
                      <w:color w:val="auto"/>
                    </w:rPr>
                  </w:pPr>
                  <w:r>
                    <w:rPr>
                      <w:color w:val="auto"/>
                    </w:rPr>
                    <w:t>名称</w:t>
                  </w:r>
                </w:p>
              </w:tc>
              <w:tc>
                <w:tcPr>
                  <w:tcW w:w="418" w:type="pct"/>
                  <w:vAlign w:val="center"/>
                </w:tcPr>
                <w:p>
                  <w:pPr>
                    <w:pStyle w:val="47"/>
                    <w:rPr>
                      <w:color w:val="auto"/>
                    </w:rPr>
                  </w:pPr>
                  <w:r>
                    <w:rPr>
                      <w:color w:val="auto"/>
                    </w:rPr>
                    <w:t>单位</w:t>
                  </w:r>
                </w:p>
              </w:tc>
              <w:tc>
                <w:tcPr>
                  <w:tcW w:w="579" w:type="pct"/>
                  <w:vAlign w:val="center"/>
                </w:tcPr>
                <w:p>
                  <w:pPr>
                    <w:pStyle w:val="47"/>
                    <w:rPr>
                      <w:color w:val="auto"/>
                    </w:rPr>
                  </w:pPr>
                  <w:r>
                    <w:rPr>
                      <w:rFonts w:hint="eastAsia"/>
                      <w:color w:val="auto"/>
                    </w:rPr>
                    <w:t>产生量</w:t>
                  </w:r>
                </w:p>
              </w:tc>
              <w:tc>
                <w:tcPr>
                  <w:tcW w:w="2941" w:type="pct"/>
                  <w:vAlign w:val="center"/>
                </w:tcPr>
                <w:p>
                  <w:pPr>
                    <w:pStyle w:val="47"/>
                    <w:rPr>
                      <w:color w:val="auto"/>
                    </w:rPr>
                  </w:pPr>
                  <w:r>
                    <w:rPr>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20" w:type="pct"/>
                  <w:tcMar>
                    <w:left w:w="0" w:type="dxa"/>
                    <w:right w:w="0" w:type="dxa"/>
                  </w:tcMar>
                  <w:vAlign w:val="center"/>
                </w:tcPr>
                <w:p>
                  <w:pPr>
                    <w:pStyle w:val="47"/>
                    <w:rPr>
                      <w:color w:val="auto"/>
                    </w:rPr>
                  </w:pPr>
                  <w:r>
                    <w:rPr>
                      <w:color w:val="auto"/>
                    </w:rPr>
                    <w:t>1</w:t>
                  </w:r>
                </w:p>
              </w:tc>
              <w:tc>
                <w:tcPr>
                  <w:tcW w:w="741" w:type="pct"/>
                  <w:tcMar>
                    <w:left w:w="0" w:type="dxa"/>
                    <w:right w:w="0" w:type="dxa"/>
                  </w:tcMar>
                  <w:vAlign w:val="center"/>
                </w:tcPr>
                <w:p>
                  <w:pPr>
                    <w:pStyle w:val="47"/>
                    <w:rPr>
                      <w:color w:val="auto"/>
                    </w:rPr>
                  </w:pPr>
                  <w:r>
                    <w:rPr>
                      <w:rFonts w:hint="eastAsia"/>
                      <w:color w:val="auto"/>
                    </w:rPr>
                    <w:t>干化污泥</w:t>
                  </w:r>
                </w:p>
              </w:tc>
              <w:tc>
                <w:tcPr>
                  <w:tcW w:w="418" w:type="pct"/>
                  <w:vAlign w:val="center"/>
                </w:tcPr>
                <w:p>
                  <w:pPr>
                    <w:pStyle w:val="47"/>
                    <w:rPr>
                      <w:color w:val="auto"/>
                    </w:rPr>
                  </w:pPr>
                  <w:r>
                    <w:rPr>
                      <w:rFonts w:hint="eastAsia"/>
                      <w:color w:val="auto"/>
                    </w:rPr>
                    <w:t>t/a</w:t>
                  </w:r>
                </w:p>
              </w:tc>
              <w:tc>
                <w:tcPr>
                  <w:tcW w:w="579" w:type="pct"/>
                  <w:vAlign w:val="center"/>
                </w:tcPr>
                <w:p>
                  <w:pPr>
                    <w:pStyle w:val="47"/>
                    <w:rPr>
                      <w:color w:val="auto"/>
                    </w:rPr>
                  </w:pPr>
                  <w:r>
                    <w:rPr>
                      <w:rFonts w:hint="eastAsia"/>
                      <w:color w:val="auto"/>
                    </w:rPr>
                    <w:t>2737.5</w:t>
                  </w:r>
                </w:p>
                <w:p>
                  <w:pPr>
                    <w:pStyle w:val="47"/>
                    <w:rPr>
                      <w:color w:val="auto"/>
                    </w:rPr>
                  </w:pPr>
                  <w:r>
                    <w:rPr>
                      <w:rFonts w:hint="eastAsia"/>
                      <w:color w:val="auto"/>
                    </w:rPr>
                    <w:t>（近期）</w:t>
                  </w:r>
                </w:p>
              </w:tc>
              <w:tc>
                <w:tcPr>
                  <w:tcW w:w="2941" w:type="pct"/>
                  <w:vAlign w:val="center"/>
                </w:tcPr>
                <w:p>
                  <w:pPr>
                    <w:pStyle w:val="47"/>
                    <w:rPr>
                      <w:color w:val="auto"/>
                    </w:rPr>
                  </w:pPr>
                  <w:r>
                    <w:rPr>
                      <w:rFonts w:hint="eastAsia"/>
                      <w:color w:val="auto"/>
                    </w:rPr>
                    <w:t>出泥量：近期7.5吨/天，远期15吨/天，含水率20%，干泥仓暂存，每4天转运一次，本次评价按近期分析</w:t>
                  </w:r>
                </w:p>
              </w:tc>
            </w:tr>
          </w:tbl>
          <w:p>
            <w:pPr>
              <w:pStyle w:val="52"/>
              <w:ind w:firstLine="420"/>
              <w:rPr>
                <w:color w:val="auto"/>
                <w:lang w:val="zh-CN"/>
              </w:rPr>
            </w:pPr>
            <w:r>
              <w:rPr>
                <w:rFonts w:hint="eastAsia"/>
                <w:color w:val="auto"/>
                <w:lang w:val="zh-CN"/>
              </w:rPr>
              <w:t>（</w:t>
            </w:r>
            <w:r>
              <w:rPr>
                <w:rFonts w:hint="eastAsia"/>
                <w:color w:val="auto"/>
              </w:rPr>
              <w:t>10</w:t>
            </w:r>
            <w:r>
              <w:rPr>
                <w:rFonts w:hint="eastAsia"/>
                <w:color w:val="auto"/>
                <w:lang w:val="zh-CN"/>
              </w:rPr>
              <w:t>）</w:t>
            </w:r>
            <w:r>
              <w:rPr>
                <w:color w:val="auto"/>
                <w:lang w:val="zh-CN"/>
              </w:rPr>
              <w:t>主要设备</w:t>
            </w:r>
          </w:p>
          <w:p>
            <w:pPr>
              <w:pStyle w:val="52"/>
              <w:ind w:firstLine="420"/>
              <w:rPr>
                <w:color w:val="auto"/>
              </w:rPr>
            </w:pPr>
            <w:r>
              <w:rPr>
                <w:color w:val="auto"/>
              </w:rPr>
              <w:t>项目主要生产设备</w:t>
            </w:r>
            <w:r>
              <w:rPr>
                <w:rFonts w:hint="eastAsia"/>
                <w:color w:val="auto"/>
              </w:rPr>
              <w:t>详见下表</w:t>
            </w:r>
            <w:r>
              <w:rPr>
                <w:color w:val="auto"/>
              </w:rPr>
              <w:t>。</w:t>
            </w:r>
          </w:p>
          <w:p>
            <w:pPr>
              <w:pStyle w:val="50"/>
              <w:rPr>
                <w:color w:val="auto"/>
              </w:rPr>
            </w:pPr>
            <w:r>
              <w:rPr>
                <w:color w:val="auto"/>
              </w:rPr>
              <w:t>表</w:t>
            </w:r>
            <w:r>
              <w:rPr>
                <w:rFonts w:hint="eastAsia"/>
                <w:color w:val="auto"/>
              </w:rPr>
              <w:t>2-5  本项目</w:t>
            </w:r>
            <w:r>
              <w:rPr>
                <w:color w:val="auto"/>
              </w:rPr>
              <w:t>主要生产设备一览表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71"/>
              <w:gridCol w:w="2390"/>
              <w:gridCol w:w="3250"/>
              <w:gridCol w:w="1185"/>
              <w:gridCol w:w="7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color w:val="auto"/>
                    </w:rPr>
                    <w:t>序号</w:t>
                  </w:r>
                </w:p>
              </w:tc>
              <w:tc>
                <w:tcPr>
                  <w:tcW w:w="1479" w:type="pct"/>
                  <w:vAlign w:val="center"/>
                </w:tcPr>
                <w:p>
                  <w:pPr>
                    <w:pStyle w:val="47"/>
                    <w:rPr>
                      <w:color w:val="auto"/>
                    </w:rPr>
                  </w:pPr>
                  <w:r>
                    <w:rPr>
                      <w:color w:val="auto"/>
                    </w:rPr>
                    <w:t>设备名称</w:t>
                  </w:r>
                </w:p>
              </w:tc>
              <w:tc>
                <w:tcPr>
                  <w:tcW w:w="2012" w:type="pct"/>
                  <w:vAlign w:val="center"/>
                </w:tcPr>
                <w:p>
                  <w:pPr>
                    <w:pStyle w:val="47"/>
                    <w:rPr>
                      <w:color w:val="auto"/>
                    </w:rPr>
                  </w:pPr>
                  <w:r>
                    <w:rPr>
                      <w:rFonts w:hint="eastAsia"/>
                      <w:color w:val="auto"/>
                    </w:rPr>
                    <w:t>规格型号</w:t>
                  </w:r>
                </w:p>
              </w:tc>
              <w:tc>
                <w:tcPr>
                  <w:tcW w:w="734" w:type="pct"/>
                  <w:vAlign w:val="center"/>
                </w:tcPr>
                <w:p>
                  <w:pPr>
                    <w:pStyle w:val="47"/>
                    <w:rPr>
                      <w:color w:val="auto"/>
                    </w:rPr>
                  </w:pPr>
                  <w:r>
                    <w:rPr>
                      <w:rFonts w:hint="eastAsia"/>
                      <w:color w:val="auto"/>
                    </w:rPr>
                    <w:t>数量（台/套）</w:t>
                  </w:r>
                </w:p>
              </w:tc>
              <w:tc>
                <w:tcPr>
                  <w:tcW w:w="481" w:type="pct"/>
                  <w:vAlign w:val="center"/>
                </w:tcPr>
                <w:p>
                  <w:pPr>
                    <w:pStyle w:val="47"/>
                    <w:rPr>
                      <w:color w:val="auto"/>
                    </w:rPr>
                  </w:pPr>
                  <w:r>
                    <w:rPr>
                      <w:rFonts w:hint="eastAsia"/>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1</w:t>
                  </w:r>
                </w:p>
              </w:tc>
              <w:tc>
                <w:tcPr>
                  <w:tcW w:w="1479" w:type="pct"/>
                  <w:vAlign w:val="center"/>
                </w:tcPr>
                <w:p>
                  <w:pPr>
                    <w:pStyle w:val="47"/>
                    <w:rPr>
                      <w:color w:val="auto"/>
                    </w:rPr>
                  </w:pPr>
                  <w:r>
                    <w:rPr>
                      <w:rFonts w:hint="eastAsia"/>
                      <w:color w:val="auto"/>
                    </w:rPr>
                    <w:t>低温带式干化机</w:t>
                  </w:r>
                </w:p>
              </w:tc>
              <w:tc>
                <w:tcPr>
                  <w:tcW w:w="2012" w:type="pct"/>
                  <w:vAlign w:val="center"/>
                </w:tcPr>
                <w:p>
                  <w:pPr>
                    <w:pStyle w:val="47"/>
                    <w:rPr>
                      <w:color w:val="auto"/>
                    </w:rPr>
                  </w:pPr>
                  <w:r>
                    <w:rPr>
                      <w:rFonts w:hint="eastAsia"/>
                      <w:color w:val="auto"/>
                    </w:rPr>
                    <w:t>蒸发能力12.5t/d，配套冷却循环系统</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r>
                    <w:rPr>
                      <w:rFonts w:hint="eastAsia"/>
                      <w:color w:val="auto"/>
                    </w:rPr>
                    <w:t>用电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2</w:t>
                  </w:r>
                </w:p>
              </w:tc>
              <w:tc>
                <w:tcPr>
                  <w:tcW w:w="1479" w:type="pct"/>
                  <w:vAlign w:val="center"/>
                </w:tcPr>
                <w:p>
                  <w:pPr>
                    <w:pStyle w:val="47"/>
                    <w:rPr>
                      <w:color w:val="auto"/>
                    </w:rPr>
                  </w:pPr>
                  <w:r>
                    <w:rPr>
                      <w:rFonts w:hint="eastAsia"/>
                      <w:color w:val="auto"/>
                    </w:rPr>
                    <w:t>破桥料仓</w:t>
                  </w:r>
                </w:p>
              </w:tc>
              <w:tc>
                <w:tcPr>
                  <w:tcW w:w="2012" w:type="pct"/>
                  <w:vAlign w:val="center"/>
                </w:tcPr>
                <w:p>
                  <w:pPr>
                    <w:pStyle w:val="47"/>
                    <w:rPr>
                      <w:color w:val="auto"/>
                    </w:rPr>
                  </w:pPr>
                  <w:r>
                    <w:rPr>
                      <w:rFonts w:hint="eastAsia"/>
                      <w:color w:val="auto"/>
                    </w:rPr>
                    <w:t>V=20m</w:t>
                  </w:r>
                  <w:r>
                    <w:rPr>
                      <w:rFonts w:hint="eastAsia"/>
                      <w:color w:val="auto"/>
                      <w:vertAlign w:val="superscript"/>
                    </w:rPr>
                    <w:t>3</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r>
                    <w:rPr>
                      <w:rFonts w:hint="eastAsia"/>
                      <w:color w:val="auto"/>
                    </w:rPr>
                    <w:t>湿料仓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3</w:t>
                  </w:r>
                </w:p>
              </w:tc>
              <w:tc>
                <w:tcPr>
                  <w:tcW w:w="1479" w:type="pct"/>
                  <w:vAlign w:val="center"/>
                </w:tcPr>
                <w:p>
                  <w:pPr>
                    <w:pStyle w:val="47"/>
                    <w:rPr>
                      <w:color w:val="auto"/>
                    </w:rPr>
                  </w:pPr>
                  <w:r>
                    <w:rPr>
                      <w:rFonts w:hint="eastAsia"/>
                      <w:color w:val="auto"/>
                    </w:rPr>
                    <w:t>500U型进料双螺旋输送机</w:t>
                  </w:r>
                </w:p>
              </w:tc>
              <w:tc>
                <w:tcPr>
                  <w:tcW w:w="2012" w:type="pct"/>
                  <w:vAlign w:val="center"/>
                </w:tcPr>
                <w:p>
                  <w:pPr>
                    <w:pStyle w:val="47"/>
                    <w:rPr>
                      <w:color w:val="auto"/>
                    </w:rPr>
                  </w:pPr>
                  <w:r>
                    <w:rPr>
                      <w:rFonts w:hint="eastAsia"/>
                      <w:color w:val="auto"/>
                    </w:rPr>
                    <w:t>L=5m；</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4</w:t>
                  </w:r>
                </w:p>
              </w:tc>
              <w:tc>
                <w:tcPr>
                  <w:tcW w:w="1479" w:type="pct"/>
                  <w:vAlign w:val="center"/>
                </w:tcPr>
                <w:p>
                  <w:pPr>
                    <w:pStyle w:val="47"/>
                    <w:rPr>
                      <w:color w:val="auto"/>
                    </w:rPr>
                  </w:pPr>
                  <w:r>
                    <w:rPr>
                      <w:rFonts w:hint="eastAsia"/>
                      <w:color w:val="auto"/>
                    </w:rPr>
                    <w:t>400型进料刮板输送机</w:t>
                  </w:r>
                </w:p>
              </w:tc>
              <w:tc>
                <w:tcPr>
                  <w:tcW w:w="2012" w:type="pct"/>
                  <w:vAlign w:val="center"/>
                </w:tcPr>
                <w:p>
                  <w:pPr>
                    <w:pStyle w:val="47"/>
                    <w:rPr>
                      <w:color w:val="auto"/>
                    </w:rPr>
                  </w:pPr>
                  <w:r>
                    <w:rPr>
                      <w:rFonts w:hint="eastAsia"/>
                      <w:color w:val="auto"/>
                    </w:rPr>
                    <w:t>L=14m，倾角50</w:t>
                  </w:r>
                  <w:r>
                    <w:rPr>
                      <w:color w:val="auto"/>
                    </w:rPr>
                    <w:t>°</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5</w:t>
                  </w:r>
                </w:p>
              </w:tc>
              <w:tc>
                <w:tcPr>
                  <w:tcW w:w="1479" w:type="pct"/>
                  <w:vAlign w:val="center"/>
                </w:tcPr>
                <w:p>
                  <w:pPr>
                    <w:pStyle w:val="47"/>
                    <w:rPr>
                      <w:color w:val="auto"/>
                    </w:rPr>
                  </w:pPr>
                  <w:r>
                    <w:rPr>
                      <w:rFonts w:hint="eastAsia"/>
                      <w:color w:val="auto"/>
                    </w:rPr>
                    <w:t>无轴200型水平出料螺旋</w:t>
                  </w:r>
                </w:p>
                <w:p>
                  <w:pPr>
                    <w:pStyle w:val="47"/>
                    <w:rPr>
                      <w:color w:val="auto"/>
                    </w:rPr>
                  </w:pPr>
                  <w:r>
                    <w:rPr>
                      <w:rFonts w:hint="eastAsia"/>
                      <w:color w:val="auto"/>
                    </w:rPr>
                    <w:t>输送机</w:t>
                  </w:r>
                </w:p>
              </w:tc>
              <w:tc>
                <w:tcPr>
                  <w:tcW w:w="2012" w:type="pct"/>
                  <w:vAlign w:val="center"/>
                </w:tcPr>
                <w:p>
                  <w:pPr>
                    <w:pStyle w:val="47"/>
                    <w:rPr>
                      <w:color w:val="auto"/>
                    </w:rPr>
                  </w:pPr>
                  <w:r>
                    <w:rPr>
                      <w:rFonts w:hint="eastAsia"/>
                      <w:color w:val="auto"/>
                    </w:rPr>
                    <w:t>L=3.9mm，水平安装</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6</w:t>
                  </w:r>
                </w:p>
              </w:tc>
              <w:tc>
                <w:tcPr>
                  <w:tcW w:w="1479" w:type="pct"/>
                  <w:vAlign w:val="center"/>
                </w:tcPr>
                <w:p>
                  <w:pPr>
                    <w:pStyle w:val="47"/>
                    <w:rPr>
                      <w:color w:val="auto"/>
                    </w:rPr>
                  </w:pPr>
                  <w:r>
                    <w:rPr>
                      <w:rFonts w:hint="eastAsia"/>
                      <w:color w:val="auto"/>
                      <w:lang w:val="zh-CN"/>
                    </w:rPr>
                    <w:t>Z型刮板输送机</w:t>
                  </w:r>
                </w:p>
              </w:tc>
              <w:tc>
                <w:tcPr>
                  <w:tcW w:w="2012" w:type="pct"/>
                  <w:vAlign w:val="center"/>
                </w:tcPr>
                <w:p>
                  <w:pPr>
                    <w:pStyle w:val="47"/>
                    <w:rPr>
                      <w:color w:val="auto"/>
                    </w:rPr>
                  </w:pPr>
                  <w:r>
                    <w:rPr>
                      <w:rFonts w:hint="eastAsia"/>
                      <w:color w:val="auto"/>
                    </w:rPr>
                    <w:t>L=11m，倾角59</w:t>
                  </w:r>
                  <w:r>
                    <w:rPr>
                      <w:color w:val="auto"/>
                    </w:rPr>
                    <w:t>°</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7</w:t>
                  </w:r>
                </w:p>
              </w:tc>
              <w:tc>
                <w:tcPr>
                  <w:tcW w:w="1479" w:type="pct"/>
                  <w:vAlign w:val="center"/>
                </w:tcPr>
                <w:p>
                  <w:pPr>
                    <w:pStyle w:val="47"/>
                    <w:rPr>
                      <w:color w:val="auto"/>
                    </w:rPr>
                  </w:pPr>
                  <w:r>
                    <w:rPr>
                      <w:rFonts w:hint="eastAsia"/>
                      <w:color w:val="auto"/>
                    </w:rPr>
                    <w:t>干料仓</w:t>
                  </w:r>
                </w:p>
              </w:tc>
              <w:tc>
                <w:tcPr>
                  <w:tcW w:w="2012" w:type="pct"/>
                  <w:vAlign w:val="center"/>
                </w:tcPr>
                <w:p>
                  <w:pPr>
                    <w:pStyle w:val="47"/>
                    <w:rPr>
                      <w:color w:val="auto"/>
                    </w:rPr>
                  </w:pPr>
                  <w:r>
                    <w:rPr>
                      <w:rFonts w:hint="eastAsia"/>
                      <w:color w:val="auto"/>
                    </w:rPr>
                    <w:t>Q=40m</w:t>
                  </w:r>
                  <w:r>
                    <w:rPr>
                      <w:rFonts w:hint="eastAsia"/>
                      <w:color w:val="auto"/>
                      <w:vertAlign w:val="superscript"/>
                    </w:rPr>
                    <w:t>3</w:t>
                  </w:r>
                  <w:r>
                    <w:rPr>
                      <w:rFonts w:hint="eastAsia"/>
                      <w:color w:val="auto"/>
                    </w:rPr>
                    <w:t>，H=5.23m</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8</w:t>
                  </w:r>
                </w:p>
              </w:tc>
              <w:tc>
                <w:tcPr>
                  <w:tcW w:w="1479" w:type="pct"/>
                  <w:vAlign w:val="center"/>
                </w:tcPr>
                <w:p>
                  <w:pPr>
                    <w:pStyle w:val="47"/>
                    <w:rPr>
                      <w:color w:val="auto"/>
                    </w:rPr>
                  </w:pPr>
                  <w:r>
                    <w:rPr>
                      <w:rFonts w:hint="eastAsia"/>
                      <w:color w:val="auto"/>
                    </w:rPr>
                    <w:t>集水坑排污泵</w:t>
                  </w:r>
                </w:p>
              </w:tc>
              <w:tc>
                <w:tcPr>
                  <w:tcW w:w="2012" w:type="pct"/>
                  <w:vAlign w:val="center"/>
                </w:tcPr>
                <w:p>
                  <w:pPr>
                    <w:pStyle w:val="47"/>
                    <w:rPr>
                      <w:color w:val="auto"/>
                    </w:rPr>
                  </w:pPr>
                  <w:r>
                    <w:rPr>
                      <w:rFonts w:hint="eastAsia"/>
                      <w:color w:val="auto"/>
                    </w:rPr>
                    <w:t>Q=10m</w:t>
                  </w:r>
                  <w:r>
                    <w:rPr>
                      <w:rFonts w:hint="eastAsia"/>
                      <w:color w:val="auto"/>
                      <w:vertAlign w:val="superscript"/>
                    </w:rPr>
                    <w:t>3</w:t>
                  </w:r>
                  <w:r>
                    <w:rPr>
                      <w:rFonts w:hint="eastAsia"/>
                      <w:color w:val="auto"/>
                    </w:rPr>
                    <w:t>/h，H=7m</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9</w:t>
                  </w:r>
                </w:p>
              </w:tc>
              <w:tc>
                <w:tcPr>
                  <w:tcW w:w="1479" w:type="pct"/>
                  <w:vAlign w:val="center"/>
                </w:tcPr>
                <w:p>
                  <w:pPr>
                    <w:pStyle w:val="47"/>
                    <w:rPr>
                      <w:color w:val="auto"/>
                    </w:rPr>
                  </w:pPr>
                  <w:r>
                    <w:rPr>
                      <w:rFonts w:hint="eastAsia"/>
                      <w:color w:val="auto"/>
                    </w:rPr>
                    <w:t>无轴螺旋输送机</w:t>
                  </w:r>
                </w:p>
              </w:tc>
              <w:tc>
                <w:tcPr>
                  <w:tcW w:w="2012" w:type="pct"/>
                  <w:vAlign w:val="center"/>
                </w:tcPr>
                <w:p>
                  <w:pPr>
                    <w:pStyle w:val="47"/>
                    <w:rPr>
                      <w:color w:val="auto"/>
                    </w:rPr>
                  </w:pPr>
                  <w:r>
                    <w:rPr>
                      <w:rFonts w:hint="eastAsia"/>
                      <w:color w:val="auto"/>
                    </w:rPr>
                    <w:t>D=500mm，L=8.0m，Q=20m³/h，</w:t>
                  </w:r>
                </w:p>
                <w:p>
                  <w:pPr>
                    <w:pStyle w:val="47"/>
                    <w:rPr>
                      <w:color w:val="auto"/>
                    </w:rPr>
                  </w:pPr>
                  <w:r>
                    <w:rPr>
                      <w:rFonts w:hint="eastAsia"/>
                      <w:color w:val="auto"/>
                    </w:rPr>
                    <w:t>斜30</w:t>
                  </w:r>
                  <w:r>
                    <w:rPr>
                      <w:color w:val="auto"/>
                    </w:rPr>
                    <w:t>°</w:t>
                  </w:r>
                  <w:r>
                    <w:rPr>
                      <w:rFonts w:hint="eastAsia"/>
                      <w:color w:val="auto"/>
                    </w:rPr>
                    <w:t>安装</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10</w:t>
                  </w:r>
                </w:p>
              </w:tc>
              <w:tc>
                <w:tcPr>
                  <w:tcW w:w="1479" w:type="pct"/>
                  <w:vAlign w:val="center"/>
                </w:tcPr>
                <w:p>
                  <w:pPr>
                    <w:pStyle w:val="47"/>
                    <w:rPr>
                      <w:color w:val="auto"/>
                    </w:rPr>
                  </w:pPr>
                  <w:r>
                    <w:rPr>
                      <w:rFonts w:hint="eastAsia"/>
                      <w:color w:val="auto"/>
                    </w:rPr>
                    <w:t>循环冷却水泵</w:t>
                  </w:r>
                </w:p>
              </w:tc>
              <w:tc>
                <w:tcPr>
                  <w:tcW w:w="2012" w:type="pct"/>
                  <w:vAlign w:val="center"/>
                </w:tcPr>
                <w:p>
                  <w:pPr>
                    <w:pStyle w:val="47"/>
                    <w:rPr>
                      <w:color w:val="auto"/>
                    </w:rPr>
                  </w:pPr>
                  <w:r>
                    <w:rPr>
                      <w:rFonts w:hint="eastAsia"/>
                      <w:color w:val="auto"/>
                    </w:rPr>
                    <w:t>Q=30m</w:t>
                  </w:r>
                  <w:r>
                    <w:rPr>
                      <w:rFonts w:hint="eastAsia"/>
                      <w:color w:val="auto"/>
                      <w:vertAlign w:val="superscript"/>
                    </w:rPr>
                    <w:t>3</w:t>
                  </w:r>
                  <w:r>
                    <w:rPr>
                      <w:rFonts w:hint="eastAsia"/>
                      <w:color w:val="auto"/>
                    </w:rPr>
                    <w:t>/h</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291" w:type="pct"/>
                  <w:vAlign w:val="center"/>
                </w:tcPr>
                <w:p>
                  <w:pPr>
                    <w:pStyle w:val="47"/>
                    <w:rPr>
                      <w:color w:val="auto"/>
                    </w:rPr>
                  </w:pPr>
                  <w:r>
                    <w:rPr>
                      <w:rFonts w:hint="eastAsia"/>
                      <w:color w:val="auto"/>
                    </w:rPr>
                    <w:t>11</w:t>
                  </w:r>
                </w:p>
              </w:tc>
              <w:tc>
                <w:tcPr>
                  <w:tcW w:w="1479" w:type="pct"/>
                  <w:vAlign w:val="center"/>
                </w:tcPr>
                <w:p>
                  <w:pPr>
                    <w:pStyle w:val="47"/>
                    <w:rPr>
                      <w:color w:val="auto"/>
                    </w:rPr>
                  </w:pPr>
                  <w:r>
                    <w:rPr>
                      <w:rFonts w:hint="eastAsia"/>
                      <w:color w:val="auto"/>
                    </w:rPr>
                    <w:t>臭气处理系统</w:t>
                  </w:r>
                </w:p>
              </w:tc>
              <w:tc>
                <w:tcPr>
                  <w:tcW w:w="2012" w:type="pct"/>
                  <w:vAlign w:val="center"/>
                </w:tcPr>
                <w:p>
                  <w:pPr>
                    <w:pStyle w:val="47"/>
                    <w:rPr>
                      <w:color w:val="auto"/>
                    </w:rPr>
                  </w:pPr>
                  <w:r>
                    <w:rPr>
                      <w:rFonts w:hint="eastAsia"/>
                      <w:color w:val="auto"/>
                    </w:rPr>
                    <w:t>Q=8000m</w:t>
                  </w:r>
                  <w:r>
                    <w:rPr>
                      <w:rFonts w:hint="eastAsia"/>
                      <w:color w:val="auto"/>
                      <w:vertAlign w:val="superscript"/>
                    </w:rPr>
                    <w:t>3</w:t>
                  </w:r>
                  <w:r>
                    <w:rPr>
                      <w:rFonts w:hint="eastAsia"/>
                      <w:color w:val="auto"/>
                    </w:rPr>
                    <w:t>/h，生物处理箱</w:t>
                  </w:r>
                </w:p>
              </w:tc>
              <w:tc>
                <w:tcPr>
                  <w:tcW w:w="734" w:type="pct"/>
                  <w:vAlign w:val="center"/>
                </w:tcPr>
                <w:p>
                  <w:pPr>
                    <w:pStyle w:val="47"/>
                    <w:rPr>
                      <w:color w:val="auto"/>
                    </w:rPr>
                  </w:pPr>
                  <w:r>
                    <w:rPr>
                      <w:rFonts w:hint="eastAsia"/>
                      <w:color w:val="auto"/>
                    </w:rPr>
                    <w:t>1</w:t>
                  </w:r>
                </w:p>
              </w:tc>
              <w:tc>
                <w:tcPr>
                  <w:tcW w:w="481" w:type="pct"/>
                  <w:vAlign w:val="center"/>
                </w:tcPr>
                <w:p>
                  <w:pPr>
                    <w:pStyle w:val="47"/>
                    <w:rPr>
                      <w:color w:val="auto"/>
                    </w:rPr>
                  </w:pPr>
                </w:p>
              </w:tc>
            </w:tr>
          </w:tbl>
          <w:p>
            <w:pPr>
              <w:pStyle w:val="52"/>
              <w:ind w:firstLine="420"/>
              <w:rPr>
                <w:color w:val="auto"/>
              </w:rPr>
            </w:pPr>
            <w:r>
              <w:rPr>
                <w:rFonts w:hint="eastAsia"/>
                <w:color w:val="auto"/>
              </w:rPr>
              <w:t>（11）</w:t>
            </w:r>
            <w:r>
              <w:rPr>
                <w:color w:val="auto"/>
              </w:rPr>
              <w:t>地理位置、平面布置及周边关系</w:t>
            </w:r>
          </w:p>
          <w:p>
            <w:pPr>
              <w:pStyle w:val="52"/>
              <w:ind w:firstLine="420"/>
              <w:rPr>
                <w:color w:val="auto"/>
              </w:rPr>
            </w:pPr>
            <w:r>
              <w:rPr>
                <w:color w:val="auto"/>
              </w:rPr>
              <w:t>地理位置：</w:t>
            </w:r>
            <w:r>
              <w:rPr>
                <w:rFonts w:hint="eastAsia"/>
                <w:color w:val="auto"/>
              </w:rPr>
              <w:t>本项目位于唐山海港经济开发区唐山海港开发区水务有限公司厂内东侧空地</w:t>
            </w:r>
            <w:r>
              <w:rPr>
                <w:color w:val="auto"/>
              </w:rPr>
              <w:t>，</w:t>
            </w:r>
            <w:r>
              <w:rPr>
                <w:rFonts w:hint="eastAsia"/>
                <w:color w:val="auto"/>
              </w:rPr>
              <w:t>项目</w:t>
            </w:r>
            <w:r>
              <w:rPr>
                <w:color w:val="auto"/>
              </w:rPr>
              <w:t>中心坐标为东经11</w:t>
            </w:r>
            <w:r>
              <w:rPr>
                <w:rFonts w:hint="eastAsia"/>
                <w:color w:val="auto"/>
              </w:rPr>
              <w:t>9</w:t>
            </w:r>
            <w:r>
              <w:rPr>
                <w:color w:val="auto"/>
              </w:rPr>
              <w:t>°</w:t>
            </w:r>
            <w:r>
              <w:rPr>
                <w:rFonts w:hint="eastAsia"/>
                <w:color w:val="auto"/>
              </w:rPr>
              <w:t>3</w:t>
            </w:r>
            <w:r>
              <w:rPr>
                <w:color w:val="auto"/>
              </w:rPr>
              <w:t>′</w:t>
            </w:r>
            <w:r>
              <w:rPr>
                <w:rFonts w:hint="eastAsia"/>
                <w:color w:val="auto"/>
              </w:rPr>
              <w:t>10.901</w:t>
            </w:r>
            <w:r>
              <w:rPr>
                <w:color w:val="auto"/>
              </w:rPr>
              <w:t>″</w:t>
            </w:r>
            <w:r>
              <w:rPr>
                <w:rFonts w:hint="eastAsia"/>
                <w:color w:val="auto"/>
              </w:rPr>
              <w:t>，</w:t>
            </w:r>
            <w:r>
              <w:rPr>
                <w:color w:val="auto"/>
              </w:rPr>
              <w:t>北纬</w:t>
            </w:r>
            <w:r>
              <w:rPr>
                <w:rFonts w:hint="eastAsia"/>
                <w:color w:val="auto"/>
              </w:rPr>
              <w:t>39</w:t>
            </w:r>
            <w:r>
              <w:rPr>
                <w:color w:val="auto"/>
              </w:rPr>
              <w:t>°</w:t>
            </w:r>
            <w:r>
              <w:rPr>
                <w:rFonts w:hint="eastAsia"/>
                <w:color w:val="auto"/>
              </w:rPr>
              <w:t>14</w:t>
            </w:r>
            <w:r>
              <w:rPr>
                <w:color w:val="auto"/>
              </w:rPr>
              <w:t xml:space="preserve">′ </w:t>
            </w:r>
            <w:r>
              <w:rPr>
                <w:rFonts w:hint="eastAsia"/>
                <w:color w:val="auto"/>
              </w:rPr>
              <w:t>44.498</w:t>
            </w:r>
            <w:r>
              <w:rPr>
                <w:color w:val="auto"/>
              </w:rPr>
              <w:t>″。</w:t>
            </w:r>
          </w:p>
          <w:p>
            <w:pPr>
              <w:pStyle w:val="52"/>
              <w:ind w:firstLine="420"/>
              <w:rPr>
                <w:color w:val="auto"/>
              </w:rPr>
            </w:pPr>
            <w:r>
              <w:rPr>
                <w:color w:val="auto"/>
              </w:rPr>
              <w:t>平面布置</w:t>
            </w:r>
            <w:r>
              <w:rPr>
                <w:rFonts w:hint="eastAsia"/>
                <w:color w:val="auto"/>
              </w:rPr>
              <w:t>：本项目建设区域内南侧为东西向布置的2座污泥干化厂房，区域东侧自北向南为废旧物资仓库和干污泥暂存仓库，其余区域为空地。</w:t>
            </w:r>
          </w:p>
          <w:p>
            <w:pPr>
              <w:pStyle w:val="52"/>
              <w:ind w:firstLine="420"/>
              <w:rPr>
                <w:color w:val="auto"/>
              </w:rPr>
            </w:pPr>
            <w:r>
              <w:rPr>
                <w:color w:val="auto"/>
              </w:rPr>
              <w:t>周边关系</w:t>
            </w:r>
            <w:r>
              <w:rPr>
                <w:rFonts w:hint="eastAsia"/>
                <w:color w:val="auto"/>
              </w:rPr>
              <w:t>：本项目北侧、东侧唐山中浩化工有限公司，西侧为唐山海港开发区水务有限公司，南侧为港兴大街。</w:t>
            </w:r>
            <w:r>
              <w:rPr>
                <w:color w:val="auto"/>
              </w:rPr>
              <w:t>本项目周围无基本农田保护区、地质公园、重要湿地、天然林、风景名胜区、自然保护区等环境敏感区域</w:t>
            </w:r>
            <w:r>
              <w:rPr>
                <w:rFonts w:hint="eastAsia"/>
                <w:color w:val="auto"/>
              </w:rPr>
              <w:t>。</w:t>
            </w:r>
          </w:p>
          <w:p>
            <w:pPr>
              <w:pStyle w:val="52"/>
              <w:ind w:firstLine="420"/>
              <w:rPr>
                <w:color w:val="auto"/>
              </w:rPr>
            </w:pPr>
            <w:r>
              <w:rPr>
                <w:rFonts w:hint="eastAsia"/>
                <w:color w:val="auto"/>
              </w:rPr>
              <w:t>（11）</w:t>
            </w:r>
            <w:r>
              <w:rPr>
                <w:color w:val="auto"/>
              </w:rPr>
              <w:t>供电：本项目用电由</w:t>
            </w:r>
            <w:r>
              <w:rPr>
                <w:rFonts w:hint="eastAsia"/>
                <w:color w:val="auto"/>
              </w:rPr>
              <w:t>开发区市政供电</w:t>
            </w:r>
            <w:r>
              <w:rPr>
                <w:color w:val="auto"/>
              </w:rPr>
              <w:t>电网所提供，年用量</w:t>
            </w:r>
            <w:r>
              <w:rPr>
                <w:rFonts w:hint="eastAsia"/>
                <w:color w:val="auto"/>
              </w:rPr>
              <w:t>约</w:t>
            </w:r>
            <w:r>
              <w:rPr>
                <w:color w:val="auto"/>
              </w:rPr>
              <w:t>为</w:t>
            </w:r>
            <w:r>
              <w:rPr>
                <w:rFonts w:hint="eastAsia"/>
                <w:color w:val="auto"/>
              </w:rPr>
              <w:t>106</w:t>
            </w:r>
            <w:r>
              <w:rPr>
                <w:color w:val="auto"/>
              </w:rPr>
              <w:t>万kWh。</w:t>
            </w:r>
          </w:p>
          <w:p>
            <w:pPr>
              <w:pStyle w:val="52"/>
              <w:ind w:firstLine="420"/>
              <w:rPr>
                <w:color w:val="auto"/>
              </w:rPr>
            </w:pPr>
            <w:r>
              <w:rPr>
                <w:rFonts w:hint="eastAsia"/>
                <w:color w:val="auto"/>
              </w:rPr>
              <w:t>（12）</w:t>
            </w:r>
            <w:r>
              <w:rPr>
                <w:color w:val="auto"/>
              </w:rPr>
              <w:t>供热：</w:t>
            </w:r>
            <w:r>
              <w:rPr>
                <w:rFonts w:hint="eastAsia"/>
                <w:color w:val="auto"/>
              </w:rPr>
              <w:t>车间无需采暖</w:t>
            </w:r>
            <w:r>
              <w:rPr>
                <w:color w:val="auto"/>
              </w:rPr>
              <w:t>。</w:t>
            </w:r>
          </w:p>
          <w:p>
            <w:pPr>
              <w:pStyle w:val="52"/>
              <w:ind w:firstLine="420"/>
              <w:rPr>
                <w:color w:val="auto"/>
              </w:rPr>
            </w:pPr>
            <w:r>
              <w:rPr>
                <w:rFonts w:hint="eastAsia"/>
                <w:color w:val="auto"/>
              </w:rPr>
              <w:t>（13）</w:t>
            </w:r>
            <w:r>
              <w:rPr>
                <w:color w:val="auto"/>
              </w:rPr>
              <w:t>给排水</w:t>
            </w:r>
          </w:p>
          <w:p>
            <w:pPr>
              <w:pStyle w:val="52"/>
              <w:ind w:firstLine="420"/>
              <w:rPr>
                <w:color w:val="auto"/>
              </w:rPr>
            </w:pPr>
            <w:r>
              <w:rPr>
                <w:rFonts w:hint="eastAsia"/>
                <w:color w:val="auto"/>
              </w:rPr>
              <w:t>①给水</w:t>
            </w:r>
          </w:p>
          <w:p>
            <w:pPr>
              <w:pStyle w:val="52"/>
              <w:ind w:firstLine="420"/>
              <w:rPr>
                <w:color w:val="auto"/>
              </w:rPr>
            </w:pPr>
            <w:r>
              <w:rPr>
                <w:rFonts w:hint="eastAsia"/>
                <w:color w:val="auto"/>
              </w:rPr>
              <w:t>生活用水：本项目生活用水主要为职工盥洗、冲洗厕所用水，根据</w:t>
            </w:r>
            <w:r>
              <w:rPr>
                <w:rFonts w:hint="eastAsia"/>
                <w:color w:val="auto"/>
                <w:lang w:val="zh-CN"/>
              </w:rPr>
              <w:t>《生活与服务业用水定额 第1部分：居民生活》（DB13/T</w:t>
            </w:r>
            <w:r>
              <w:rPr>
                <w:rFonts w:hint="eastAsia"/>
                <w:color w:val="auto"/>
              </w:rPr>
              <w:t xml:space="preserve"> </w:t>
            </w:r>
            <w:r>
              <w:rPr>
                <w:rFonts w:hint="eastAsia"/>
                <w:color w:val="auto"/>
                <w:lang w:val="zh-CN"/>
              </w:rPr>
              <w:t>5450.1-2021），职工办公生活用水按</w:t>
            </w:r>
            <w:r>
              <w:rPr>
                <w:rFonts w:hint="eastAsia"/>
                <w:color w:val="auto"/>
              </w:rPr>
              <w:t>30m</w:t>
            </w:r>
            <w:r>
              <w:rPr>
                <w:rFonts w:hint="eastAsia"/>
                <w:color w:val="auto"/>
                <w:vertAlign w:val="superscript"/>
              </w:rPr>
              <w:t>3</w:t>
            </w:r>
            <w:r>
              <w:rPr>
                <w:rFonts w:hint="eastAsia"/>
                <w:color w:val="auto"/>
                <w:lang w:val="zh-CN"/>
              </w:rPr>
              <w:t>/人·</w:t>
            </w:r>
            <w:r>
              <w:rPr>
                <w:rFonts w:hint="eastAsia"/>
                <w:color w:val="auto"/>
              </w:rPr>
              <w:t>a</w:t>
            </w:r>
            <w:r>
              <w:rPr>
                <w:rFonts w:hint="eastAsia"/>
                <w:color w:val="auto"/>
                <w:lang w:val="zh-CN"/>
              </w:rPr>
              <w:t>计算，</w:t>
            </w:r>
            <w:r>
              <w:rPr>
                <w:rFonts w:hint="eastAsia"/>
                <w:color w:val="auto"/>
              </w:rPr>
              <w:t>本项目定员9人，年工作365天，则生活用水量为0.74m</w:t>
            </w:r>
            <w:r>
              <w:rPr>
                <w:rFonts w:hint="eastAsia"/>
                <w:color w:val="auto"/>
                <w:vertAlign w:val="superscript"/>
              </w:rPr>
              <w:t>3</w:t>
            </w:r>
            <w:r>
              <w:rPr>
                <w:rFonts w:hint="eastAsia"/>
                <w:color w:val="auto"/>
              </w:rPr>
              <w:t>/d（270m</w:t>
            </w:r>
            <w:r>
              <w:rPr>
                <w:rFonts w:hint="eastAsia"/>
                <w:color w:val="auto"/>
                <w:vertAlign w:val="superscript"/>
              </w:rPr>
              <w:t>3</w:t>
            </w:r>
            <w:r>
              <w:rPr>
                <w:rFonts w:hint="eastAsia"/>
                <w:color w:val="auto"/>
              </w:rPr>
              <w:t>/a）。</w:t>
            </w:r>
          </w:p>
          <w:p>
            <w:pPr>
              <w:pStyle w:val="52"/>
              <w:ind w:firstLine="420"/>
              <w:rPr>
                <w:color w:val="auto"/>
              </w:rPr>
            </w:pPr>
            <w:r>
              <w:rPr>
                <w:rFonts w:hint="eastAsia"/>
                <w:color w:val="auto"/>
              </w:rPr>
              <w:t>生产用水：本项目污泥干化过程设备冷却采用水冷，管道内间接冷却，冷却水由海港开发区污水处理厂中水回用系统提供，采用冷却水循环水泵循环使用，冷却水使用量为30m</w:t>
            </w:r>
            <w:r>
              <w:rPr>
                <w:rFonts w:hint="eastAsia"/>
                <w:color w:val="auto"/>
                <w:vertAlign w:val="superscript"/>
              </w:rPr>
              <w:t>3</w:t>
            </w:r>
            <w:r>
              <w:rPr>
                <w:rFonts w:hint="eastAsia"/>
                <w:color w:val="auto"/>
              </w:rPr>
              <w:t>/h（262800m</w:t>
            </w:r>
            <w:r>
              <w:rPr>
                <w:rFonts w:hint="eastAsia"/>
                <w:color w:val="auto"/>
                <w:vertAlign w:val="superscript"/>
              </w:rPr>
              <w:t>3</w:t>
            </w:r>
            <w:r>
              <w:rPr>
                <w:rFonts w:hint="eastAsia"/>
                <w:color w:val="auto"/>
              </w:rPr>
              <w:t>/a）。</w:t>
            </w:r>
          </w:p>
          <w:p>
            <w:pPr>
              <w:pStyle w:val="52"/>
              <w:ind w:firstLine="420"/>
              <w:rPr>
                <w:color w:val="auto"/>
              </w:rPr>
            </w:pPr>
            <w:r>
              <w:rPr>
                <w:rFonts w:hint="eastAsia"/>
                <w:color w:val="auto"/>
              </w:rPr>
              <w:t>本项目污泥运输车运输路线途径海港开发区污水处理厂西北侧厂区出入口，本项目污泥运输车清洗依托海港开发区污水处理厂出入口车辆清洗设施，车辆清洗废水排入污水处理厂处理，因此本项目不再对污泥运输车清洗用水进行评价。</w:t>
            </w:r>
          </w:p>
          <w:p>
            <w:pPr>
              <w:pStyle w:val="52"/>
              <w:ind w:firstLine="420"/>
              <w:rPr>
                <w:color w:val="auto"/>
              </w:rPr>
            </w:pPr>
            <w:r>
              <w:rPr>
                <w:rFonts w:hint="eastAsia"/>
                <w:color w:val="auto"/>
              </w:rPr>
              <w:t>②</w:t>
            </w:r>
            <w:r>
              <w:rPr>
                <w:color w:val="auto"/>
              </w:rPr>
              <w:t>排水</w:t>
            </w:r>
          </w:p>
          <w:p>
            <w:pPr>
              <w:pStyle w:val="52"/>
              <w:ind w:firstLine="420"/>
              <w:rPr>
                <w:color w:val="auto"/>
              </w:rPr>
            </w:pPr>
            <w:r>
              <w:rPr>
                <w:rFonts w:hint="eastAsia"/>
                <w:color w:val="auto"/>
              </w:rPr>
              <w:t>本项目设备循环冷却水循环使用，不外排；生活污水产生量按用水量80%计，则生活污水产生量为0.592m</w:t>
            </w:r>
            <w:r>
              <w:rPr>
                <w:rFonts w:hint="eastAsia"/>
                <w:color w:val="auto"/>
                <w:vertAlign w:val="superscript"/>
              </w:rPr>
              <w:t>3</w:t>
            </w:r>
            <w:r>
              <w:rPr>
                <w:rFonts w:hint="eastAsia"/>
                <w:color w:val="auto"/>
              </w:rPr>
              <w:t>/d（216m</w:t>
            </w:r>
            <w:r>
              <w:rPr>
                <w:rFonts w:hint="eastAsia"/>
                <w:color w:val="auto"/>
                <w:vertAlign w:val="superscript"/>
              </w:rPr>
              <w:t>3</w:t>
            </w:r>
            <w:r>
              <w:rPr>
                <w:rFonts w:hint="eastAsia"/>
                <w:color w:val="auto"/>
              </w:rPr>
              <w:t>/a），本项目产生的生活污水与海港开发区污水处理厂产生的生活污水一起排入海港开发区污水处理厂进一步处理。污泥干化过程中产生的生产废水主要为冷凝水，根据物料平衡核算，冷凝水产生量约12.5m</w:t>
            </w:r>
            <w:r>
              <w:rPr>
                <w:rFonts w:hint="eastAsia"/>
                <w:color w:val="auto"/>
                <w:vertAlign w:val="superscript"/>
              </w:rPr>
              <w:t>3</w:t>
            </w:r>
            <w:r>
              <w:rPr>
                <w:rFonts w:hint="eastAsia"/>
                <w:color w:val="auto"/>
              </w:rPr>
              <w:t>/d。污泥干化车间内干化设备周边设排水沟，冷凝水经排水沟汇入附近集水坑，收集的冷凝水通过输水管道的高程差自流进入海港开发区污水处理厂检查井，进而进入海港开发区污水处理厂进行处理。</w:t>
            </w:r>
          </w:p>
          <w:p>
            <w:pPr>
              <w:pStyle w:val="52"/>
              <w:ind w:firstLine="420"/>
              <w:rPr>
                <w:color w:val="auto"/>
              </w:rPr>
            </w:pPr>
            <w:r>
              <w:rPr>
                <w:color w:val="auto"/>
              </w:rPr>
              <w:t>项目用水平衡图见下图：</w:t>
            </w: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52"/>
              <w:ind w:firstLine="420"/>
              <w:rPr>
                <w:color w:val="auto"/>
              </w:rPr>
            </w:pPr>
          </w:p>
          <w:p>
            <w:pPr>
              <w:pStyle w:val="47"/>
              <w:rPr>
                <w:color w:val="auto"/>
              </w:rPr>
            </w:pPr>
            <w:r>
              <w:rPr>
                <w:color w:val="auto"/>
              </w:rPr>
              <w:object>
                <v:shape id="_x0000_i1025" o:spt="75" type="#_x0000_t75" style="height:168.1pt;width:391.3pt;" o:ole="t" filled="f" o:preferrelative="t" stroked="f" coordsize="21600,21600">
                  <v:path/>
                  <v:fill on="f" focussize="0,0"/>
                  <v:stroke on="f" joinstyle="miter"/>
                  <v:imagedata r:id="rId9" cropright="4603f" o:title=""/>
                  <o:lock v:ext="edit" aspectratio="f"/>
                  <w10:wrap type="none"/>
                  <w10:anchorlock/>
                </v:shape>
                <o:OLEObject Type="Embed" ProgID="Visio.Drawing.11" ShapeID="_x0000_i1025" DrawAspect="Content" ObjectID="_1468075725" r:id="rId8">
                  <o:LockedField>false</o:LockedField>
                </o:OLEObject>
              </w:object>
            </w:r>
          </w:p>
          <w:p>
            <w:pPr>
              <w:pStyle w:val="50"/>
              <w:rPr>
                <w:color w:val="auto"/>
              </w:rPr>
            </w:pPr>
            <w:r>
              <w:rPr>
                <w:color w:val="auto"/>
              </w:rPr>
              <w:t>图</w:t>
            </w:r>
            <w:r>
              <w:rPr>
                <w:rFonts w:hint="eastAsia"/>
                <w:color w:val="auto"/>
              </w:rPr>
              <w:t>2-1</w:t>
            </w:r>
            <w:r>
              <w:rPr>
                <w:color w:val="auto"/>
              </w:rPr>
              <w:t xml:space="preserve"> </w:t>
            </w:r>
            <w:r>
              <w:rPr>
                <w:rFonts w:hint="eastAsia"/>
                <w:color w:val="auto"/>
              </w:rPr>
              <w:t>本</w:t>
            </w:r>
            <w:r>
              <w:rPr>
                <w:color w:val="auto"/>
              </w:rPr>
              <w:t>项目用水平衡图  单位：m</w:t>
            </w:r>
            <w:r>
              <w:rPr>
                <w:color w:val="auto"/>
                <w:vertAlign w:val="superscript"/>
              </w:rPr>
              <w:t>3</w:t>
            </w:r>
            <w:r>
              <w:rPr>
                <w:color w:val="auto"/>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625" w:type="dxa"/>
            <w:vAlign w:val="center"/>
          </w:tcPr>
          <w:p>
            <w:pPr>
              <w:pStyle w:val="26"/>
              <w:adjustRightInd w:val="0"/>
              <w:snapToGrid w:val="0"/>
              <w:spacing w:before="0" w:beforeAutospacing="0" w:after="0" w:afterAutospacing="0"/>
              <w:jc w:val="center"/>
              <w:rPr>
                <w:rFonts w:cs="宋体"/>
                <w:color w:val="auto"/>
                <w:sz w:val="21"/>
                <w:szCs w:val="21"/>
              </w:rPr>
            </w:pPr>
            <w:r>
              <w:rPr>
                <w:rFonts w:hint="eastAsia" w:cs="宋体"/>
                <w:color w:val="auto"/>
                <w:sz w:val="21"/>
                <w:szCs w:val="21"/>
              </w:rPr>
              <w:t>工艺流程和产排污环节</w:t>
            </w:r>
          </w:p>
        </w:tc>
        <w:tc>
          <w:tcPr>
            <w:tcW w:w="8220" w:type="dxa"/>
          </w:tcPr>
          <w:p>
            <w:pPr>
              <w:pStyle w:val="52"/>
              <w:ind w:firstLine="0" w:firstLineChars="0"/>
              <w:rPr>
                <w:color w:val="auto"/>
              </w:rPr>
            </w:pPr>
            <w:r>
              <w:rPr>
                <w:rFonts w:hint="eastAsia"/>
                <w:color w:val="auto"/>
              </w:rPr>
              <w:t>工艺流程简述</w:t>
            </w:r>
            <w:r>
              <w:rPr>
                <w:color w:val="auto"/>
              </w:rPr>
              <w:t>(</w:t>
            </w:r>
            <w:r>
              <w:rPr>
                <w:rFonts w:hint="eastAsia"/>
                <w:color w:val="auto"/>
              </w:rPr>
              <w:t>图示</w:t>
            </w:r>
            <w:r>
              <w:rPr>
                <w:color w:val="auto"/>
              </w:rPr>
              <w:t>)</w:t>
            </w:r>
            <w:r>
              <w:rPr>
                <w:rFonts w:hint="eastAsia"/>
                <w:color w:val="auto"/>
              </w:rPr>
              <w:t xml:space="preserve">： </w:t>
            </w:r>
          </w:p>
          <w:p>
            <w:pPr>
              <w:pStyle w:val="52"/>
              <w:ind w:firstLine="420"/>
              <w:rPr>
                <w:color w:val="auto"/>
              </w:rPr>
            </w:pPr>
            <w:r>
              <w:rPr>
                <w:rFonts w:hint="eastAsia"/>
                <w:color w:val="auto"/>
              </w:rPr>
              <w:t>海港开发区污水处理厂产生的污泥经压滤机脱水处理后，产生含水率</w:t>
            </w:r>
            <w:r>
              <w:rPr>
                <w:color w:val="auto"/>
              </w:rPr>
              <w:t>在</w:t>
            </w:r>
            <w:r>
              <w:rPr>
                <w:rFonts w:hint="eastAsia"/>
                <w:color w:val="auto"/>
              </w:rPr>
              <w:t>7</w:t>
            </w:r>
            <w:r>
              <w:rPr>
                <w:color w:val="auto"/>
              </w:rPr>
              <w:t>0%左右</w:t>
            </w:r>
            <w:r>
              <w:rPr>
                <w:rFonts w:hint="eastAsia"/>
                <w:color w:val="auto"/>
              </w:rPr>
              <w:t>的</w:t>
            </w:r>
            <w:r>
              <w:rPr>
                <w:color w:val="auto"/>
              </w:rPr>
              <w:t>脱水污泥，</w:t>
            </w:r>
            <w:r>
              <w:rPr>
                <w:rFonts w:hint="eastAsia"/>
                <w:color w:val="auto"/>
              </w:rPr>
              <w:t>本项目主要对脱水污泥采用低温除湿干化工艺进行处理，使污泥含水率降至20%左右。</w:t>
            </w:r>
          </w:p>
          <w:p>
            <w:pPr>
              <w:pStyle w:val="52"/>
              <w:ind w:firstLine="420"/>
              <w:rPr>
                <w:color w:val="auto"/>
              </w:rPr>
            </w:pPr>
            <w:r>
              <w:rPr>
                <w:rFonts w:hint="eastAsia"/>
                <w:color w:val="auto"/>
              </w:rPr>
              <w:t>工艺原理：低温除湿干化是利用除湿热泵烘干原理，采用热风循环冷凝除湿对污泥进行干化的工艺。该工艺无需引入外界能源（蒸汽、导热油、热风），其主要设备污泥除湿干化机是利用除湿热泵对污泥采用热风循环冷凝除湿烘干，除湿干化机相当于除湿热泵及网带输送机（带式干燥），除湿热泵是利用制冷系统使湿热空气降温脱湿的同时，通过热泵原理回收空气水分凝结潜热加热空气的一种装置。除湿热泵可回收所有排风过程潜热和显热，不向外界排放废热。</w:t>
            </w:r>
          </w:p>
          <w:p>
            <w:pPr>
              <w:pStyle w:val="52"/>
              <w:ind w:firstLine="420"/>
              <w:rPr>
                <w:color w:val="auto"/>
              </w:rPr>
            </w:pPr>
            <w:r>
              <w:rPr>
                <w:rFonts w:hint="eastAsia"/>
                <w:color w:val="auto"/>
              </w:rPr>
              <w:t>污泥干化工艺流程：脱水污泥采用污泥专用车运至</w:t>
            </w:r>
            <w:r>
              <w:rPr>
                <w:color w:val="auto"/>
              </w:rPr>
              <w:t>污泥干化车间，</w:t>
            </w:r>
            <w:r>
              <w:rPr>
                <w:rFonts w:hint="eastAsia"/>
                <w:color w:val="auto"/>
              </w:rPr>
              <w:t>海港开发区污水处理厂污泥经板框压滤机脱水处理后，直接从压滤机出口由专用污泥车运至本项目干化车间，在干化车间内由污泥车卸至湿</w:t>
            </w:r>
            <w:r>
              <w:rPr>
                <w:color w:val="auto"/>
              </w:rPr>
              <w:t>料仓中，</w:t>
            </w:r>
            <w:r>
              <w:rPr>
                <w:rFonts w:hint="eastAsia"/>
                <w:color w:val="auto"/>
              </w:rPr>
              <w:t>然后通过进料双螺旋输送机进入低温烘干机内，脱水污泥在烘干机内通过输送机输送，输送同时脱水污泥与干化机内的干燥热空气接触，污泥中的水分转化为蒸汽，蒸汽与干化机内空气产生湿热空气，湿热空气通过收集后引入除湿热泵，除湿热泵采用间接冷却的方式使湿热空气降温脱湿同时通过热泵原理回收空气水分凝结潜热加热空气产生干燥热空气，干燥热空气返回干化机内进行污泥干化，污泥干化过程温度控制在60-70℃。经过干化处理后的污泥通过水平出料螺旋输送机、Z型刮板输送机输送至干料仓内，不断产生的干化污泥在干料仓内暂存，约4天左右直接通过无轴螺旋输送机装车外运处理。</w:t>
            </w:r>
          </w:p>
          <w:p>
            <w:pPr>
              <w:pStyle w:val="47"/>
              <w:rPr>
                <w:color w:val="auto"/>
              </w:rPr>
            </w:pPr>
            <w:r>
              <w:rPr>
                <w:rFonts w:hint="eastAsia"/>
                <w:color w:val="auto"/>
              </w:rPr>
              <w:object>
                <v:shape id="_x0000_i1026" o:spt="75" type="#_x0000_t75" style="height:94.25pt;width:404.8pt;" o:ole="t" filled="f" o:preferrelative="t" stroked="f" coordsize="21600,21600">
                  <v:path/>
                  <v:fill on="f" focussize="0,0"/>
                  <v:stroke on="f" joinstyle="miter"/>
                  <v:imagedata r:id="rId11" o:title=""/>
                  <o:lock v:ext="edit" aspectratio="f"/>
                  <w10:wrap type="none"/>
                  <w10:anchorlock/>
                </v:shape>
                <o:OLEObject Type="Embed" ProgID="Visio.Drawing.11" ShapeID="_x0000_i1026" DrawAspect="Content" ObjectID="_1468075726" r:id="rId10">
                  <o:LockedField>false</o:LockedField>
                </o:OLEObject>
              </w:object>
            </w:r>
          </w:p>
          <w:p>
            <w:pPr>
              <w:pStyle w:val="50"/>
              <w:rPr>
                <w:color w:val="auto"/>
              </w:rPr>
            </w:pPr>
            <w:r>
              <w:rPr>
                <w:color w:val="auto"/>
              </w:rPr>
              <w:t>图</w:t>
            </w:r>
            <w:r>
              <w:rPr>
                <w:rFonts w:hint="eastAsia"/>
                <w:color w:val="auto"/>
              </w:rPr>
              <w:t>2-2</w:t>
            </w:r>
            <w:r>
              <w:rPr>
                <w:color w:val="auto"/>
              </w:rPr>
              <w:t xml:space="preserve"> </w:t>
            </w:r>
            <w:r>
              <w:rPr>
                <w:rFonts w:hint="eastAsia"/>
                <w:color w:val="auto"/>
              </w:rPr>
              <w:t xml:space="preserve"> </w:t>
            </w:r>
            <w:r>
              <w:rPr>
                <w:color w:val="auto"/>
              </w:rPr>
              <w:t>工艺及排污节点图</w:t>
            </w:r>
          </w:p>
          <w:p>
            <w:pPr>
              <w:pStyle w:val="52"/>
              <w:ind w:firstLine="422"/>
              <w:rPr>
                <w:b/>
                <w:bCs/>
                <w:color w:val="auto"/>
              </w:rPr>
            </w:pPr>
            <w:r>
              <w:rPr>
                <w:b/>
                <w:bCs/>
                <w:color w:val="auto"/>
              </w:rPr>
              <w:t>产污节点：</w:t>
            </w:r>
            <w:r>
              <w:rPr>
                <w:rFonts w:hint="eastAsia"/>
                <w:b/>
                <w:bCs/>
                <w:color w:val="auto"/>
              </w:rPr>
              <w:t>设备运行过程产生的噪声，污泥湿料仓、污泥输送及干化过程产生的恶臭气体，除湿热泵产生的冷凝水</w:t>
            </w:r>
            <w:r>
              <w:rPr>
                <w:b/>
                <w:bCs/>
                <w:color w:val="auto"/>
              </w:rPr>
              <w:t>。</w:t>
            </w:r>
          </w:p>
          <w:p>
            <w:pPr>
              <w:pStyle w:val="52"/>
              <w:ind w:firstLine="422"/>
              <w:rPr>
                <w:b/>
                <w:bCs/>
                <w:color w:val="auto"/>
              </w:rPr>
            </w:pPr>
            <w:r>
              <w:rPr>
                <w:rFonts w:hint="eastAsia"/>
                <w:b/>
                <w:bCs/>
                <w:color w:val="auto"/>
              </w:rPr>
              <w:t>其他产污节点：设备维护产生的废润滑油、废油桶。</w:t>
            </w:r>
          </w:p>
          <w:p>
            <w:pPr>
              <w:pStyle w:val="52"/>
              <w:ind w:firstLine="420"/>
              <w:rPr>
                <w:color w:val="auto"/>
              </w:rPr>
            </w:pPr>
            <w:r>
              <w:rPr>
                <w:color w:val="auto"/>
              </w:rPr>
              <w:t>本项目涉及产排污节点情况详见</w:t>
            </w:r>
            <w:r>
              <w:rPr>
                <w:rFonts w:hint="eastAsia"/>
                <w:color w:val="auto"/>
              </w:rPr>
              <w:t>下表</w:t>
            </w:r>
            <w:r>
              <w:rPr>
                <w:color w:val="auto"/>
              </w:rPr>
              <w:t>。</w:t>
            </w:r>
          </w:p>
          <w:p>
            <w:pPr>
              <w:pStyle w:val="50"/>
              <w:rPr>
                <w:color w:val="auto"/>
              </w:rPr>
            </w:pPr>
            <w:r>
              <w:rPr>
                <w:color w:val="auto"/>
              </w:rPr>
              <w:t>表</w:t>
            </w:r>
            <w:r>
              <w:rPr>
                <w:rFonts w:hint="eastAsia"/>
                <w:color w:val="auto"/>
              </w:rPr>
              <w:t>2-10  项目排污节点及治理措施一览表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3"/>
              <w:gridCol w:w="616"/>
              <w:gridCol w:w="610"/>
              <w:gridCol w:w="1221"/>
              <w:gridCol w:w="1414"/>
              <w:gridCol w:w="38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类别</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编号</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污染源</w:t>
                  </w:r>
                </w:p>
              </w:tc>
              <w:tc>
                <w:tcPr>
                  <w:tcW w:w="876"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污染物</w:t>
                  </w:r>
                </w:p>
              </w:tc>
              <w:tc>
                <w:tcPr>
                  <w:tcW w:w="2414"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治理措施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restar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废气</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G1</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湿料仓</w:t>
                  </w:r>
                </w:p>
              </w:tc>
              <w:tc>
                <w:tcPr>
                  <w:tcW w:w="876" w:type="pct"/>
                  <w:vMerge w:val="restar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臭气浓度</w:t>
                  </w:r>
                  <w:r>
                    <w:rPr>
                      <w:color w:val="auto"/>
                      <w:sz w:val="18"/>
                      <w:szCs w:val="18"/>
                    </w:rPr>
                    <w:t>、H</w:t>
                  </w:r>
                  <w:r>
                    <w:rPr>
                      <w:color w:val="auto"/>
                      <w:sz w:val="18"/>
                      <w:szCs w:val="18"/>
                      <w:vertAlign w:val="subscript"/>
                    </w:rPr>
                    <w:t>2</w:t>
                  </w:r>
                  <w:r>
                    <w:rPr>
                      <w:color w:val="auto"/>
                      <w:sz w:val="18"/>
                      <w:szCs w:val="18"/>
                    </w:rPr>
                    <w:t>S、NH</w:t>
                  </w:r>
                  <w:r>
                    <w:rPr>
                      <w:color w:val="auto"/>
                      <w:sz w:val="18"/>
                      <w:szCs w:val="18"/>
                      <w:vertAlign w:val="subscript"/>
                    </w:rPr>
                    <w:t>3</w:t>
                  </w:r>
                  <w:r>
                    <w:rPr>
                      <w:rFonts w:hint="eastAsia"/>
                      <w:color w:val="auto"/>
                      <w:sz w:val="18"/>
                      <w:szCs w:val="18"/>
                    </w:rPr>
                    <w:t>等</w:t>
                  </w:r>
                </w:p>
              </w:tc>
              <w:tc>
                <w:tcPr>
                  <w:tcW w:w="2414" w:type="pct"/>
                  <w:vMerge w:val="restar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湿料仓为封闭料仓，污泥干化机设密封间，料仓及密封间均设集气管道收集废气，收集的废气引入1套生物除臭装置处理，然后由1根15m高排气筒DA001排放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G2</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污泥干化机</w:t>
                  </w:r>
                </w:p>
              </w:tc>
              <w:tc>
                <w:tcPr>
                  <w:tcW w:w="876" w:type="pct"/>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2414" w:type="pct"/>
                  <w:vMerge w:val="continue"/>
                  <w:tcBorders>
                    <w:tl2br w:val="nil"/>
                    <w:tr2bl w:val="nil"/>
                  </w:tcBorders>
                  <w:vAlign w:val="center"/>
                </w:tcPr>
                <w:p>
                  <w:pPr>
                    <w:pStyle w:val="56"/>
                    <w:snapToGrid w:val="0"/>
                    <w:spacing w:line="240" w:lineRule="auto"/>
                    <w:ind w:firstLine="0"/>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噪声</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N</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输送机、除湿热泵、风机等</w:t>
                  </w:r>
                </w:p>
              </w:tc>
              <w:tc>
                <w:tcPr>
                  <w:tcW w:w="876" w:type="pct"/>
                  <w:tcBorders>
                    <w:tl2br w:val="nil"/>
                    <w:tr2bl w:val="nil"/>
                  </w:tcBorders>
                  <w:vAlign w:val="center"/>
                </w:tcPr>
                <w:p>
                  <w:pPr>
                    <w:pStyle w:val="56"/>
                    <w:snapToGrid w:val="0"/>
                    <w:spacing w:line="240" w:lineRule="auto"/>
                    <w:ind w:firstLine="0"/>
                    <w:jc w:val="center"/>
                    <w:rPr>
                      <w:color w:val="auto"/>
                      <w:sz w:val="18"/>
                      <w:szCs w:val="18"/>
                    </w:rPr>
                  </w:pPr>
                  <w:r>
                    <w:rPr>
                      <w:rStyle w:val="53"/>
                      <w:color w:val="auto"/>
                      <w:sz w:val="18"/>
                      <w:szCs w:val="18"/>
                    </w:rPr>
                    <w:t>等效连续A声级</w:t>
                  </w:r>
                </w:p>
              </w:tc>
              <w:tc>
                <w:tcPr>
                  <w:tcW w:w="2414"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选用低噪设备，设备基础减</w:t>
                  </w:r>
                  <w:r>
                    <w:rPr>
                      <w:rFonts w:hint="eastAsia"/>
                      <w:color w:val="auto"/>
                      <w:sz w:val="18"/>
                      <w:szCs w:val="18"/>
                    </w:rPr>
                    <w:t>振，设备安装于车间内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restar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废水</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W1</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冷凝水</w:t>
                  </w:r>
                </w:p>
              </w:tc>
              <w:tc>
                <w:tcPr>
                  <w:tcW w:w="876" w:type="pct"/>
                  <w:tcBorders>
                    <w:tl2br w:val="nil"/>
                    <w:tr2bl w:val="nil"/>
                  </w:tcBorders>
                  <w:vAlign w:val="center"/>
                </w:tcPr>
                <w:p>
                  <w:pPr>
                    <w:pStyle w:val="15"/>
                    <w:snapToGrid w:val="0"/>
                    <w:ind w:firstLine="0"/>
                    <w:jc w:val="center"/>
                    <w:rPr>
                      <w:color w:val="auto"/>
                      <w:sz w:val="18"/>
                      <w:szCs w:val="18"/>
                    </w:rPr>
                  </w:pPr>
                  <w:r>
                    <w:rPr>
                      <w:color w:val="auto"/>
                      <w:sz w:val="18"/>
                      <w:szCs w:val="18"/>
                    </w:rPr>
                    <w:t>COD、SS</w:t>
                  </w:r>
                  <w:r>
                    <w:rPr>
                      <w:rFonts w:hint="eastAsia"/>
                      <w:color w:val="auto"/>
                      <w:sz w:val="18"/>
                      <w:szCs w:val="18"/>
                    </w:rPr>
                    <w:t>、氨氮</w:t>
                  </w:r>
                </w:p>
              </w:tc>
              <w:tc>
                <w:tcPr>
                  <w:tcW w:w="2414" w:type="pct"/>
                  <w:tcBorders>
                    <w:tl2br w:val="nil"/>
                    <w:tr2bl w:val="nil"/>
                  </w:tcBorders>
                  <w:vAlign w:val="center"/>
                </w:tcPr>
                <w:p>
                  <w:pPr>
                    <w:snapToGrid w:val="0"/>
                    <w:jc w:val="center"/>
                    <w:rPr>
                      <w:color w:val="auto"/>
                      <w:sz w:val="18"/>
                      <w:szCs w:val="18"/>
                    </w:rPr>
                  </w:pPr>
                  <w:r>
                    <w:rPr>
                      <w:rFonts w:hint="eastAsia"/>
                      <w:color w:val="auto"/>
                      <w:sz w:val="18"/>
                      <w:szCs w:val="18"/>
                    </w:rPr>
                    <w:t>污泥干化车间内设置集水坑收集冷凝水，收集的冷凝水排入海港开发区污水处理厂进行处理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74" w:type="pct"/>
                  <w:gridSpan w:val="2"/>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生活污水</w:t>
                  </w:r>
                </w:p>
              </w:tc>
              <w:tc>
                <w:tcPr>
                  <w:tcW w:w="876" w:type="pct"/>
                  <w:tcBorders>
                    <w:tl2br w:val="nil"/>
                    <w:tr2bl w:val="nil"/>
                  </w:tcBorders>
                  <w:vAlign w:val="center"/>
                </w:tcPr>
                <w:p>
                  <w:pPr>
                    <w:pStyle w:val="15"/>
                    <w:snapToGrid w:val="0"/>
                    <w:ind w:firstLine="0"/>
                    <w:jc w:val="center"/>
                    <w:rPr>
                      <w:color w:val="auto"/>
                      <w:sz w:val="18"/>
                      <w:szCs w:val="18"/>
                    </w:rPr>
                  </w:pPr>
                  <w:r>
                    <w:rPr>
                      <w:rFonts w:hint="eastAsia"/>
                      <w:color w:val="auto"/>
                      <w:sz w:val="18"/>
                      <w:szCs w:val="18"/>
                    </w:rPr>
                    <w:t>pH、COD、BOD</w:t>
                  </w:r>
                  <w:r>
                    <w:rPr>
                      <w:rFonts w:hint="eastAsia"/>
                      <w:color w:val="auto"/>
                      <w:sz w:val="18"/>
                      <w:szCs w:val="18"/>
                      <w:vertAlign w:val="subscript"/>
                    </w:rPr>
                    <w:t>5</w:t>
                  </w:r>
                  <w:r>
                    <w:rPr>
                      <w:rFonts w:hint="eastAsia"/>
                      <w:color w:val="auto"/>
                      <w:sz w:val="18"/>
                      <w:szCs w:val="18"/>
                    </w:rPr>
                    <w:t>、SS、</w:t>
                  </w:r>
                </w:p>
              </w:tc>
              <w:tc>
                <w:tcPr>
                  <w:tcW w:w="2414" w:type="pct"/>
                  <w:tcBorders>
                    <w:tl2br w:val="nil"/>
                    <w:tr2bl w:val="nil"/>
                  </w:tcBorders>
                  <w:vAlign w:val="center"/>
                </w:tcPr>
                <w:p>
                  <w:pPr>
                    <w:snapToGrid w:val="0"/>
                    <w:jc w:val="center"/>
                    <w:rPr>
                      <w:color w:val="auto"/>
                      <w:sz w:val="18"/>
                      <w:szCs w:val="18"/>
                    </w:rPr>
                  </w:pPr>
                  <w:r>
                    <w:rPr>
                      <w:rFonts w:hint="eastAsia"/>
                      <w:color w:val="auto"/>
                      <w:sz w:val="18"/>
                      <w:szCs w:val="18"/>
                    </w:rPr>
                    <w:t>排入海港开发区污水处理厂进行处理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3" w:type="pct"/>
                  <w:vMerge w:val="restart"/>
                  <w:tcBorders>
                    <w:tl2br w:val="nil"/>
                    <w:tr2bl w:val="nil"/>
                  </w:tcBorders>
                  <w:vAlign w:val="center"/>
                </w:tcPr>
                <w:p>
                  <w:pPr>
                    <w:snapToGrid w:val="0"/>
                    <w:jc w:val="center"/>
                    <w:rPr>
                      <w:color w:val="auto"/>
                      <w:sz w:val="18"/>
                      <w:szCs w:val="18"/>
                    </w:rPr>
                  </w:pPr>
                  <w:r>
                    <w:rPr>
                      <w:rFonts w:hint="eastAsia"/>
                      <w:color w:val="auto"/>
                      <w:sz w:val="18"/>
                      <w:szCs w:val="18"/>
                    </w:rPr>
                    <w:t>固废</w:t>
                  </w:r>
                </w:p>
              </w:tc>
              <w:tc>
                <w:tcPr>
                  <w:tcW w:w="380" w:type="pct"/>
                  <w:vMerge w:val="restar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危险废物</w:t>
                  </w:r>
                </w:p>
              </w:tc>
              <w:tc>
                <w:tcPr>
                  <w:tcW w:w="378" w:type="pct"/>
                  <w:vMerge w:val="restart"/>
                  <w:tcBorders>
                    <w:tl2br w:val="nil"/>
                    <w:tr2bl w:val="nil"/>
                  </w:tcBorders>
                  <w:vAlign w:val="center"/>
                </w:tcPr>
                <w:p>
                  <w:pPr>
                    <w:pStyle w:val="15"/>
                    <w:snapToGrid w:val="0"/>
                    <w:ind w:firstLine="0"/>
                    <w:jc w:val="center"/>
                    <w:rPr>
                      <w:color w:val="auto"/>
                      <w:sz w:val="18"/>
                      <w:szCs w:val="18"/>
                    </w:rPr>
                  </w:pPr>
                  <w:r>
                    <w:rPr>
                      <w:rFonts w:hint="eastAsia"/>
                      <w:color w:val="auto"/>
                      <w:sz w:val="18"/>
                      <w:szCs w:val="18"/>
                    </w:rPr>
                    <w:t>/</w:t>
                  </w:r>
                </w:p>
              </w:tc>
              <w:tc>
                <w:tcPr>
                  <w:tcW w:w="756" w:type="pct"/>
                  <w:vMerge w:val="restart"/>
                  <w:tcBorders>
                    <w:tl2br w:val="nil"/>
                    <w:tr2bl w:val="nil"/>
                  </w:tcBorders>
                  <w:vAlign w:val="center"/>
                </w:tcPr>
                <w:p>
                  <w:pPr>
                    <w:pStyle w:val="15"/>
                    <w:snapToGrid w:val="0"/>
                    <w:ind w:firstLine="0"/>
                    <w:jc w:val="center"/>
                    <w:rPr>
                      <w:color w:val="auto"/>
                      <w:sz w:val="18"/>
                      <w:szCs w:val="18"/>
                    </w:rPr>
                  </w:pPr>
                  <w:r>
                    <w:rPr>
                      <w:rFonts w:hint="eastAsia"/>
                      <w:color w:val="auto"/>
                      <w:sz w:val="18"/>
                      <w:szCs w:val="18"/>
                    </w:rPr>
                    <w:t>设备维护</w:t>
                  </w:r>
                </w:p>
              </w:tc>
              <w:tc>
                <w:tcPr>
                  <w:tcW w:w="876" w:type="pct"/>
                  <w:tcBorders>
                    <w:tl2br w:val="nil"/>
                    <w:tr2bl w:val="nil"/>
                  </w:tcBorders>
                  <w:vAlign w:val="center"/>
                </w:tcPr>
                <w:p>
                  <w:pPr>
                    <w:pStyle w:val="15"/>
                    <w:snapToGrid w:val="0"/>
                    <w:ind w:firstLine="0"/>
                    <w:jc w:val="center"/>
                    <w:rPr>
                      <w:color w:val="auto"/>
                      <w:sz w:val="18"/>
                      <w:szCs w:val="18"/>
                    </w:rPr>
                  </w:pPr>
                  <w:r>
                    <w:rPr>
                      <w:rFonts w:hint="eastAsia"/>
                      <w:color w:val="auto"/>
                      <w:sz w:val="18"/>
                      <w:szCs w:val="18"/>
                    </w:rPr>
                    <w:t>废润滑油</w:t>
                  </w:r>
                </w:p>
              </w:tc>
              <w:tc>
                <w:tcPr>
                  <w:tcW w:w="2414" w:type="pct"/>
                  <w:vMerge w:val="restart"/>
                  <w:tcBorders>
                    <w:tl2br w:val="nil"/>
                    <w:tr2bl w:val="nil"/>
                  </w:tcBorders>
                  <w:vAlign w:val="center"/>
                </w:tcPr>
                <w:p>
                  <w:pPr>
                    <w:snapToGrid w:val="0"/>
                    <w:jc w:val="center"/>
                    <w:rPr>
                      <w:color w:val="auto"/>
                      <w:sz w:val="18"/>
                      <w:szCs w:val="18"/>
                    </w:rPr>
                  </w:pPr>
                  <w:r>
                    <w:rPr>
                      <w:rFonts w:hint="eastAsia"/>
                      <w:color w:val="auto"/>
                      <w:sz w:val="18"/>
                      <w:szCs w:val="18"/>
                    </w:rPr>
                    <w:t>危废间暂存，定期交由有资质单位处置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3" w:type="pct"/>
                  <w:vMerge w:val="continue"/>
                  <w:tcBorders>
                    <w:tl2br w:val="nil"/>
                    <w:tr2bl w:val="nil"/>
                  </w:tcBorders>
                  <w:vAlign w:val="center"/>
                </w:tcPr>
                <w:p>
                  <w:pPr>
                    <w:snapToGrid w:val="0"/>
                    <w:jc w:val="center"/>
                    <w:rPr>
                      <w:color w:val="auto"/>
                      <w:sz w:val="18"/>
                      <w:szCs w:val="18"/>
                    </w:rPr>
                  </w:pPr>
                </w:p>
              </w:tc>
              <w:tc>
                <w:tcPr>
                  <w:tcW w:w="380" w:type="pct"/>
                  <w:vMerge w:val="continue"/>
                  <w:tcBorders>
                    <w:tl2br w:val="nil"/>
                    <w:tr2bl w:val="nil"/>
                  </w:tcBorders>
                  <w:vAlign w:val="center"/>
                </w:tcPr>
                <w:p>
                  <w:pPr>
                    <w:pStyle w:val="56"/>
                    <w:snapToGrid w:val="0"/>
                    <w:spacing w:line="240" w:lineRule="auto"/>
                    <w:ind w:firstLine="0"/>
                    <w:jc w:val="center"/>
                    <w:rPr>
                      <w:color w:val="auto"/>
                      <w:sz w:val="18"/>
                      <w:szCs w:val="18"/>
                    </w:rPr>
                  </w:pPr>
                </w:p>
              </w:tc>
              <w:tc>
                <w:tcPr>
                  <w:tcW w:w="378" w:type="pct"/>
                  <w:vMerge w:val="continue"/>
                  <w:tcBorders>
                    <w:tl2br w:val="nil"/>
                    <w:tr2bl w:val="nil"/>
                  </w:tcBorders>
                  <w:vAlign w:val="center"/>
                </w:tcPr>
                <w:p>
                  <w:pPr>
                    <w:pStyle w:val="15"/>
                    <w:snapToGrid w:val="0"/>
                    <w:ind w:firstLine="0"/>
                    <w:jc w:val="center"/>
                    <w:rPr>
                      <w:color w:val="auto"/>
                      <w:sz w:val="18"/>
                      <w:szCs w:val="18"/>
                    </w:rPr>
                  </w:pPr>
                </w:p>
              </w:tc>
              <w:tc>
                <w:tcPr>
                  <w:tcW w:w="756" w:type="pct"/>
                  <w:vMerge w:val="continue"/>
                  <w:tcBorders>
                    <w:tl2br w:val="nil"/>
                    <w:tr2bl w:val="nil"/>
                  </w:tcBorders>
                  <w:vAlign w:val="center"/>
                </w:tcPr>
                <w:p>
                  <w:pPr>
                    <w:pStyle w:val="15"/>
                    <w:snapToGrid w:val="0"/>
                    <w:ind w:firstLine="0"/>
                    <w:jc w:val="center"/>
                    <w:rPr>
                      <w:color w:val="auto"/>
                      <w:sz w:val="18"/>
                      <w:szCs w:val="18"/>
                    </w:rPr>
                  </w:pPr>
                </w:p>
              </w:tc>
              <w:tc>
                <w:tcPr>
                  <w:tcW w:w="876" w:type="pct"/>
                  <w:tcBorders>
                    <w:tl2br w:val="nil"/>
                    <w:tr2bl w:val="nil"/>
                  </w:tcBorders>
                  <w:vAlign w:val="center"/>
                </w:tcPr>
                <w:p>
                  <w:pPr>
                    <w:pStyle w:val="15"/>
                    <w:snapToGrid w:val="0"/>
                    <w:ind w:firstLine="0"/>
                    <w:jc w:val="center"/>
                    <w:rPr>
                      <w:color w:val="auto"/>
                      <w:sz w:val="18"/>
                      <w:szCs w:val="18"/>
                    </w:rPr>
                  </w:pPr>
                  <w:r>
                    <w:rPr>
                      <w:rFonts w:hint="eastAsia"/>
                      <w:color w:val="auto"/>
                      <w:sz w:val="18"/>
                      <w:szCs w:val="18"/>
                    </w:rPr>
                    <w:t>废油桶</w:t>
                  </w:r>
                </w:p>
              </w:tc>
              <w:tc>
                <w:tcPr>
                  <w:tcW w:w="2414" w:type="pct"/>
                  <w:vMerge w:val="continue"/>
                  <w:tcBorders>
                    <w:tl2br w:val="nil"/>
                    <w:tr2bl w:val="nil"/>
                  </w:tcBorders>
                  <w:vAlign w:val="center"/>
                </w:tcPr>
                <w:p>
                  <w:pPr>
                    <w:snapToGrid w:val="0"/>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3" w:type="pct"/>
                  <w:vMerge w:val="continue"/>
                  <w:tcBorders>
                    <w:tl2br w:val="nil"/>
                    <w:tr2bl w:val="nil"/>
                  </w:tcBorders>
                  <w:vAlign w:val="center"/>
                </w:tcPr>
                <w:p>
                  <w:pPr>
                    <w:snapToGrid w:val="0"/>
                    <w:jc w:val="center"/>
                    <w:rPr>
                      <w:color w:val="auto"/>
                      <w:sz w:val="18"/>
                      <w:szCs w:val="18"/>
                    </w:rPr>
                  </w:pPr>
                </w:p>
              </w:tc>
              <w:tc>
                <w:tcPr>
                  <w:tcW w:w="380"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一般固废</w:t>
                  </w:r>
                </w:p>
              </w:tc>
              <w:tc>
                <w:tcPr>
                  <w:tcW w:w="378"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w:t>
                  </w:r>
                </w:p>
              </w:tc>
              <w:tc>
                <w:tcPr>
                  <w:tcW w:w="75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除臭装置</w:t>
                  </w:r>
                </w:p>
              </w:tc>
              <w:tc>
                <w:tcPr>
                  <w:tcW w:w="876" w:type="pct"/>
                  <w:tcBorders>
                    <w:tl2br w:val="nil"/>
                    <w:tr2bl w:val="nil"/>
                  </w:tcBorders>
                  <w:vAlign w:val="center"/>
                </w:tcPr>
                <w:p>
                  <w:pPr>
                    <w:pStyle w:val="56"/>
                    <w:snapToGrid w:val="0"/>
                    <w:spacing w:line="240" w:lineRule="auto"/>
                    <w:ind w:firstLine="0"/>
                    <w:jc w:val="center"/>
                    <w:rPr>
                      <w:color w:val="auto"/>
                      <w:sz w:val="18"/>
                      <w:szCs w:val="18"/>
                    </w:rPr>
                  </w:pPr>
                  <w:r>
                    <w:rPr>
                      <w:rFonts w:hint="eastAsia"/>
                      <w:color w:val="auto"/>
                      <w:sz w:val="18"/>
                      <w:szCs w:val="18"/>
                    </w:rPr>
                    <w:t>废填料</w:t>
                  </w:r>
                </w:p>
              </w:tc>
              <w:tc>
                <w:tcPr>
                  <w:tcW w:w="2414" w:type="pct"/>
                  <w:tcBorders>
                    <w:tl2br w:val="nil"/>
                    <w:tr2bl w:val="nil"/>
                  </w:tcBorders>
                  <w:vAlign w:val="center"/>
                </w:tcPr>
                <w:p>
                  <w:pPr>
                    <w:pStyle w:val="56"/>
                    <w:snapToGrid w:val="0"/>
                    <w:spacing w:line="240" w:lineRule="auto"/>
                    <w:ind w:firstLine="0"/>
                    <w:jc w:val="center"/>
                    <w:rPr>
                      <w:color w:val="auto"/>
                      <w:sz w:val="18"/>
                      <w:szCs w:val="18"/>
                    </w:rPr>
                  </w:pPr>
                  <w:r>
                    <w:rPr>
                      <w:color w:val="auto"/>
                      <w:sz w:val="18"/>
                      <w:szCs w:val="18"/>
                    </w:rPr>
                    <w:t>更换后由厂家进行回收处置</w:t>
                  </w:r>
                </w:p>
              </w:tc>
            </w:tr>
          </w:tbl>
          <w:p>
            <w:pPr>
              <w:pStyle w:val="52"/>
              <w:ind w:firstLine="420"/>
              <w:rPr>
                <w:color w:val="auto"/>
              </w:rPr>
            </w:pPr>
            <w:r>
              <w:rPr>
                <w:color w:val="auto"/>
              </w:rPr>
              <w:t>主要污染工序：</w:t>
            </w:r>
          </w:p>
          <w:p>
            <w:pPr>
              <w:pStyle w:val="52"/>
              <w:ind w:firstLine="420"/>
              <w:rPr>
                <w:color w:val="auto"/>
              </w:rPr>
            </w:pPr>
            <w:r>
              <w:rPr>
                <w:rFonts w:hint="eastAsia"/>
                <w:color w:val="auto"/>
              </w:rPr>
              <w:t>（1）</w:t>
            </w:r>
            <w:r>
              <w:rPr>
                <w:color w:val="auto"/>
              </w:rPr>
              <w:t>废气：主要为</w:t>
            </w:r>
            <w:r>
              <w:rPr>
                <w:rFonts w:hint="eastAsia"/>
                <w:color w:val="auto"/>
              </w:rPr>
              <w:t>污泥干化过程及暂存过程产生的</w:t>
            </w:r>
            <w:r>
              <w:rPr>
                <w:color w:val="auto"/>
              </w:rPr>
              <w:t>恶臭气</w:t>
            </w:r>
            <w:r>
              <w:rPr>
                <w:rFonts w:hint="eastAsia"/>
                <w:color w:val="auto"/>
              </w:rPr>
              <w:t>体</w:t>
            </w:r>
            <w:r>
              <w:rPr>
                <w:color w:val="auto"/>
              </w:rPr>
              <w:t>。</w:t>
            </w:r>
          </w:p>
          <w:p>
            <w:pPr>
              <w:pStyle w:val="52"/>
              <w:ind w:firstLine="420"/>
              <w:rPr>
                <w:color w:val="auto"/>
              </w:rPr>
            </w:pPr>
            <w:r>
              <w:rPr>
                <w:rFonts w:hint="eastAsia"/>
                <w:color w:val="auto"/>
              </w:rPr>
              <w:t>（2）</w:t>
            </w:r>
            <w:r>
              <w:rPr>
                <w:color w:val="auto"/>
              </w:rPr>
              <w:t>废水：</w:t>
            </w:r>
            <w:r>
              <w:rPr>
                <w:rFonts w:hint="eastAsia"/>
                <w:color w:val="auto"/>
              </w:rPr>
              <w:t>主要污泥干化过程产生的冷凝水以及生活污水</w:t>
            </w:r>
            <w:r>
              <w:rPr>
                <w:color w:val="auto"/>
              </w:rPr>
              <w:t>。</w:t>
            </w:r>
          </w:p>
          <w:p>
            <w:pPr>
              <w:pStyle w:val="52"/>
              <w:ind w:firstLine="420"/>
              <w:rPr>
                <w:color w:val="auto"/>
              </w:rPr>
            </w:pPr>
            <w:r>
              <w:rPr>
                <w:rFonts w:hint="eastAsia"/>
                <w:color w:val="auto"/>
              </w:rPr>
              <w:t>（3）</w:t>
            </w:r>
            <w:r>
              <w:rPr>
                <w:color w:val="auto"/>
              </w:rPr>
              <w:t>噪声：本项目产噪设备主要</w:t>
            </w:r>
            <w:r>
              <w:rPr>
                <w:rFonts w:hint="eastAsia"/>
                <w:color w:val="auto"/>
              </w:rPr>
              <w:t>为输送机、除湿热泵、风机等设备</w:t>
            </w:r>
            <w:r>
              <w:rPr>
                <w:color w:val="auto"/>
              </w:rPr>
              <w:t>，其</w:t>
            </w:r>
            <w:r>
              <w:rPr>
                <w:color w:val="auto"/>
                <w:lang w:val="en-GB"/>
              </w:rPr>
              <w:t>噪声</w:t>
            </w:r>
            <w:r>
              <w:rPr>
                <w:rFonts w:hint="eastAsia"/>
                <w:color w:val="auto"/>
                <w:lang w:val="en-GB"/>
              </w:rPr>
              <w:t>源强</w:t>
            </w:r>
            <w:r>
              <w:rPr>
                <w:color w:val="auto"/>
                <w:lang w:val="en-GB"/>
              </w:rPr>
              <w:t>为</w:t>
            </w:r>
            <w:r>
              <w:rPr>
                <w:rFonts w:hint="eastAsia"/>
                <w:color w:val="auto"/>
              </w:rPr>
              <w:t>80</w:t>
            </w:r>
            <w:r>
              <w:rPr>
                <w:color w:val="auto"/>
              </w:rPr>
              <w:t>dB(A)~</w:t>
            </w:r>
            <w:r>
              <w:rPr>
                <w:rFonts w:hint="eastAsia"/>
                <w:color w:val="auto"/>
              </w:rPr>
              <w:t>90</w:t>
            </w:r>
            <w:r>
              <w:rPr>
                <w:color w:val="auto"/>
              </w:rPr>
              <w:t>dB(A)。</w:t>
            </w:r>
          </w:p>
          <w:p>
            <w:pPr>
              <w:pStyle w:val="52"/>
              <w:ind w:firstLine="420"/>
              <w:rPr>
                <w:color w:val="auto"/>
              </w:rPr>
            </w:pPr>
            <w:r>
              <w:rPr>
                <w:rFonts w:hint="eastAsia"/>
                <w:color w:val="auto"/>
              </w:rPr>
              <w:t>（4）</w:t>
            </w:r>
            <w:r>
              <w:rPr>
                <w:color w:val="auto"/>
              </w:rPr>
              <w:t>固体废物：本项目固体废物</w:t>
            </w:r>
            <w:r>
              <w:rPr>
                <w:rFonts w:hint="eastAsia"/>
                <w:color w:val="auto"/>
              </w:rPr>
              <w:t>包括除臭装置更换的废填料以及设备维护过程产生的废润滑油、废油桶</w:t>
            </w:r>
            <w:r>
              <w:rPr>
                <w:color w:val="auto"/>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19" w:hRule="atLeast"/>
          <w:jc w:val="center"/>
        </w:trPr>
        <w:tc>
          <w:tcPr>
            <w:tcW w:w="625" w:type="dxa"/>
            <w:vAlign w:val="center"/>
          </w:tcPr>
          <w:p>
            <w:pPr>
              <w:pStyle w:val="26"/>
              <w:adjustRightInd w:val="0"/>
              <w:snapToGrid w:val="0"/>
              <w:spacing w:before="0" w:beforeAutospacing="0" w:after="0" w:afterAutospacing="0"/>
              <w:jc w:val="center"/>
              <w:rPr>
                <w:rFonts w:cs="宋体"/>
                <w:color w:val="auto"/>
                <w:sz w:val="21"/>
                <w:szCs w:val="21"/>
              </w:rPr>
            </w:pPr>
            <w:r>
              <w:rPr>
                <w:rFonts w:hint="eastAsia" w:cs="宋体"/>
                <w:bCs/>
                <w:color w:val="auto"/>
                <w:kern w:val="2"/>
                <w:sz w:val="21"/>
                <w:szCs w:val="21"/>
              </w:rPr>
              <w:t>与项目有关的原有环境污染问题</w:t>
            </w:r>
          </w:p>
        </w:tc>
        <w:tc>
          <w:tcPr>
            <w:tcW w:w="8220" w:type="dxa"/>
            <w:vAlign w:val="center"/>
          </w:tcPr>
          <w:p>
            <w:pPr>
              <w:pStyle w:val="52"/>
              <w:ind w:firstLine="420"/>
              <w:rPr>
                <w:color w:val="auto"/>
              </w:rPr>
            </w:pPr>
            <w:r>
              <w:rPr>
                <w:rFonts w:hint="eastAsia"/>
                <w:color w:val="auto"/>
              </w:rPr>
              <w:t>本项目为新建工程，建设地点位于唐山海港开发区污水处理厂厂区内，项目建设前为空地，未进行任何生产活动，因此不涉及与本项目相关的原有环境污染问题。</w:t>
            </w:r>
          </w:p>
        </w:tc>
      </w:tr>
    </w:tbl>
    <w:p>
      <w:pPr>
        <w:pStyle w:val="26"/>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三、区域环境质量现状、环境保护目标及评价标准</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8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00" w:type="dxa"/>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区域</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环境</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质量</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现状</w:t>
            </w:r>
          </w:p>
        </w:tc>
        <w:tc>
          <w:tcPr>
            <w:tcW w:w="8190" w:type="dxa"/>
            <w:vAlign w:val="center"/>
          </w:tcPr>
          <w:p>
            <w:pPr>
              <w:adjustRightInd w:val="0"/>
              <w:snapToGrid w:val="0"/>
              <w:spacing w:line="360" w:lineRule="exact"/>
              <w:rPr>
                <w:color w:val="auto"/>
              </w:rPr>
            </w:pPr>
            <w:r>
              <w:rPr>
                <w:rFonts w:hint="eastAsia"/>
                <w:color w:val="auto"/>
              </w:rPr>
              <w:t>建设项目所及主要环境（环境空气、地面水、地下水、声环境、辐射环境、生态环境等）在地区域环境质量现状</w:t>
            </w:r>
          </w:p>
          <w:p>
            <w:pPr>
              <w:pStyle w:val="52"/>
              <w:ind w:firstLine="422"/>
              <w:rPr>
                <w:b/>
                <w:bCs/>
                <w:color w:val="auto"/>
              </w:rPr>
            </w:pPr>
            <w:r>
              <w:rPr>
                <w:rFonts w:hint="eastAsia"/>
                <w:b/>
                <w:bCs/>
                <w:color w:val="auto"/>
              </w:rPr>
              <w:t>1、环境空气</w:t>
            </w:r>
          </w:p>
          <w:p>
            <w:pPr>
              <w:pStyle w:val="52"/>
              <w:ind w:firstLine="420"/>
              <w:rPr>
                <w:color w:val="auto"/>
              </w:rPr>
            </w:pPr>
            <w:r>
              <w:rPr>
                <w:color w:val="auto"/>
              </w:rPr>
              <w:t>（</w:t>
            </w:r>
            <w:r>
              <w:rPr>
                <w:rFonts w:hint="eastAsia"/>
                <w:color w:val="auto"/>
              </w:rPr>
              <w:t>1</w:t>
            </w:r>
            <w:r>
              <w:rPr>
                <w:color w:val="auto"/>
              </w:rPr>
              <w:t>）基本污染物</w:t>
            </w:r>
          </w:p>
          <w:p>
            <w:pPr>
              <w:pStyle w:val="52"/>
              <w:ind w:firstLine="420"/>
              <w:rPr>
                <w:color w:val="auto"/>
              </w:rPr>
            </w:pPr>
            <w:r>
              <w:rPr>
                <w:rFonts w:hint="eastAsia"/>
                <w:color w:val="auto"/>
              </w:rPr>
              <w:t>①区域环境质量评价</w:t>
            </w:r>
          </w:p>
          <w:p>
            <w:pPr>
              <w:pStyle w:val="52"/>
              <w:ind w:firstLine="420"/>
              <w:rPr>
                <w:color w:val="auto"/>
              </w:rPr>
            </w:pPr>
            <w:r>
              <w:rPr>
                <w:rFonts w:hint="eastAsia"/>
                <w:color w:val="auto"/>
              </w:rPr>
              <w:t>根据2023年6月唐山市生态环境局发布的《2022年唐山市生态环境状况公报》，2022全年监测365天，优良天数275天（优83天，良192天），其中：轻度污染天数71天，中度污染天气16天，重度污染天气2天，严重污染天数1天。2022年全市空气质量综合指数4.47，与上年相比下降10.6%。</w:t>
            </w:r>
          </w:p>
          <w:p>
            <w:pPr>
              <w:pStyle w:val="52"/>
              <w:ind w:firstLine="420"/>
              <w:rPr>
                <w:color w:val="auto"/>
              </w:rPr>
            </w:pPr>
            <w:r>
              <w:rPr>
                <w:rFonts w:hint="eastAsia"/>
                <w:color w:val="auto"/>
              </w:rPr>
              <w:t>②基本污染物环境质量现状评价</w:t>
            </w:r>
          </w:p>
          <w:p>
            <w:pPr>
              <w:pStyle w:val="52"/>
              <w:ind w:firstLine="420"/>
              <w:rPr>
                <w:color w:val="auto"/>
              </w:rPr>
            </w:pPr>
            <w:r>
              <w:rPr>
                <w:rFonts w:hint="eastAsia"/>
                <w:color w:val="auto"/>
              </w:rPr>
              <w:t>2022年，全市细颗粒物（PM</w:t>
            </w:r>
            <w:r>
              <w:rPr>
                <w:rFonts w:hint="eastAsia"/>
                <w:color w:val="auto"/>
                <w:sz w:val="20"/>
                <w:vertAlign w:val="subscript"/>
              </w:rPr>
              <w:t>2.5</w:t>
            </w:r>
            <w:r>
              <w:rPr>
                <w:rFonts w:hint="eastAsia"/>
                <w:color w:val="auto"/>
              </w:rPr>
              <w:t>）年均浓度为37微克/立方米，可吸入颗粒物（PM</w:t>
            </w:r>
            <w:r>
              <w:rPr>
                <w:rFonts w:hint="eastAsia"/>
                <w:color w:val="auto"/>
                <w:sz w:val="20"/>
                <w:vertAlign w:val="subscript"/>
              </w:rPr>
              <w:t>10</w:t>
            </w:r>
            <w:r>
              <w:rPr>
                <w:rFonts w:hint="eastAsia"/>
                <w:color w:val="auto"/>
              </w:rPr>
              <w:t>）年均浓度为67微克/立方米，二氧化硫（SO</w:t>
            </w:r>
            <w:r>
              <w:rPr>
                <w:rFonts w:hint="eastAsia"/>
                <w:color w:val="auto"/>
                <w:sz w:val="20"/>
                <w:vertAlign w:val="subscript"/>
              </w:rPr>
              <w:t>2</w:t>
            </w:r>
            <w:r>
              <w:rPr>
                <w:rFonts w:hint="eastAsia"/>
                <w:color w:val="auto"/>
              </w:rPr>
              <w:t>）年均浓度为8微克/立方米，二氧化氮（NO</w:t>
            </w:r>
            <w:r>
              <w:rPr>
                <w:rFonts w:hint="eastAsia"/>
                <w:color w:val="auto"/>
                <w:sz w:val="20"/>
                <w:vertAlign w:val="subscript"/>
              </w:rPr>
              <w:t>2</w:t>
            </w:r>
            <w:r>
              <w:rPr>
                <w:rFonts w:hint="eastAsia"/>
                <w:color w:val="auto"/>
              </w:rPr>
              <w:t>）年均浓度为32微克/立方米，一氧化碳（CO）日均值第95百分位浓度平均为1.5毫克/立方米，臭氧（O</w:t>
            </w:r>
            <w:r>
              <w:rPr>
                <w:rFonts w:hint="eastAsia"/>
                <w:color w:val="auto"/>
                <w:sz w:val="20"/>
                <w:vertAlign w:val="subscript"/>
              </w:rPr>
              <w:t>3</w:t>
            </w:r>
            <w:r>
              <w:rPr>
                <w:rFonts w:hint="eastAsia"/>
                <w:color w:val="auto"/>
              </w:rPr>
              <w:t>）日最大8小时平均第90百分位浓度平均为182微克/立方米。</w:t>
            </w:r>
          </w:p>
          <w:p>
            <w:pPr>
              <w:pStyle w:val="52"/>
              <w:ind w:firstLine="420"/>
              <w:rPr>
                <w:color w:val="auto"/>
              </w:rPr>
            </w:pPr>
            <w:r>
              <w:rPr>
                <w:rFonts w:hint="eastAsia"/>
                <w:color w:val="auto"/>
              </w:rPr>
              <w:t xml:space="preserve">具体情况见下表3-1。 </w:t>
            </w:r>
          </w:p>
          <w:p>
            <w:pPr>
              <w:pStyle w:val="50"/>
              <w:rPr>
                <w:color w:val="auto"/>
              </w:rPr>
            </w:pPr>
            <w:r>
              <w:rPr>
                <w:color w:val="auto"/>
              </w:rPr>
              <w:t>表</w:t>
            </w:r>
            <w:r>
              <w:rPr>
                <w:rFonts w:hint="eastAsia"/>
                <w:color w:val="auto"/>
              </w:rPr>
              <w:t xml:space="preserve">3-1  </w:t>
            </w:r>
            <w:r>
              <w:rPr>
                <w:color w:val="auto"/>
              </w:rPr>
              <w:t>基本污染物环境质量现状</w:t>
            </w:r>
          </w:p>
          <w:tbl>
            <w:tblPr>
              <w:tblStyle w:val="29"/>
              <w:tblW w:w="499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799"/>
              <w:gridCol w:w="2306"/>
              <w:gridCol w:w="1068"/>
              <w:gridCol w:w="936"/>
              <w:gridCol w:w="926"/>
              <w:gridCol w:w="966"/>
              <w:gridCol w:w="9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1" w:type="pct"/>
                  <w:tcMar>
                    <w:top w:w="15" w:type="dxa"/>
                    <w:left w:w="15" w:type="dxa"/>
                    <w:bottom w:w="15" w:type="dxa"/>
                    <w:right w:w="15" w:type="dxa"/>
                  </w:tcMar>
                  <w:vAlign w:val="center"/>
                </w:tcPr>
                <w:p>
                  <w:pPr>
                    <w:pStyle w:val="47"/>
                    <w:rPr>
                      <w:color w:val="auto"/>
                    </w:rPr>
                  </w:pPr>
                  <w:r>
                    <w:rPr>
                      <w:color w:val="auto"/>
                    </w:rPr>
                    <w:t>污染物</w:t>
                  </w:r>
                </w:p>
              </w:tc>
              <w:tc>
                <w:tcPr>
                  <w:tcW w:w="1446" w:type="pct"/>
                  <w:tcMar>
                    <w:top w:w="15" w:type="dxa"/>
                    <w:left w:w="15" w:type="dxa"/>
                    <w:bottom w:w="15" w:type="dxa"/>
                    <w:right w:w="15" w:type="dxa"/>
                  </w:tcMar>
                  <w:vAlign w:val="center"/>
                </w:tcPr>
                <w:p>
                  <w:pPr>
                    <w:pStyle w:val="47"/>
                    <w:rPr>
                      <w:color w:val="auto"/>
                    </w:rPr>
                  </w:pPr>
                  <w:r>
                    <w:rPr>
                      <w:color w:val="auto"/>
                    </w:rPr>
                    <w:t>年评价指标</w:t>
                  </w:r>
                </w:p>
              </w:tc>
              <w:tc>
                <w:tcPr>
                  <w:tcW w:w="670" w:type="pct"/>
                  <w:tcMar>
                    <w:top w:w="15" w:type="dxa"/>
                    <w:left w:w="15" w:type="dxa"/>
                    <w:bottom w:w="15" w:type="dxa"/>
                    <w:right w:w="15" w:type="dxa"/>
                  </w:tcMar>
                  <w:vAlign w:val="center"/>
                </w:tcPr>
                <w:p>
                  <w:pPr>
                    <w:pStyle w:val="47"/>
                    <w:rPr>
                      <w:color w:val="auto"/>
                    </w:rPr>
                  </w:pPr>
                  <w:r>
                    <w:rPr>
                      <w:color w:val="auto"/>
                    </w:rPr>
                    <w:t>现状浓度/（µg/m</w:t>
                  </w:r>
                  <w:r>
                    <w:rPr>
                      <w:color w:val="auto"/>
                      <w:sz w:val="21"/>
                      <w:vertAlign w:val="superscript"/>
                    </w:rPr>
                    <w:t>3</w:t>
                  </w:r>
                  <w:r>
                    <w:rPr>
                      <w:color w:val="auto"/>
                    </w:rPr>
                    <w:t>）</w:t>
                  </w:r>
                </w:p>
              </w:tc>
              <w:tc>
                <w:tcPr>
                  <w:tcW w:w="587" w:type="pct"/>
                  <w:tcMar>
                    <w:top w:w="15" w:type="dxa"/>
                    <w:left w:w="15" w:type="dxa"/>
                    <w:bottom w:w="15" w:type="dxa"/>
                    <w:right w:w="15" w:type="dxa"/>
                  </w:tcMar>
                  <w:vAlign w:val="center"/>
                </w:tcPr>
                <w:p>
                  <w:pPr>
                    <w:pStyle w:val="47"/>
                    <w:rPr>
                      <w:color w:val="auto"/>
                    </w:rPr>
                  </w:pPr>
                  <w:r>
                    <w:rPr>
                      <w:color w:val="auto"/>
                    </w:rPr>
                    <w:t>标准值/（µg/m</w:t>
                  </w:r>
                  <w:r>
                    <w:rPr>
                      <w:color w:val="auto"/>
                      <w:sz w:val="21"/>
                      <w:vertAlign w:val="superscript"/>
                    </w:rPr>
                    <w:t>3</w:t>
                  </w:r>
                  <w:r>
                    <w:rPr>
                      <w:color w:val="auto"/>
                    </w:rPr>
                    <w:t>）</w:t>
                  </w:r>
                </w:p>
              </w:tc>
              <w:tc>
                <w:tcPr>
                  <w:tcW w:w="581" w:type="pct"/>
                  <w:tcMar>
                    <w:top w:w="15" w:type="dxa"/>
                    <w:left w:w="15" w:type="dxa"/>
                    <w:bottom w:w="15" w:type="dxa"/>
                    <w:right w:w="15" w:type="dxa"/>
                  </w:tcMar>
                  <w:vAlign w:val="center"/>
                </w:tcPr>
                <w:p>
                  <w:pPr>
                    <w:pStyle w:val="47"/>
                    <w:rPr>
                      <w:color w:val="auto"/>
                    </w:rPr>
                  </w:pPr>
                  <w:r>
                    <w:rPr>
                      <w:color w:val="auto"/>
                    </w:rPr>
                    <w:t>占标率</w:t>
                  </w:r>
                </w:p>
              </w:tc>
              <w:tc>
                <w:tcPr>
                  <w:tcW w:w="606" w:type="pct"/>
                  <w:tcMar>
                    <w:top w:w="15" w:type="dxa"/>
                    <w:left w:w="15" w:type="dxa"/>
                    <w:bottom w:w="15" w:type="dxa"/>
                    <w:right w:w="15" w:type="dxa"/>
                  </w:tcMar>
                  <w:vAlign w:val="center"/>
                </w:tcPr>
                <w:p>
                  <w:pPr>
                    <w:pStyle w:val="47"/>
                    <w:rPr>
                      <w:color w:val="auto"/>
                    </w:rPr>
                  </w:pPr>
                  <w:r>
                    <w:rPr>
                      <w:color w:val="auto"/>
                    </w:rPr>
                    <w:t>超标倍数</w:t>
                  </w:r>
                </w:p>
              </w:tc>
              <w:tc>
                <w:tcPr>
                  <w:tcW w:w="606" w:type="pct"/>
                  <w:tcMar>
                    <w:top w:w="15" w:type="dxa"/>
                    <w:left w:w="15" w:type="dxa"/>
                    <w:bottom w:w="15" w:type="dxa"/>
                    <w:right w:w="15" w:type="dxa"/>
                  </w:tcMar>
                  <w:vAlign w:val="center"/>
                </w:tcPr>
                <w:p>
                  <w:pPr>
                    <w:pStyle w:val="47"/>
                    <w:rPr>
                      <w:color w:val="auto"/>
                    </w:rPr>
                  </w:pPr>
                  <w:r>
                    <w:rPr>
                      <w:color w:val="auto"/>
                    </w:rPr>
                    <w:t>达标情况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SO</w:t>
                  </w:r>
                  <w:r>
                    <w:rPr>
                      <w:color w:val="auto"/>
                      <w:vertAlign w:val="subscript"/>
                    </w:rPr>
                    <w:t>2</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8</w:t>
                  </w:r>
                </w:p>
              </w:tc>
              <w:tc>
                <w:tcPr>
                  <w:tcW w:w="933" w:type="dxa"/>
                  <w:tcMar>
                    <w:top w:w="15" w:type="dxa"/>
                    <w:left w:w="15" w:type="dxa"/>
                    <w:bottom w:w="15" w:type="dxa"/>
                    <w:right w:w="15" w:type="dxa"/>
                  </w:tcMar>
                  <w:vAlign w:val="center"/>
                </w:tcPr>
                <w:p>
                  <w:pPr>
                    <w:pStyle w:val="47"/>
                    <w:rPr>
                      <w:color w:val="auto"/>
                    </w:rPr>
                  </w:pPr>
                  <w:r>
                    <w:rPr>
                      <w:color w:val="auto"/>
                    </w:rPr>
                    <w:t>60</w:t>
                  </w:r>
                </w:p>
              </w:tc>
              <w:tc>
                <w:tcPr>
                  <w:tcW w:w="923" w:type="dxa"/>
                  <w:tcMar>
                    <w:top w:w="15" w:type="dxa"/>
                    <w:left w:w="15" w:type="dxa"/>
                    <w:bottom w:w="15" w:type="dxa"/>
                    <w:right w:w="15" w:type="dxa"/>
                  </w:tcMar>
                  <w:vAlign w:val="center"/>
                </w:tcPr>
                <w:p>
                  <w:pPr>
                    <w:pStyle w:val="47"/>
                    <w:rPr>
                      <w:color w:val="auto"/>
                    </w:rPr>
                  </w:pPr>
                  <w:r>
                    <w:rPr>
                      <w:rFonts w:hint="eastAsia"/>
                      <w:color w:val="auto"/>
                    </w:rPr>
                    <w:t>13.3%</w:t>
                  </w:r>
                </w:p>
              </w:tc>
              <w:tc>
                <w:tcPr>
                  <w:tcW w:w="963" w:type="dxa"/>
                  <w:tcMar>
                    <w:top w:w="15" w:type="dxa"/>
                    <w:left w:w="15" w:type="dxa"/>
                    <w:bottom w:w="15" w:type="dxa"/>
                    <w:right w:w="15" w:type="dxa"/>
                  </w:tcMar>
                  <w:vAlign w:val="center"/>
                </w:tcPr>
                <w:p>
                  <w:pPr>
                    <w:pStyle w:val="47"/>
                    <w:rPr>
                      <w:color w:val="auto"/>
                    </w:rPr>
                  </w:pPr>
                  <w:r>
                    <w:rPr>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NO</w:t>
                  </w:r>
                  <w:r>
                    <w:rPr>
                      <w:color w:val="auto"/>
                      <w:vertAlign w:val="subscript"/>
                    </w:rPr>
                    <w:t>2</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32</w:t>
                  </w:r>
                </w:p>
              </w:tc>
              <w:tc>
                <w:tcPr>
                  <w:tcW w:w="933" w:type="dxa"/>
                  <w:tcMar>
                    <w:top w:w="15" w:type="dxa"/>
                    <w:left w:w="15" w:type="dxa"/>
                    <w:bottom w:w="15" w:type="dxa"/>
                    <w:right w:w="15" w:type="dxa"/>
                  </w:tcMar>
                  <w:vAlign w:val="center"/>
                </w:tcPr>
                <w:p>
                  <w:pPr>
                    <w:pStyle w:val="47"/>
                    <w:rPr>
                      <w:color w:val="auto"/>
                    </w:rPr>
                  </w:pPr>
                  <w:r>
                    <w:rPr>
                      <w:color w:val="auto"/>
                    </w:rPr>
                    <w:t>40</w:t>
                  </w:r>
                </w:p>
              </w:tc>
              <w:tc>
                <w:tcPr>
                  <w:tcW w:w="923" w:type="dxa"/>
                  <w:tcMar>
                    <w:top w:w="15" w:type="dxa"/>
                    <w:left w:w="15" w:type="dxa"/>
                    <w:bottom w:w="15" w:type="dxa"/>
                    <w:right w:w="15" w:type="dxa"/>
                  </w:tcMar>
                  <w:vAlign w:val="center"/>
                </w:tcPr>
                <w:p>
                  <w:pPr>
                    <w:pStyle w:val="47"/>
                    <w:rPr>
                      <w:color w:val="auto"/>
                    </w:rPr>
                  </w:pPr>
                  <w:r>
                    <w:rPr>
                      <w:rFonts w:hint="eastAsia"/>
                      <w:color w:val="auto"/>
                    </w:rPr>
                    <w:t>80%</w:t>
                  </w:r>
                </w:p>
              </w:tc>
              <w:tc>
                <w:tcPr>
                  <w:tcW w:w="963" w:type="dxa"/>
                  <w:tcMar>
                    <w:top w:w="15" w:type="dxa"/>
                    <w:left w:w="15" w:type="dxa"/>
                    <w:bottom w:w="15" w:type="dxa"/>
                    <w:right w:w="15" w:type="dxa"/>
                  </w:tcMar>
                  <w:vAlign w:val="center"/>
                </w:tcPr>
                <w:p>
                  <w:pPr>
                    <w:pStyle w:val="47"/>
                    <w:rPr>
                      <w:color w:val="auto"/>
                    </w:rPr>
                  </w:pPr>
                  <w:r>
                    <w:rPr>
                      <w:rFonts w:hint="eastAsia"/>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PM</w:t>
                  </w:r>
                  <w:r>
                    <w:rPr>
                      <w:color w:val="auto"/>
                      <w:vertAlign w:val="subscript"/>
                    </w:rPr>
                    <w:t>10</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67</w:t>
                  </w:r>
                </w:p>
              </w:tc>
              <w:tc>
                <w:tcPr>
                  <w:tcW w:w="933" w:type="dxa"/>
                  <w:tcMar>
                    <w:top w:w="15" w:type="dxa"/>
                    <w:left w:w="15" w:type="dxa"/>
                    <w:bottom w:w="15" w:type="dxa"/>
                    <w:right w:w="15" w:type="dxa"/>
                  </w:tcMar>
                  <w:vAlign w:val="center"/>
                </w:tcPr>
                <w:p>
                  <w:pPr>
                    <w:pStyle w:val="47"/>
                    <w:rPr>
                      <w:color w:val="auto"/>
                    </w:rPr>
                  </w:pPr>
                  <w:r>
                    <w:rPr>
                      <w:color w:val="auto"/>
                    </w:rPr>
                    <w:t>70</w:t>
                  </w:r>
                </w:p>
              </w:tc>
              <w:tc>
                <w:tcPr>
                  <w:tcW w:w="923" w:type="dxa"/>
                  <w:tcMar>
                    <w:top w:w="15" w:type="dxa"/>
                    <w:left w:w="15" w:type="dxa"/>
                    <w:bottom w:w="15" w:type="dxa"/>
                    <w:right w:w="15" w:type="dxa"/>
                  </w:tcMar>
                  <w:vAlign w:val="center"/>
                </w:tcPr>
                <w:p>
                  <w:pPr>
                    <w:pStyle w:val="47"/>
                    <w:rPr>
                      <w:color w:val="auto"/>
                    </w:rPr>
                  </w:pPr>
                  <w:r>
                    <w:rPr>
                      <w:rFonts w:hint="eastAsia"/>
                      <w:color w:val="auto"/>
                    </w:rPr>
                    <w:t>95.7%</w:t>
                  </w:r>
                </w:p>
              </w:tc>
              <w:tc>
                <w:tcPr>
                  <w:tcW w:w="963" w:type="dxa"/>
                  <w:tcMar>
                    <w:top w:w="15" w:type="dxa"/>
                    <w:left w:w="15" w:type="dxa"/>
                    <w:bottom w:w="15" w:type="dxa"/>
                    <w:right w:w="15" w:type="dxa"/>
                  </w:tcMar>
                  <w:vAlign w:val="center"/>
                </w:tcPr>
                <w:p>
                  <w:pPr>
                    <w:pStyle w:val="47"/>
                    <w:rPr>
                      <w:color w:val="auto"/>
                    </w:rPr>
                  </w:pPr>
                  <w:r>
                    <w:rPr>
                      <w:rFonts w:hint="eastAsia"/>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PM</w:t>
                  </w:r>
                  <w:r>
                    <w:rPr>
                      <w:color w:val="auto"/>
                      <w:vertAlign w:val="subscript"/>
                    </w:rPr>
                    <w:t>2.5</w:t>
                  </w:r>
                </w:p>
              </w:tc>
              <w:tc>
                <w:tcPr>
                  <w:tcW w:w="2297" w:type="dxa"/>
                  <w:tcMar>
                    <w:top w:w="15" w:type="dxa"/>
                    <w:left w:w="15" w:type="dxa"/>
                    <w:bottom w:w="15" w:type="dxa"/>
                    <w:right w:w="15" w:type="dxa"/>
                  </w:tcMar>
                  <w:vAlign w:val="center"/>
                </w:tcPr>
                <w:p>
                  <w:pPr>
                    <w:pStyle w:val="47"/>
                    <w:rPr>
                      <w:color w:val="auto"/>
                    </w:rPr>
                  </w:pPr>
                  <w:r>
                    <w:rPr>
                      <w:color w:val="auto"/>
                    </w:rPr>
                    <w:t>年平均质量浓度</w:t>
                  </w:r>
                </w:p>
              </w:tc>
              <w:tc>
                <w:tcPr>
                  <w:tcW w:w="1064" w:type="dxa"/>
                  <w:tcMar>
                    <w:top w:w="15" w:type="dxa"/>
                    <w:left w:w="15" w:type="dxa"/>
                    <w:bottom w:w="15" w:type="dxa"/>
                    <w:right w:w="15" w:type="dxa"/>
                  </w:tcMar>
                  <w:vAlign w:val="center"/>
                </w:tcPr>
                <w:p>
                  <w:pPr>
                    <w:pStyle w:val="47"/>
                    <w:rPr>
                      <w:color w:val="auto"/>
                    </w:rPr>
                  </w:pPr>
                  <w:r>
                    <w:rPr>
                      <w:rFonts w:hint="eastAsia"/>
                      <w:color w:val="auto"/>
                    </w:rPr>
                    <w:t>37</w:t>
                  </w:r>
                </w:p>
              </w:tc>
              <w:tc>
                <w:tcPr>
                  <w:tcW w:w="933" w:type="dxa"/>
                  <w:tcMar>
                    <w:top w:w="15" w:type="dxa"/>
                    <w:left w:w="15" w:type="dxa"/>
                    <w:bottom w:w="15" w:type="dxa"/>
                    <w:right w:w="15" w:type="dxa"/>
                  </w:tcMar>
                  <w:vAlign w:val="center"/>
                </w:tcPr>
                <w:p>
                  <w:pPr>
                    <w:pStyle w:val="47"/>
                    <w:rPr>
                      <w:color w:val="auto"/>
                    </w:rPr>
                  </w:pPr>
                  <w:r>
                    <w:rPr>
                      <w:color w:val="auto"/>
                    </w:rPr>
                    <w:t>35</w:t>
                  </w:r>
                </w:p>
              </w:tc>
              <w:tc>
                <w:tcPr>
                  <w:tcW w:w="923" w:type="dxa"/>
                  <w:tcMar>
                    <w:top w:w="15" w:type="dxa"/>
                    <w:left w:w="15" w:type="dxa"/>
                    <w:bottom w:w="15" w:type="dxa"/>
                    <w:right w:w="15" w:type="dxa"/>
                  </w:tcMar>
                  <w:vAlign w:val="center"/>
                </w:tcPr>
                <w:p>
                  <w:pPr>
                    <w:pStyle w:val="47"/>
                    <w:rPr>
                      <w:color w:val="auto"/>
                    </w:rPr>
                  </w:pPr>
                  <w:r>
                    <w:rPr>
                      <w:rFonts w:hint="eastAsia"/>
                      <w:color w:val="auto"/>
                    </w:rPr>
                    <w:t>105.7%</w:t>
                  </w:r>
                </w:p>
              </w:tc>
              <w:tc>
                <w:tcPr>
                  <w:tcW w:w="963" w:type="dxa"/>
                  <w:tcMar>
                    <w:top w:w="15" w:type="dxa"/>
                    <w:left w:w="15" w:type="dxa"/>
                    <w:bottom w:w="15" w:type="dxa"/>
                    <w:right w:w="15" w:type="dxa"/>
                  </w:tcMar>
                  <w:vAlign w:val="center"/>
                </w:tcPr>
                <w:p>
                  <w:pPr>
                    <w:pStyle w:val="47"/>
                    <w:rPr>
                      <w:color w:val="auto"/>
                    </w:rPr>
                  </w:pPr>
                  <w:r>
                    <w:rPr>
                      <w:rFonts w:hint="eastAsia"/>
                      <w:color w:val="auto"/>
                    </w:rPr>
                    <w:t>0.057</w:t>
                  </w:r>
                </w:p>
              </w:tc>
              <w:tc>
                <w:tcPr>
                  <w:tcW w:w="963" w:type="dxa"/>
                  <w:tcMar>
                    <w:top w:w="15" w:type="dxa"/>
                    <w:left w:w="15" w:type="dxa"/>
                    <w:bottom w:w="15" w:type="dxa"/>
                    <w:right w:w="15" w:type="dxa"/>
                  </w:tcMar>
                  <w:vAlign w:val="center"/>
                </w:tcPr>
                <w:p>
                  <w:pPr>
                    <w:pStyle w:val="47"/>
                    <w:rPr>
                      <w:color w:val="auto"/>
                    </w:rPr>
                  </w:pPr>
                  <w:r>
                    <w:rPr>
                      <w:color w:val="auto"/>
                    </w:rPr>
                    <w:t>不达标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CO</w:t>
                  </w:r>
                </w:p>
              </w:tc>
              <w:tc>
                <w:tcPr>
                  <w:tcW w:w="2297" w:type="dxa"/>
                  <w:tcMar>
                    <w:top w:w="15" w:type="dxa"/>
                    <w:left w:w="15" w:type="dxa"/>
                    <w:bottom w:w="15" w:type="dxa"/>
                    <w:right w:w="15" w:type="dxa"/>
                  </w:tcMar>
                  <w:vAlign w:val="center"/>
                </w:tcPr>
                <w:p>
                  <w:pPr>
                    <w:pStyle w:val="47"/>
                    <w:rPr>
                      <w:color w:val="auto"/>
                    </w:rPr>
                  </w:pPr>
                  <w:r>
                    <w:rPr>
                      <w:color w:val="auto"/>
                    </w:rPr>
                    <w:t>日均值第95百分位</w:t>
                  </w:r>
                  <w:r>
                    <w:rPr>
                      <w:rFonts w:hint="eastAsia"/>
                      <w:color w:val="auto"/>
                    </w:rPr>
                    <w:t>浓度</w:t>
                  </w:r>
                </w:p>
              </w:tc>
              <w:tc>
                <w:tcPr>
                  <w:tcW w:w="1064" w:type="dxa"/>
                  <w:tcMar>
                    <w:top w:w="15" w:type="dxa"/>
                    <w:left w:w="15" w:type="dxa"/>
                    <w:bottom w:w="15" w:type="dxa"/>
                    <w:right w:w="15" w:type="dxa"/>
                  </w:tcMar>
                  <w:vAlign w:val="center"/>
                </w:tcPr>
                <w:p>
                  <w:pPr>
                    <w:pStyle w:val="47"/>
                    <w:rPr>
                      <w:color w:val="auto"/>
                    </w:rPr>
                  </w:pPr>
                  <w:r>
                    <w:rPr>
                      <w:rFonts w:hint="eastAsia"/>
                      <w:color w:val="auto"/>
                    </w:rPr>
                    <w:t>1500</w:t>
                  </w:r>
                </w:p>
              </w:tc>
              <w:tc>
                <w:tcPr>
                  <w:tcW w:w="933" w:type="dxa"/>
                  <w:tcMar>
                    <w:top w:w="15" w:type="dxa"/>
                    <w:left w:w="15" w:type="dxa"/>
                    <w:bottom w:w="15" w:type="dxa"/>
                    <w:right w:w="15" w:type="dxa"/>
                  </w:tcMar>
                  <w:vAlign w:val="center"/>
                </w:tcPr>
                <w:p>
                  <w:pPr>
                    <w:pStyle w:val="47"/>
                    <w:rPr>
                      <w:color w:val="auto"/>
                    </w:rPr>
                  </w:pPr>
                  <w:r>
                    <w:rPr>
                      <w:color w:val="auto"/>
                    </w:rPr>
                    <w:t>4000</w:t>
                  </w:r>
                </w:p>
              </w:tc>
              <w:tc>
                <w:tcPr>
                  <w:tcW w:w="923" w:type="dxa"/>
                  <w:tcMar>
                    <w:top w:w="15" w:type="dxa"/>
                    <w:left w:w="15" w:type="dxa"/>
                    <w:bottom w:w="15" w:type="dxa"/>
                    <w:right w:w="15" w:type="dxa"/>
                  </w:tcMar>
                  <w:vAlign w:val="center"/>
                </w:tcPr>
                <w:p>
                  <w:pPr>
                    <w:pStyle w:val="47"/>
                    <w:rPr>
                      <w:color w:val="auto"/>
                    </w:rPr>
                  </w:pPr>
                  <w:r>
                    <w:rPr>
                      <w:rFonts w:hint="eastAsia"/>
                      <w:color w:val="auto"/>
                    </w:rPr>
                    <w:t>37.5%</w:t>
                  </w:r>
                </w:p>
              </w:tc>
              <w:tc>
                <w:tcPr>
                  <w:tcW w:w="963" w:type="dxa"/>
                  <w:tcMar>
                    <w:top w:w="15" w:type="dxa"/>
                    <w:left w:w="15" w:type="dxa"/>
                    <w:bottom w:w="15" w:type="dxa"/>
                    <w:right w:w="15" w:type="dxa"/>
                  </w:tcMar>
                  <w:vAlign w:val="center"/>
                </w:tcPr>
                <w:p>
                  <w:pPr>
                    <w:pStyle w:val="47"/>
                    <w:rPr>
                      <w:color w:val="auto"/>
                    </w:rPr>
                  </w:pPr>
                  <w:r>
                    <w:rPr>
                      <w:color w:val="auto"/>
                    </w:rPr>
                    <w:t>/</w:t>
                  </w:r>
                </w:p>
              </w:tc>
              <w:tc>
                <w:tcPr>
                  <w:tcW w:w="963" w:type="dxa"/>
                  <w:tcMar>
                    <w:top w:w="15" w:type="dxa"/>
                    <w:left w:w="15" w:type="dxa"/>
                    <w:bottom w:w="15" w:type="dxa"/>
                    <w:right w:w="15" w:type="dxa"/>
                  </w:tcMar>
                  <w:vAlign w:val="center"/>
                </w:tcPr>
                <w:p>
                  <w:pPr>
                    <w:pStyle w:val="47"/>
                    <w:rPr>
                      <w:color w:val="auto"/>
                    </w:rPr>
                  </w:pPr>
                  <w:r>
                    <w:rPr>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95" w:type="dxa"/>
                  <w:tcMar>
                    <w:top w:w="15" w:type="dxa"/>
                    <w:left w:w="15" w:type="dxa"/>
                    <w:bottom w:w="15" w:type="dxa"/>
                    <w:right w:w="15" w:type="dxa"/>
                  </w:tcMar>
                  <w:vAlign w:val="center"/>
                </w:tcPr>
                <w:p>
                  <w:pPr>
                    <w:pStyle w:val="47"/>
                    <w:rPr>
                      <w:color w:val="auto"/>
                    </w:rPr>
                  </w:pPr>
                  <w:r>
                    <w:rPr>
                      <w:color w:val="auto"/>
                    </w:rPr>
                    <w:t>O</w:t>
                  </w:r>
                  <w:r>
                    <w:rPr>
                      <w:color w:val="auto"/>
                      <w:vertAlign w:val="subscript"/>
                    </w:rPr>
                    <w:t>3</w:t>
                  </w:r>
                </w:p>
              </w:tc>
              <w:tc>
                <w:tcPr>
                  <w:tcW w:w="2297" w:type="dxa"/>
                  <w:tcMar>
                    <w:top w:w="15" w:type="dxa"/>
                    <w:left w:w="15" w:type="dxa"/>
                    <w:bottom w:w="15" w:type="dxa"/>
                    <w:right w:w="15" w:type="dxa"/>
                  </w:tcMar>
                  <w:vAlign w:val="center"/>
                </w:tcPr>
                <w:p>
                  <w:pPr>
                    <w:pStyle w:val="47"/>
                    <w:rPr>
                      <w:color w:val="auto"/>
                    </w:rPr>
                  </w:pPr>
                  <w:r>
                    <w:rPr>
                      <w:color w:val="auto"/>
                    </w:rPr>
                    <w:t>日最大8小时平均</w:t>
                  </w:r>
                </w:p>
                <w:p>
                  <w:pPr>
                    <w:pStyle w:val="47"/>
                    <w:rPr>
                      <w:color w:val="auto"/>
                    </w:rPr>
                  </w:pPr>
                  <w:r>
                    <w:rPr>
                      <w:color w:val="auto"/>
                    </w:rPr>
                    <w:t>第90百分位浓度</w:t>
                  </w:r>
                </w:p>
              </w:tc>
              <w:tc>
                <w:tcPr>
                  <w:tcW w:w="1064" w:type="dxa"/>
                  <w:tcMar>
                    <w:top w:w="15" w:type="dxa"/>
                    <w:left w:w="15" w:type="dxa"/>
                    <w:bottom w:w="15" w:type="dxa"/>
                    <w:right w:w="15" w:type="dxa"/>
                  </w:tcMar>
                  <w:vAlign w:val="center"/>
                </w:tcPr>
                <w:p>
                  <w:pPr>
                    <w:pStyle w:val="47"/>
                    <w:rPr>
                      <w:color w:val="auto"/>
                    </w:rPr>
                  </w:pPr>
                  <w:r>
                    <w:rPr>
                      <w:rFonts w:hint="eastAsia"/>
                      <w:color w:val="auto"/>
                    </w:rPr>
                    <w:t>182</w:t>
                  </w:r>
                </w:p>
              </w:tc>
              <w:tc>
                <w:tcPr>
                  <w:tcW w:w="933" w:type="dxa"/>
                  <w:tcMar>
                    <w:top w:w="15" w:type="dxa"/>
                    <w:left w:w="15" w:type="dxa"/>
                    <w:bottom w:w="15" w:type="dxa"/>
                    <w:right w:w="15" w:type="dxa"/>
                  </w:tcMar>
                  <w:vAlign w:val="center"/>
                </w:tcPr>
                <w:p>
                  <w:pPr>
                    <w:pStyle w:val="47"/>
                    <w:rPr>
                      <w:color w:val="auto"/>
                    </w:rPr>
                  </w:pPr>
                  <w:r>
                    <w:rPr>
                      <w:color w:val="auto"/>
                    </w:rPr>
                    <w:t>160</w:t>
                  </w:r>
                </w:p>
              </w:tc>
              <w:tc>
                <w:tcPr>
                  <w:tcW w:w="923" w:type="dxa"/>
                  <w:tcMar>
                    <w:top w:w="15" w:type="dxa"/>
                    <w:left w:w="15" w:type="dxa"/>
                    <w:bottom w:w="15" w:type="dxa"/>
                    <w:right w:w="15" w:type="dxa"/>
                  </w:tcMar>
                  <w:vAlign w:val="center"/>
                </w:tcPr>
                <w:p>
                  <w:pPr>
                    <w:pStyle w:val="47"/>
                    <w:rPr>
                      <w:color w:val="auto"/>
                    </w:rPr>
                  </w:pPr>
                  <w:r>
                    <w:rPr>
                      <w:rFonts w:hint="eastAsia"/>
                      <w:color w:val="auto"/>
                    </w:rPr>
                    <w:t>113.75%</w:t>
                  </w:r>
                </w:p>
              </w:tc>
              <w:tc>
                <w:tcPr>
                  <w:tcW w:w="963" w:type="dxa"/>
                  <w:tcMar>
                    <w:top w:w="15" w:type="dxa"/>
                    <w:left w:w="15" w:type="dxa"/>
                    <w:bottom w:w="15" w:type="dxa"/>
                    <w:right w:w="15" w:type="dxa"/>
                  </w:tcMar>
                  <w:vAlign w:val="center"/>
                </w:tcPr>
                <w:p>
                  <w:pPr>
                    <w:pStyle w:val="47"/>
                    <w:rPr>
                      <w:color w:val="auto"/>
                    </w:rPr>
                  </w:pPr>
                  <w:r>
                    <w:rPr>
                      <w:rFonts w:hint="eastAsia"/>
                      <w:color w:val="auto"/>
                    </w:rPr>
                    <w:t>0.1375</w:t>
                  </w:r>
                </w:p>
              </w:tc>
              <w:tc>
                <w:tcPr>
                  <w:tcW w:w="963" w:type="dxa"/>
                  <w:tcMar>
                    <w:top w:w="15" w:type="dxa"/>
                    <w:left w:w="15" w:type="dxa"/>
                    <w:bottom w:w="15" w:type="dxa"/>
                    <w:right w:w="15" w:type="dxa"/>
                  </w:tcMar>
                  <w:vAlign w:val="center"/>
                </w:tcPr>
                <w:p>
                  <w:pPr>
                    <w:pStyle w:val="47"/>
                    <w:rPr>
                      <w:color w:val="auto"/>
                    </w:rPr>
                  </w:pPr>
                  <w:r>
                    <w:rPr>
                      <w:color w:val="auto"/>
                    </w:rPr>
                    <w:t>不达标</w:t>
                  </w:r>
                </w:p>
              </w:tc>
            </w:tr>
          </w:tbl>
          <w:p>
            <w:pPr>
              <w:pStyle w:val="52"/>
              <w:ind w:firstLine="420"/>
              <w:rPr>
                <w:color w:val="auto"/>
              </w:rPr>
            </w:pPr>
            <w:r>
              <w:rPr>
                <w:rFonts w:hint="eastAsia"/>
                <w:color w:val="auto"/>
              </w:rPr>
              <w:t>根据上表分析可知，唐山市PM</w:t>
            </w:r>
            <w:r>
              <w:rPr>
                <w:rFonts w:hint="eastAsia"/>
                <w:color w:val="auto"/>
                <w:vertAlign w:val="subscript"/>
              </w:rPr>
              <w:t>2.5</w:t>
            </w:r>
            <w:r>
              <w:rPr>
                <w:rFonts w:hint="eastAsia"/>
                <w:color w:val="auto"/>
              </w:rPr>
              <w:t>年均浓度值及O</w:t>
            </w:r>
            <w:r>
              <w:rPr>
                <w:rFonts w:hint="eastAsia"/>
                <w:color w:val="auto"/>
                <w:vertAlign w:val="subscript"/>
              </w:rPr>
              <w:t>3</w:t>
            </w:r>
            <w:r>
              <w:rPr>
                <w:rFonts w:hint="eastAsia"/>
                <w:color w:val="auto"/>
              </w:rPr>
              <w:t>日最大8小时平均第90百分位浓度均超过《环境空气质量标准》（GB3095-2012）及修改单中二级标准限值；SO</w:t>
            </w:r>
            <w:r>
              <w:rPr>
                <w:rFonts w:hint="eastAsia"/>
                <w:color w:val="auto"/>
                <w:vertAlign w:val="subscript"/>
              </w:rPr>
              <w:t>2</w:t>
            </w:r>
            <w:r>
              <w:rPr>
                <w:rFonts w:hint="eastAsia"/>
                <w:color w:val="auto"/>
              </w:rPr>
              <w:t>年均浓度、PM</w:t>
            </w:r>
            <w:r>
              <w:rPr>
                <w:rFonts w:hint="eastAsia"/>
                <w:color w:val="auto"/>
                <w:vertAlign w:val="subscript"/>
              </w:rPr>
              <w:t>10</w:t>
            </w:r>
            <w:r>
              <w:rPr>
                <w:rFonts w:hint="eastAsia"/>
                <w:color w:val="auto"/>
              </w:rPr>
              <w:t>年均浓度、NO</w:t>
            </w:r>
            <w:r>
              <w:rPr>
                <w:rFonts w:hint="eastAsia"/>
                <w:color w:val="auto"/>
                <w:vertAlign w:val="subscript"/>
              </w:rPr>
              <w:t>2</w:t>
            </w:r>
            <w:r>
              <w:rPr>
                <w:rFonts w:hint="eastAsia"/>
                <w:color w:val="auto"/>
              </w:rPr>
              <w:t>年均浓度、CO日均值第95百分位浓度均满足《环境空气质量标准》（GB3095-2012）及修改单中二级标准限值。根据《环境影响评价技术导则 大气环境》 （HJ2.2-2018）“城市环境空气质量达标情况评价指标为SO</w:t>
            </w:r>
            <w:r>
              <w:rPr>
                <w:rFonts w:hint="eastAsia"/>
                <w:color w:val="auto"/>
                <w:vertAlign w:val="subscript"/>
              </w:rPr>
              <w:t>2</w:t>
            </w:r>
            <w:r>
              <w:rPr>
                <w:rFonts w:hint="eastAsia"/>
                <w:color w:val="auto"/>
              </w:rPr>
              <w:t>、NO</w:t>
            </w:r>
            <w:r>
              <w:rPr>
                <w:rFonts w:hint="eastAsia"/>
                <w:color w:val="auto"/>
                <w:vertAlign w:val="subscript"/>
              </w:rPr>
              <w:t>2</w:t>
            </w:r>
            <w:r>
              <w:rPr>
                <w:rFonts w:hint="eastAsia"/>
                <w:color w:val="auto"/>
              </w:rPr>
              <w:t>、PM</w:t>
            </w:r>
            <w:r>
              <w:rPr>
                <w:rFonts w:hint="eastAsia"/>
                <w:color w:val="auto"/>
                <w:vertAlign w:val="subscript"/>
              </w:rPr>
              <w:t>10</w:t>
            </w:r>
            <w:r>
              <w:rPr>
                <w:rFonts w:hint="eastAsia"/>
                <w:color w:val="auto"/>
              </w:rPr>
              <w:t>、PM</w:t>
            </w:r>
            <w:r>
              <w:rPr>
                <w:rFonts w:hint="eastAsia"/>
                <w:color w:val="auto"/>
                <w:vertAlign w:val="subscript"/>
              </w:rPr>
              <w:t>2.5</w:t>
            </w:r>
            <w:r>
              <w:rPr>
                <w:rFonts w:hint="eastAsia"/>
                <w:color w:val="auto"/>
              </w:rPr>
              <w:t>、CO、O</w:t>
            </w:r>
            <w:r>
              <w:rPr>
                <w:rFonts w:hint="eastAsia"/>
                <w:color w:val="auto"/>
                <w:vertAlign w:val="subscript"/>
              </w:rPr>
              <w:t>3</w:t>
            </w:r>
            <w:r>
              <w:rPr>
                <w:rFonts w:hint="eastAsia"/>
                <w:color w:val="auto"/>
              </w:rPr>
              <w:t>六项污染物年评价指标全部达标即为城市环境空气质量达标”。因此，唐山市区域为不达标区域。</w:t>
            </w:r>
          </w:p>
          <w:p>
            <w:pPr>
              <w:pStyle w:val="52"/>
              <w:ind w:firstLine="420"/>
              <w:rPr>
                <w:color w:val="auto"/>
              </w:rPr>
            </w:pPr>
            <w:r>
              <w:rPr>
                <w:color w:val="auto"/>
              </w:rPr>
              <w:t>③</w:t>
            </w:r>
            <w:r>
              <w:rPr>
                <w:rFonts w:hint="eastAsia"/>
                <w:color w:val="auto"/>
              </w:rPr>
              <w:t>海港经济开发区</w:t>
            </w:r>
            <w:r>
              <w:rPr>
                <w:color w:val="auto"/>
              </w:rPr>
              <w:t>基本污染物环境质量现状评价</w:t>
            </w:r>
          </w:p>
          <w:p>
            <w:pPr>
              <w:pStyle w:val="50"/>
              <w:rPr>
                <w:color w:val="auto"/>
                <w:lang w:val="zh-CN"/>
              </w:rPr>
            </w:pPr>
            <w:r>
              <w:rPr>
                <w:color w:val="auto"/>
                <w:lang w:val="zh-CN"/>
              </w:rPr>
              <w:t>表</w:t>
            </w:r>
            <w:r>
              <w:rPr>
                <w:color w:val="auto"/>
              </w:rPr>
              <w:t>3-2</w:t>
            </w:r>
            <w:r>
              <w:rPr>
                <w:color w:val="auto"/>
                <w:lang w:val="zh-CN"/>
              </w:rPr>
              <w:t xml:space="preserve"> </w:t>
            </w:r>
            <w:r>
              <w:rPr>
                <w:color w:val="auto"/>
              </w:rPr>
              <w:t xml:space="preserve">   </w:t>
            </w:r>
            <w:r>
              <w:rPr>
                <w:rFonts w:hint="eastAsia"/>
                <w:color w:val="auto"/>
              </w:rPr>
              <w:t>海港经济开发区</w:t>
            </w:r>
            <w:r>
              <w:rPr>
                <w:color w:val="auto"/>
              </w:rPr>
              <w:t>2022年</w:t>
            </w:r>
            <w:r>
              <w:rPr>
                <w:color w:val="auto"/>
                <w:lang w:val="zh-CN"/>
              </w:rPr>
              <w:t>空气质量现状评价表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90"/>
              <w:gridCol w:w="2130"/>
              <w:gridCol w:w="1286"/>
              <w:gridCol w:w="1098"/>
              <w:gridCol w:w="924"/>
              <w:gridCol w:w="862"/>
              <w:gridCol w:w="8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污染物</w:t>
                  </w:r>
                </w:p>
              </w:tc>
              <w:tc>
                <w:tcPr>
                  <w:tcW w:w="1335" w:type="pct"/>
                  <w:tcBorders>
                    <w:tl2br w:val="nil"/>
                    <w:tr2bl w:val="nil"/>
                  </w:tcBorders>
                  <w:vAlign w:val="center"/>
                </w:tcPr>
                <w:p>
                  <w:pPr>
                    <w:pStyle w:val="47"/>
                    <w:rPr>
                      <w:color w:val="auto"/>
                    </w:rPr>
                  </w:pPr>
                  <w:r>
                    <w:rPr>
                      <w:color w:val="auto"/>
                    </w:rPr>
                    <w:t>年评价指标</w:t>
                  </w:r>
                </w:p>
              </w:tc>
              <w:tc>
                <w:tcPr>
                  <w:tcW w:w="806" w:type="pct"/>
                  <w:tcBorders>
                    <w:tl2br w:val="nil"/>
                    <w:tr2bl w:val="nil"/>
                  </w:tcBorders>
                  <w:vAlign w:val="center"/>
                </w:tcPr>
                <w:p>
                  <w:pPr>
                    <w:pStyle w:val="47"/>
                    <w:rPr>
                      <w:color w:val="auto"/>
                    </w:rPr>
                  </w:pPr>
                  <w:r>
                    <w:rPr>
                      <w:color w:val="auto"/>
                    </w:rPr>
                    <w:t>现状浓度μg/m</w:t>
                  </w:r>
                  <w:r>
                    <w:rPr>
                      <w:color w:val="auto"/>
                      <w:vertAlign w:val="superscript"/>
                    </w:rPr>
                    <w:t>3</w:t>
                  </w:r>
                </w:p>
              </w:tc>
              <w:tc>
                <w:tcPr>
                  <w:tcW w:w="688" w:type="pct"/>
                  <w:tcBorders>
                    <w:tl2br w:val="nil"/>
                    <w:tr2bl w:val="nil"/>
                  </w:tcBorders>
                  <w:vAlign w:val="center"/>
                </w:tcPr>
                <w:p>
                  <w:pPr>
                    <w:pStyle w:val="47"/>
                    <w:rPr>
                      <w:color w:val="auto"/>
                    </w:rPr>
                  </w:pPr>
                  <w:r>
                    <w:rPr>
                      <w:color w:val="auto"/>
                    </w:rPr>
                    <w:t>标准值μg/m</w:t>
                  </w:r>
                  <w:r>
                    <w:rPr>
                      <w:color w:val="auto"/>
                      <w:vertAlign w:val="superscript"/>
                    </w:rPr>
                    <w:t>3</w:t>
                  </w:r>
                </w:p>
              </w:tc>
              <w:tc>
                <w:tcPr>
                  <w:tcW w:w="579" w:type="pct"/>
                  <w:tcBorders>
                    <w:tl2br w:val="nil"/>
                    <w:tr2bl w:val="nil"/>
                  </w:tcBorders>
                  <w:vAlign w:val="center"/>
                </w:tcPr>
                <w:p>
                  <w:pPr>
                    <w:pStyle w:val="47"/>
                    <w:rPr>
                      <w:color w:val="auto"/>
                    </w:rPr>
                  </w:pPr>
                  <w:r>
                    <w:rPr>
                      <w:color w:val="auto"/>
                    </w:rPr>
                    <w:t>占标率/%</w:t>
                  </w:r>
                </w:p>
              </w:tc>
              <w:tc>
                <w:tcPr>
                  <w:tcW w:w="540" w:type="pct"/>
                  <w:tcBorders>
                    <w:tl2br w:val="nil"/>
                    <w:tr2bl w:val="nil"/>
                  </w:tcBorders>
                  <w:vAlign w:val="center"/>
                </w:tcPr>
                <w:p>
                  <w:pPr>
                    <w:pStyle w:val="47"/>
                    <w:rPr>
                      <w:color w:val="auto"/>
                    </w:rPr>
                  </w:pPr>
                  <w:r>
                    <w:rPr>
                      <w:color w:val="auto"/>
                    </w:rPr>
                    <w:t>超标倍数</w:t>
                  </w:r>
                </w:p>
              </w:tc>
              <w:tc>
                <w:tcPr>
                  <w:tcW w:w="552" w:type="pct"/>
                  <w:tcBorders>
                    <w:tl2br w:val="nil"/>
                    <w:tr2bl w:val="nil"/>
                  </w:tcBorders>
                  <w:vAlign w:val="center"/>
                </w:tcPr>
                <w:p>
                  <w:pPr>
                    <w:pStyle w:val="47"/>
                    <w:rPr>
                      <w:color w:val="auto"/>
                    </w:rPr>
                  </w:pPr>
                  <w:r>
                    <w:rPr>
                      <w:color w:val="auto"/>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SO</w:t>
                  </w:r>
                  <w:r>
                    <w:rPr>
                      <w:color w:val="auto"/>
                      <w:vertAlign w:val="subscript"/>
                    </w:rPr>
                    <w:t>2</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13</w:t>
                  </w:r>
                </w:p>
              </w:tc>
              <w:tc>
                <w:tcPr>
                  <w:tcW w:w="688" w:type="pct"/>
                  <w:tcBorders>
                    <w:tl2br w:val="nil"/>
                    <w:tr2bl w:val="nil"/>
                  </w:tcBorders>
                  <w:vAlign w:val="center"/>
                </w:tcPr>
                <w:p>
                  <w:pPr>
                    <w:pStyle w:val="47"/>
                    <w:rPr>
                      <w:color w:val="auto"/>
                    </w:rPr>
                  </w:pPr>
                  <w:r>
                    <w:rPr>
                      <w:color w:val="auto"/>
                    </w:rPr>
                    <w:t>60</w:t>
                  </w:r>
                </w:p>
              </w:tc>
              <w:tc>
                <w:tcPr>
                  <w:tcW w:w="579" w:type="pct"/>
                  <w:tcBorders>
                    <w:tl2br w:val="nil"/>
                    <w:tr2bl w:val="nil"/>
                  </w:tcBorders>
                  <w:vAlign w:val="center"/>
                </w:tcPr>
                <w:p>
                  <w:pPr>
                    <w:pStyle w:val="47"/>
                    <w:rPr>
                      <w:color w:val="auto"/>
                    </w:rPr>
                  </w:pPr>
                  <w:r>
                    <w:rPr>
                      <w:rFonts w:hint="eastAsia"/>
                      <w:color w:val="auto"/>
                    </w:rPr>
                    <w:t>21.67</w:t>
                  </w:r>
                  <w:r>
                    <w:rPr>
                      <w:color w:val="auto"/>
                    </w:rPr>
                    <w:t>%</w:t>
                  </w:r>
                </w:p>
              </w:tc>
              <w:tc>
                <w:tcPr>
                  <w:tcW w:w="540" w:type="pct"/>
                  <w:tcBorders>
                    <w:tl2br w:val="nil"/>
                    <w:tr2bl w:val="nil"/>
                  </w:tcBorders>
                  <w:vAlign w:val="center"/>
                </w:tcPr>
                <w:p>
                  <w:pPr>
                    <w:pStyle w:val="47"/>
                    <w:rPr>
                      <w:color w:val="auto"/>
                    </w:rPr>
                  </w:pPr>
                  <w:r>
                    <w:rPr>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NO</w:t>
                  </w:r>
                  <w:r>
                    <w:rPr>
                      <w:color w:val="auto"/>
                      <w:vertAlign w:val="subscript"/>
                    </w:rPr>
                    <w:t>2</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28</w:t>
                  </w:r>
                </w:p>
              </w:tc>
              <w:tc>
                <w:tcPr>
                  <w:tcW w:w="688" w:type="pct"/>
                  <w:tcBorders>
                    <w:tl2br w:val="nil"/>
                    <w:tr2bl w:val="nil"/>
                  </w:tcBorders>
                  <w:vAlign w:val="center"/>
                </w:tcPr>
                <w:p>
                  <w:pPr>
                    <w:pStyle w:val="47"/>
                    <w:rPr>
                      <w:color w:val="auto"/>
                    </w:rPr>
                  </w:pPr>
                  <w:r>
                    <w:rPr>
                      <w:color w:val="auto"/>
                    </w:rPr>
                    <w:t>40</w:t>
                  </w:r>
                </w:p>
              </w:tc>
              <w:tc>
                <w:tcPr>
                  <w:tcW w:w="579" w:type="pct"/>
                  <w:tcBorders>
                    <w:tl2br w:val="nil"/>
                    <w:tr2bl w:val="nil"/>
                  </w:tcBorders>
                  <w:vAlign w:val="center"/>
                </w:tcPr>
                <w:p>
                  <w:pPr>
                    <w:pStyle w:val="47"/>
                    <w:rPr>
                      <w:color w:val="auto"/>
                    </w:rPr>
                  </w:pPr>
                  <w:r>
                    <w:rPr>
                      <w:rFonts w:hint="eastAsia"/>
                      <w:color w:val="auto"/>
                    </w:rPr>
                    <w:t>70</w:t>
                  </w:r>
                  <w:r>
                    <w:rPr>
                      <w:color w:val="auto"/>
                    </w:rPr>
                    <w:t>%</w:t>
                  </w:r>
                </w:p>
              </w:tc>
              <w:tc>
                <w:tcPr>
                  <w:tcW w:w="540" w:type="pct"/>
                  <w:tcBorders>
                    <w:tl2br w:val="nil"/>
                    <w:tr2bl w:val="nil"/>
                  </w:tcBorders>
                  <w:vAlign w:val="center"/>
                </w:tcPr>
                <w:p>
                  <w:pPr>
                    <w:pStyle w:val="47"/>
                    <w:rPr>
                      <w:color w:val="auto"/>
                    </w:rPr>
                  </w:pPr>
                  <w:r>
                    <w:rPr>
                      <w:rFonts w:hint="eastAsia"/>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PM</w:t>
                  </w:r>
                  <w:r>
                    <w:rPr>
                      <w:color w:val="auto"/>
                      <w:vertAlign w:val="subscript"/>
                    </w:rPr>
                    <w:t>10</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54</w:t>
                  </w:r>
                </w:p>
              </w:tc>
              <w:tc>
                <w:tcPr>
                  <w:tcW w:w="688" w:type="pct"/>
                  <w:tcBorders>
                    <w:tl2br w:val="nil"/>
                    <w:tr2bl w:val="nil"/>
                  </w:tcBorders>
                  <w:vAlign w:val="center"/>
                </w:tcPr>
                <w:p>
                  <w:pPr>
                    <w:pStyle w:val="47"/>
                    <w:rPr>
                      <w:color w:val="auto"/>
                    </w:rPr>
                  </w:pPr>
                  <w:r>
                    <w:rPr>
                      <w:color w:val="auto"/>
                    </w:rPr>
                    <w:t>70</w:t>
                  </w:r>
                </w:p>
              </w:tc>
              <w:tc>
                <w:tcPr>
                  <w:tcW w:w="579" w:type="pct"/>
                  <w:tcBorders>
                    <w:tl2br w:val="nil"/>
                    <w:tr2bl w:val="nil"/>
                  </w:tcBorders>
                  <w:vAlign w:val="center"/>
                </w:tcPr>
                <w:p>
                  <w:pPr>
                    <w:pStyle w:val="47"/>
                    <w:rPr>
                      <w:color w:val="auto"/>
                    </w:rPr>
                  </w:pPr>
                  <w:r>
                    <w:rPr>
                      <w:rFonts w:hint="eastAsia"/>
                      <w:color w:val="auto"/>
                    </w:rPr>
                    <w:t>77.14</w:t>
                  </w:r>
                  <w:r>
                    <w:rPr>
                      <w:color w:val="auto"/>
                    </w:rPr>
                    <w:t>%</w:t>
                  </w:r>
                </w:p>
              </w:tc>
              <w:tc>
                <w:tcPr>
                  <w:tcW w:w="540" w:type="pct"/>
                  <w:tcBorders>
                    <w:tl2br w:val="nil"/>
                    <w:tr2bl w:val="nil"/>
                  </w:tcBorders>
                  <w:vAlign w:val="center"/>
                </w:tcPr>
                <w:p>
                  <w:pPr>
                    <w:pStyle w:val="47"/>
                    <w:rPr>
                      <w:color w:val="auto"/>
                    </w:rPr>
                  </w:pPr>
                  <w:r>
                    <w:rPr>
                      <w:rFonts w:hint="eastAsia"/>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PM</w:t>
                  </w:r>
                  <w:r>
                    <w:rPr>
                      <w:color w:val="auto"/>
                      <w:vertAlign w:val="subscript"/>
                    </w:rPr>
                    <w:t>2.5</w:t>
                  </w:r>
                </w:p>
              </w:tc>
              <w:tc>
                <w:tcPr>
                  <w:tcW w:w="1335" w:type="pct"/>
                  <w:tcBorders>
                    <w:tl2br w:val="nil"/>
                    <w:tr2bl w:val="nil"/>
                  </w:tcBorders>
                  <w:vAlign w:val="center"/>
                </w:tcPr>
                <w:p>
                  <w:pPr>
                    <w:pStyle w:val="47"/>
                    <w:rPr>
                      <w:color w:val="auto"/>
                    </w:rPr>
                  </w:pPr>
                  <w:r>
                    <w:rPr>
                      <w:color w:val="auto"/>
                    </w:rPr>
                    <w:t>年平均质量浓度</w:t>
                  </w:r>
                </w:p>
              </w:tc>
              <w:tc>
                <w:tcPr>
                  <w:tcW w:w="806" w:type="pct"/>
                  <w:tcBorders>
                    <w:tl2br w:val="nil"/>
                    <w:tr2bl w:val="nil"/>
                  </w:tcBorders>
                  <w:vAlign w:val="center"/>
                </w:tcPr>
                <w:p>
                  <w:pPr>
                    <w:pStyle w:val="47"/>
                    <w:rPr>
                      <w:color w:val="auto"/>
                    </w:rPr>
                  </w:pPr>
                  <w:r>
                    <w:rPr>
                      <w:rFonts w:hint="eastAsia"/>
                      <w:color w:val="auto"/>
                    </w:rPr>
                    <w:t>25</w:t>
                  </w:r>
                </w:p>
              </w:tc>
              <w:tc>
                <w:tcPr>
                  <w:tcW w:w="688" w:type="pct"/>
                  <w:tcBorders>
                    <w:tl2br w:val="nil"/>
                    <w:tr2bl w:val="nil"/>
                  </w:tcBorders>
                  <w:vAlign w:val="center"/>
                </w:tcPr>
                <w:p>
                  <w:pPr>
                    <w:pStyle w:val="47"/>
                    <w:rPr>
                      <w:color w:val="auto"/>
                    </w:rPr>
                  </w:pPr>
                  <w:r>
                    <w:rPr>
                      <w:color w:val="auto"/>
                    </w:rPr>
                    <w:t>35</w:t>
                  </w:r>
                </w:p>
              </w:tc>
              <w:tc>
                <w:tcPr>
                  <w:tcW w:w="579" w:type="pct"/>
                  <w:tcBorders>
                    <w:tl2br w:val="nil"/>
                    <w:tr2bl w:val="nil"/>
                  </w:tcBorders>
                  <w:vAlign w:val="center"/>
                </w:tcPr>
                <w:p>
                  <w:pPr>
                    <w:pStyle w:val="47"/>
                    <w:rPr>
                      <w:color w:val="auto"/>
                    </w:rPr>
                  </w:pPr>
                  <w:r>
                    <w:rPr>
                      <w:rFonts w:hint="eastAsia"/>
                      <w:color w:val="auto"/>
                    </w:rPr>
                    <w:t>71.43</w:t>
                  </w:r>
                  <w:r>
                    <w:rPr>
                      <w:color w:val="auto"/>
                    </w:rPr>
                    <w:t>%</w:t>
                  </w:r>
                </w:p>
              </w:tc>
              <w:tc>
                <w:tcPr>
                  <w:tcW w:w="540" w:type="pct"/>
                  <w:tcBorders>
                    <w:tl2br w:val="nil"/>
                    <w:tr2bl w:val="nil"/>
                  </w:tcBorders>
                  <w:vAlign w:val="center"/>
                </w:tcPr>
                <w:p>
                  <w:pPr>
                    <w:pStyle w:val="47"/>
                    <w:rPr>
                      <w:color w:val="auto"/>
                    </w:rPr>
                  </w:pPr>
                  <w:r>
                    <w:rPr>
                      <w:rFonts w:hint="eastAsia"/>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CO</w:t>
                  </w:r>
                </w:p>
              </w:tc>
              <w:tc>
                <w:tcPr>
                  <w:tcW w:w="1335" w:type="pct"/>
                  <w:tcBorders>
                    <w:tl2br w:val="nil"/>
                    <w:tr2bl w:val="nil"/>
                  </w:tcBorders>
                  <w:vAlign w:val="center"/>
                </w:tcPr>
                <w:p>
                  <w:pPr>
                    <w:pStyle w:val="47"/>
                    <w:rPr>
                      <w:color w:val="auto"/>
                    </w:rPr>
                  </w:pPr>
                  <w:r>
                    <w:rPr>
                      <w:color w:val="auto"/>
                    </w:rPr>
                    <w:t>日均值第95百分位浓度</w:t>
                  </w:r>
                </w:p>
              </w:tc>
              <w:tc>
                <w:tcPr>
                  <w:tcW w:w="806" w:type="pct"/>
                  <w:tcBorders>
                    <w:tl2br w:val="nil"/>
                    <w:tr2bl w:val="nil"/>
                  </w:tcBorders>
                  <w:vAlign w:val="center"/>
                </w:tcPr>
                <w:p>
                  <w:pPr>
                    <w:pStyle w:val="47"/>
                    <w:rPr>
                      <w:color w:val="auto"/>
                    </w:rPr>
                  </w:pPr>
                  <w:r>
                    <w:rPr>
                      <w:rFonts w:hint="eastAsia"/>
                      <w:color w:val="auto"/>
                    </w:rPr>
                    <w:t>1200</w:t>
                  </w:r>
                </w:p>
              </w:tc>
              <w:tc>
                <w:tcPr>
                  <w:tcW w:w="688" w:type="pct"/>
                  <w:tcBorders>
                    <w:tl2br w:val="nil"/>
                    <w:tr2bl w:val="nil"/>
                  </w:tcBorders>
                  <w:vAlign w:val="center"/>
                </w:tcPr>
                <w:p>
                  <w:pPr>
                    <w:pStyle w:val="47"/>
                    <w:rPr>
                      <w:color w:val="auto"/>
                    </w:rPr>
                  </w:pPr>
                  <w:r>
                    <w:rPr>
                      <w:color w:val="auto"/>
                    </w:rPr>
                    <w:t>4000</w:t>
                  </w:r>
                </w:p>
              </w:tc>
              <w:tc>
                <w:tcPr>
                  <w:tcW w:w="579" w:type="pct"/>
                  <w:tcBorders>
                    <w:tl2br w:val="nil"/>
                    <w:tr2bl w:val="nil"/>
                  </w:tcBorders>
                  <w:vAlign w:val="center"/>
                </w:tcPr>
                <w:p>
                  <w:pPr>
                    <w:pStyle w:val="47"/>
                    <w:rPr>
                      <w:color w:val="auto"/>
                    </w:rPr>
                  </w:pPr>
                  <w:r>
                    <w:rPr>
                      <w:rFonts w:hint="eastAsia"/>
                      <w:color w:val="auto"/>
                    </w:rPr>
                    <w:t>30</w:t>
                  </w:r>
                  <w:r>
                    <w:rPr>
                      <w:color w:val="auto"/>
                    </w:rPr>
                    <w:t>%</w:t>
                  </w:r>
                </w:p>
              </w:tc>
              <w:tc>
                <w:tcPr>
                  <w:tcW w:w="540" w:type="pct"/>
                  <w:tcBorders>
                    <w:tl2br w:val="nil"/>
                    <w:tr2bl w:val="nil"/>
                  </w:tcBorders>
                  <w:vAlign w:val="center"/>
                </w:tcPr>
                <w:p>
                  <w:pPr>
                    <w:pStyle w:val="47"/>
                    <w:rPr>
                      <w:color w:val="auto"/>
                    </w:rPr>
                  </w:pPr>
                  <w:r>
                    <w:rPr>
                      <w:color w:val="auto"/>
                    </w:rPr>
                    <w:t>/</w:t>
                  </w:r>
                </w:p>
              </w:tc>
              <w:tc>
                <w:tcPr>
                  <w:tcW w:w="552" w:type="pct"/>
                  <w:tcBorders>
                    <w:tl2br w:val="nil"/>
                    <w:tr2bl w:val="nil"/>
                  </w:tcBorders>
                  <w:vAlign w:val="center"/>
                </w:tcPr>
                <w:p>
                  <w:pPr>
                    <w:pStyle w:val="47"/>
                    <w:rPr>
                      <w:color w:val="auto"/>
                    </w:rPr>
                  </w:pPr>
                  <w:r>
                    <w:rPr>
                      <w:color w:val="auto"/>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96" w:type="pct"/>
                  <w:tcBorders>
                    <w:tl2br w:val="nil"/>
                    <w:tr2bl w:val="nil"/>
                  </w:tcBorders>
                  <w:vAlign w:val="center"/>
                </w:tcPr>
                <w:p>
                  <w:pPr>
                    <w:pStyle w:val="47"/>
                    <w:rPr>
                      <w:color w:val="auto"/>
                    </w:rPr>
                  </w:pPr>
                  <w:r>
                    <w:rPr>
                      <w:color w:val="auto"/>
                    </w:rPr>
                    <w:t>O</w:t>
                  </w:r>
                  <w:r>
                    <w:rPr>
                      <w:color w:val="auto"/>
                      <w:vertAlign w:val="subscript"/>
                    </w:rPr>
                    <w:t>3</w:t>
                  </w:r>
                </w:p>
              </w:tc>
              <w:tc>
                <w:tcPr>
                  <w:tcW w:w="1335" w:type="pct"/>
                  <w:tcBorders>
                    <w:tl2br w:val="nil"/>
                    <w:tr2bl w:val="nil"/>
                  </w:tcBorders>
                  <w:vAlign w:val="center"/>
                </w:tcPr>
                <w:p>
                  <w:pPr>
                    <w:pStyle w:val="47"/>
                    <w:rPr>
                      <w:color w:val="auto"/>
                    </w:rPr>
                  </w:pPr>
                  <w:r>
                    <w:rPr>
                      <w:color w:val="auto"/>
                    </w:rPr>
                    <w:t>日最大8小时平均</w:t>
                  </w:r>
                </w:p>
                <w:p>
                  <w:pPr>
                    <w:pStyle w:val="47"/>
                    <w:rPr>
                      <w:color w:val="auto"/>
                    </w:rPr>
                  </w:pPr>
                  <w:r>
                    <w:rPr>
                      <w:color w:val="auto"/>
                    </w:rPr>
                    <w:t>第90百分位浓度</w:t>
                  </w:r>
                </w:p>
              </w:tc>
              <w:tc>
                <w:tcPr>
                  <w:tcW w:w="806" w:type="pct"/>
                  <w:tcBorders>
                    <w:tl2br w:val="nil"/>
                    <w:tr2bl w:val="nil"/>
                  </w:tcBorders>
                  <w:vAlign w:val="center"/>
                </w:tcPr>
                <w:p>
                  <w:pPr>
                    <w:pStyle w:val="47"/>
                    <w:rPr>
                      <w:color w:val="auto"/>
                    </w:rPr>
                  </w:pPr>
                  <w:r>
                    <w:rPr>
                      <w:rFonts w:hint="eastAsia"/>
                      <w:color w:val="auto"/>
                    </w:rPr>
                    <w:t>179</w:t>
                  </w:r>
                </w:p>
              </w:tc>
              <w:tc>
                <w:tcPr>
                  <w:tcW w:w="688" w:type="pct"/>
                  <w:tcBorders>
                    <w:tl2br w:val="nil"/>
                    <w:tr2bl w:val="nil"/>
                  </w:tcBorders>
                  <w:vAlign w:val="center"/>
                </w:tcPr>
                <w:p>
                  <w:pPr>
                    <w:pStyle w:val="47"/>
                    <w:rPr>
                      <w:color w:val="auto"/>
                    </w:rPr>
                  </w:pPr>
                  <w:r>
                    <w:rPr>
                      <w:color w:val="auto"/>
                    </w:rPr>
                    <w:t>160</w:t>
                  </w:r>
                </w:p>
              </w:tc>
              <w:tc>
                <w:tcPr>
                  <w:tcW w:w="579" w:type="pct"/>
                  <w:tcBorders>
                    <w:tl2br w:val="nil"/>
                    <w:tr2bl w:val="nil"/>
                  </w:tcBorders>
                  <w:vAlign w:val="center"/>
                </w:tcPr>
                <w:p>
                  <w:pPr>
                    <w:pStyle w:val="47"/>
                    <w:rPr>
                      <w:color w:val="auto"/>
                    </w:rPr>
                  </w:pPr>
                  <w:r>
                    <w:rPr>
                      <w:rFonts w:hint="eastAsia"/>
                      <w:color w:val="auto"/>
                    </w:rPr>
                    <w:t>111.875</w:t>
                  </w:r>
                  <w:r>
                    <w:rPr>
                      <w:color w:val="auto"/>
                    </w:rPr>
                    <w:t>%</w:t>
                  </w:r>
                </w:p>
              </w:tc>
              <w:tc>
                <w:tcPr>
                  <w:tcW w:w="540" w:type="pct"/>
                  <w:tcBorders>
                    <w:tl2br w:val="nil"/>
                    <w:tr2bl w:val="nil"/>
                  </w:tcBorders>
                  <w:vAlign w:val="center"/>
                </w:tcPr>
                <w:p>
                  <w:pPr>
                    <w:pStyle w:val="47"/>
                    <w:rPr>
                      <w:color w:val="auto"/>
                    </w:rPr>
                  </w:pPr>
                  <w:r>
                    <w:rPr>
                      <w:rFonts w:hint="eastAsia"/>
                      <w:color w:val="auto"/>
                    </w:rPr>
                    <w:t>0.1185</w:t>
                  </w:r>
                </w:p>
              </w:tc>
              <w:tc>
                <w:tcPr>
                  <w:tcW w:w="552" w:type="pct"/>
                  <w:tcBorders>
                    <w:tl2br w:val="nil"/>
                    <w:tr2bl w:val="nil"/>
                  </w:tcBorders>
                  <w:vAlign w:val="center"/>
                </w:tcPr>
                <w:p>
                  <w:pPr>
                    <w:pStyle w:val="47"/>
                    <w:rPr>
                      <w:color w:val="auto"/>
                    </w:rPr>
                  </w:pPr>
                  <w:r>
                    <w:rPr>
                      <w:color w:val="auto"/>
                    </w:rPr>
                    <w:t>不达标</w:t>
                  </w:r>
                </w:p>
              </w:tc>
            </w:tr>
          </w:tbl>
          <w:p>
            <w:pPr>
              <w:pStyle w:val="52"/>
              <w:ind w:firstLine="420"/>
              <w:rPr>
                <w:color w:val="auto"/>
              </w:rPr>
            </w:pPr>
            <w:r>
              <w:rPr>
                <w:color w:val="auto"/>
              </w:rPr>
              <w:t>由上表可知，项目所在</w:t>
            </w:r>
            <w:r>
              <w:rPr>
                <w:rFonts w:hint="eastAsia"/>
                <w:color w:val="auto"/>
              </w:rPr>
              <w:t>海港经济开发区</w:t>
            </w:r>
            <w:r>
              <w:rPr>
                <w:color w:val="auto"/>
              </w:rPr>
              <w:t>SO</w:t>
            </w:r>
            <w:r>
              <w:rPr>
                <w:color w:val="auto"/>
                <w:vertAlign w:val="subscript"/>
              </w:rPr>
              <w:t>2</w:t>
            </w:r>
            <w:r>
              <w:rPr>
                <w:color w:val="auto"/>
              </w:rPr>
              <w:t>年平均质量浓度、NO</w:t>
            </w:r>
            <w:r>
              <w:rPr>
                <w:color w:val="auto"/>
                <w:vertAlign w:val="subscript"/>
              </w:rPr>
              <w:t>2</w:t>
            </w:r>
            <w:r>
              <w:rPr>
                <w:color w:val="auto"/>
              </w:rPr>
              <w:t>年平均质量浓度、PM</w:t>
            </w:r>
            <w:r>
              <w:rPr>
                <w:color w:val="auto"/>
                <w:vertAlign w:val="subscript"/>
              </w:rPr>
              <w:t>2.5</w:t>
            </w:r>
            <w:r>
              <w:rPr>
                <w:color w:val="auto"/>
              </w:rPr>
              <w:t>年平均质量浓度、PM</w:t>
            </w:r>
            <w:r>
              <w:rPr>
                <w:color w:val="auto"/>
                <w:vertAlign w:val="subscript"/>
              </w:rPr>
              <w:t>10</w:t>
            </w:r>
            <w:r>
              <w:rPr>
                <w:color w:val="auto"/>
              </w:rPr>
              <w:t>年平均质量浓度、CO日均值第95百分位浓度均满足《环境空气质量标准》（GB3095-2012）及修改单中二级标准限值要求；O</w:t>
            </w:r>
            <w:r>
              <w:rPr>
                <w:color w:val="auto"/>
                <w:vertAlign w:val="subscript"/>
              </w:rPr>
              <w:t>3</w:t>
            </w:r>
            <w:r>
              <w:rPr>
                <w:color w:val="auto"/>
              </w:rPr>
              <w:t>日最大8小时平均第90百分位浓度超过《环境空气质量标准》（GB3095-2012）及修改单中二级标准限值要求，即项目所在</w:t>
            </w:r>
            <w:r>
              <w:rPr>
                <w:rFonts w:hint="eastAsia"/>
                <w:color w:val="auto"/>
              </w:rPr>
              <w:t>海港经济开发区</w:t>
            </w:r>
            <w:r>
              <w:rPr>
                <w:color w:val="auto"/>
              </w:rPr>
              <w:t>为不达标区。</w:t>
            </w:r>
          </w:p>
          <w:p>
            <w:pPr>
              <w:pStyle w:val="52"/>
              <w:ind w:firstLine="422"/>
              <w:rPr>
                <w:b/>
                <w:bCs/>
                <w:color w:val="auto"/>
              </w:rPr>
            </w:pPr>
            <w:r>
              <w:rPr>
                <w:rFonts w:hint="eastAsia"/>
                <w:b/>
                <w:bCs/>
                <w:color w:val="auto"/>
              </w:rPr>
              <w:t>2、声环境</w:t>
            </w:r>
          </w:p>
          <w:p>
            <w:pPr>
              <w:pStyle w:val="52"/>
              <w:ind w:firstLine="420"/>
              <w:rPr>
                <w:color w:val="auto"/>
              </w:rPr>
            </w:pPr>
            <w:r>
              <w:rPr>
                <w:rFonts w:hint="eastAsia"/>
                <w:color w:val="auto"/>
              </w:rPr>
              <w:t>区域声环境满足《声环境质量标准》（GB3096-2008）中3类标准要求。</w:t>
            </w:r>
          </w:p>
          <w:p>
            <w:pPr>
              <w:pStyle w:val="52"/>
              <w:ind w:firstLine="422"/>
              <w:rPr>
                <w:b/>
                <w:bCs/>
                <w:color w:val="auto"/>
              </w:rPr>
            </w:pPr>
            <w:r>
              <w:rPr>
                <w:rFonts w:hint="eastAsia"/>
                <w:b/>
                <w:bCs/>
                <w:color w:val="auto"/>
              </w:rPr>
              <w:t>3、地下水、土壤环境</w:t>
            </w:r>
          </w:p>
          <w:p>
            <w:pPr>
              <w:pStyle w:val="52"/>
              <w:ind w:firstLine="420"/>
              <w:rPr>
                <w:color w:val="auto"/>
              </w:rPr>
            </w:pPr>
            <w:r>
              <w:rPr>
                <w:rFonts w:hint="eastAsia"/>
                <w:color w:val="auto"/>
              </w:rPr>
              <w:t>本项目在唐山海港开发区污水处理厂内进行建设，不新增占地，不存在地下水、土壤环境污染途径，无需开展土壤、地下水环境质量现状监测。</w:t>
            </w:r>
          </w:p>
          <w:p>
            <w:pPr>
              <w:pStyle w:val="52"/>
              <w:ind w:firstLine="422"/>
              <w:rPr>
                <w:b/>
                <w:bCs/>
                <w:color w:val="auto"/>
              </w:rPr>
            </w:pPr>
            <w:r>
              <w:rPr>
                <w:rFonts w:hint="eastAsia"/>
                <w:b/>
                <w:bCs/>
                <w:color w:val="auto"/>
              </w:rPr>
              <w:t>4、生态</w:t>
            </w:r>
          </w:p>
          <w:p>
            <w:pPr>
              <w:pStyle w:val="52"/>
              <w:ind w:firstLine="420"/>
              <w:rPr>
                <w:color w:val="auto"/>
              </w:rPr>
            </w:pPr>
            <w:r>
              <w:rPr>
                <w:rFonts w:hint="eastAsia"/>
                <w:color w:val="auto"/>
              </w:rPr>
              <w:t>本项目在唐山海港开发区污水处理厂内地进行建设，不涉及新增用地，本次项目无需进行生态现状调查。</w:t>
            </w:r>
          </w:p>
          <w:p>
            <w:pPr>
              <w:pStyle w:val="52"/>
              <w:ind w:firstLine="422"/>
              <w:rPr>
                <w:b/>
                <w:bCs/>
                <w:color w:val="auto"/>
              </w:rPr>
            </w:pPr>
            <w:r>
              <w:rPr>
                <w:rFonts w:hint="eastAsia"/>
                <w:b/>
                <w:bCs/>
                <w:color w:val="auto"/>
              </w:rPr>
              <w:t>5、电磁辐射</w:t>
            </w:r>
          </w:p>
          <w:p>
            <w:pPr>
              <w:pStyle w:val="52"/>
              <w:ind w:firstLine="420"/>
              <w:rPr>
                <w:color w:val="auto"/>
              </w:rPr>
            </w:pPr>
            <w:r>
              <w:rPr>
                <w:rFonts w:hint="eastAsia"/>
                <w:color w:val="auto"/>
              </w:rPr>
              <w:t xml:space="preserve">本项目不涉及新建或改建、扩建广播电台、差转台、电视塔台、卫星地球上行站、雷达等电磁辐射类项目，故不开展电磁辐射现状开展监测与评价。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2" w:hRule="atLeast"/>
          <w:jc w:val="center"/>
        </w:trPr>
        <w:tc>
          <w:tcPr>
            <w:tcW w:w="800" w:type="dxa"/>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环境</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保护</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目标</w:t>
            </w:r>
          </w:p>
        </w:tc>
        <w:tc>
          <w:tcPr>
            <w:tcW w:w="8190" w:type="dxa"/>
            <w:vAlign w:val="center"/>
          </w:tcPr>
          <w:p>
            <w:pPr>
              <w:pStyle w:val="52"/>
              <w:ind w:firstLine="422"/>
              <w:rPr>
                <w:b/>
                <w:bCs/>
                <w:color w:val="auto"/>
              </w:rPr>
            </w:pPr>
            <w:r>
              <w:rPr>
                <w:rFonts w:hint="eastAsia"/>
                <w:b/>
                <w:bCs/>
                <w:color w:val="auto"/>
              </w:rPr>
              <w:t>1、大气环境保护目标</w:t>
            </w:r>
          </w:p>
          <w:p>
            <w:pPr>
              <w:pStyle w:val="52"/>
              <w:ind w:firstLine="420"/>
              <w:rPr>
                <w:color w:val="auto"/>
              </w:rPr>
            </w:pPr>
            <w:r>
              <w:rPr>
                <w:rFonts w:hint="eastAsia"/>
                <w:color w:val="auto"/>
              </w:rPr>
              <w:t>本项目建设地点位于唐山海港开发区污水处理厂现有厂区内，项目周边500m范围不涉及自然保护区、风景名胜区、文化区和农村地区中人群较集中的区域等保护目标。</w:t>
            </w:r>
          </w:p>
          <w:p>
            <w:pPr>
              <w:pStyle w:val="52"/>
              <w:ind w:firstLine="422"/>
              <w:rPr>
                <w:b/>
                <w:bCs/>
                <w:color w:val="auto"/>
              </w:rPr>
            </w:pPr>
            <w:r>
              <w:rPr>
                <w:rFonts w:hint="eastAsia"/>
                <w:b/>
                <w:bCs/>
                <w:color w:val="auto"/>
              </w:rPr>
              <w:t>2、声环境保护目标</w:t>
            </w:r>
          </w:p>
          <w:p>
            <w:pPr>
              <w:pStyle w:val="52"/>
              <w:ind w:firstLine="420"/>
              <w:rPr>
                <w:color w:val="auto"/>
              </w:rPr>
            </w:pPr>
            <w:r>
              <w:rPr>
                <w:rFonts w:hint="eastAsia"/>
                <w:color w:val="auto"/>
              </w:rPr>
              <w:t>根据现场踏勘，本项目所在厂区厂界50米范围内无声环境保护目标。</w:t>
            </w:r>
          </w:p>
          <w:p>
            <w:pPr>
              <w:pStyle w:val="52"/>
              <w:ind w:firstLine="422"/>
              <w:rPr>
                <w:b/>
                <w:bCs/>
                <w:color w:val="auto"/>
              </w:rPr>
            </w:pPr>
            <w:r>
              <w:rPr>
                <w:rFonts w:hint="eastAsia"/>
                <w:b/>
                <w:bCs/>
                <w:color w:val="auto"/>
              </w:rPr>
              <w:t>3、地下水环境保护目标</w:t>
            </w:r>
          </w:p>
          <w:p>
            <w:pPr>
              <w:pStyle w:val="52"/>
              <w:ind w:firstLine="420"/>
              <w:rPr>
                <w:color w:val="auto"/>
              </w:rPr>
            </w:pPr>
            <w:r>
              <w:rPr>
                <w:rFonts w:hint="eastAsia"/>
                <w:color w:val="auto"/>
              </w:rPr>
              <w:t>根据现场踏勘，本项目所在厂界500米范围内无地下水集中式饮用水水源、热水、矿泉水、温泉等特殊地下水资源，本次评价建议以厂区范围内潜水作为地下水环境保护目标。</w:t>
            </w:r>
          </w:p>
          <w:p>
            <w:pPr>
              <w:pStyle w:val="52"/>
              <w:ind w:firstLine="422"/>
              <w:rPr>
                <w:b/>
                <w:bCs/>
                <w:color w:val="auto"/>
              </w:rPr>
            </w:pPr>
            <w:r>
              <w:rPr>
                <w:rFonts w:hint="eastAsia"/>
                <w:b/>
                <w:bCs/>
                <w:color w:val="auto"/>
              </w:rPr>
              <w:t>4、生态环境保护目标</w:t>
            </w:r>
          </w:p>
          <w:p>
            <w:pPr>
              <w:pStyle w:val="52"/>
              <w:ind w:firstLine="420"/>
              <w:rPr>
                <w:color w:val="auto"/>
              </w:rPr>
            </w:pPr>
            <w:r>
              <w:rPr>
                <w:rFonts w:hint="eastAsia"/>
                <w:color w:val="auto"/>
              </w:rPr>
              <w:t>本项目建设地点位于唐山海港开发区污水处理厂厂区内，不新增占地，不涉及生态环境保护目标。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800" w:type="dxa"/>
            <w:tcMar>
              <w:left w:w="28" w:type="dxa"/>
              <w:right w:w="28" w:type="dxa"/>
            </w:tcMar>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污染</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物排</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放控</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制标</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准</w:t>
            </w:r>
          </w:p>
        </w:tc>
        <w:tc>
          <w:tcPr>
            <w:tcW w:w="8190" w:type="dxa"/>
            <w:vAlign w:val="center"/>
          </w:tcPr>
          <w:p>
            <w:pPr>
              <w:pStyle w:val="52"/>
              <w:ind w:firstLine="422"/>
              <w:rPr>
                <w:b/>
                <w:bCs/>
                <w:color w:val="auto"/>
              </w:rPr>
            </w:pPr>
            <w:r>
              <w:rPr>
                <w:rFonts w:hint="eastAsia"/>
                <w:b/>
                <w:bCs/>
                <w:color w:val="auto"/>
              </w:rPr>
              <w:t>一、施工期</w:t>
            </w:r>
          </w:p>
          <w:p>
            <w:pPr>
              <w:pStyle w:val="52"/>
              <w:ind w:firstLine="420"/>
              <w:rPr>
                <w:color w:val="auto"/>
              </w:rPr>
            </w:pPr>
            <w:r>
              <w:rPr>
                <w:rFonts w:hint="eastAsia"/>
                <w:color w:val="auto"/>
              </w:rPr>
              <w:t>（1）施工废气</w:t>
            </w:r>
          </w:p>
          <w:p>
            <w:pPr>
              <w:pStyle w:val="52"/>
              <w:ind w:firstLine="420"/>
              <w:rPr>
                <w:color w:val="auto"/>
              </w:rPr>
            </w:pPr>
            <w:r>
              <w:rPr>
                <w:rFonts w:hint="eastAsia"/>
                <w:color w:val="auto"/>
              </w:rPr>
              <w:t>施工期扬尘执行河北省地方标准《施工场地扬尘排放标准》（DB13/2934-2019）表1 限值要求。</w:t>
            </w:r>
          </w:p>
          <w:p>
            <w:pPr>
              <w:pStyle w:val="50"/>
              <w:rPr>
                <w:color w:val="auto"/>
              </w:rPr>
            </w:pPr>
            <w:r>
              <w:rPr>
                <w:rFonts w:hint="eastAsia"/>
                <w:color w:val="auto"/>
              </w:rPr>
              <w:t>表3-3  扬尘排放浓度限值要求</w:t>
            </w:r>
          </w:p>
          <w:tbl>
            <w:tblPr>
              <w:tblStyle w:val="30"/>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2656"/>
              <w:gridCol w:w="26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pct"/>
                  <w:tcBorders>
                    <w:tl2br w:val="nil"/>
                    <w:tr2bl w:val="nil"/>
                  </w:tcBorders>
                  <w:vAlign w:val="center"/>
                </w:tcPr>
                <w:p>
                  <w:pPr>
                    <w:pStyle w:val="47"/>
                    <w:rPr>
                      <w:color w:val="auto"/>
                    </w:rPr>
                  </w:pPr>
                  <w:r>
                    <w:rPr>
                      <w:rFonts w:hint="eastAsia"/>
                      <w:color w:val="auto"/>
                    </w:rPr>
                    <w:t>控制项目</w:t>
                  </w:r>
                </w:p>
              </w:tc>
              <w:tc>
                <w:tcPr>
                  <w:tcW w:w="1666" w:type="pct"/>
                  <w:tcBorders>
                    <w:tl2br w:val="nil"/>
                    <w:tr2bl w:val="nil"/>
                  </w:tcBorders>
                  <w:vAlign w:val="center"/>
                </w:tcPr>
                <w:p>
                  <w:pPr>
                    <w:pStyle w:val="47"/>
                    <w:rPr>
                      <w:color w:val="auto"/>
                    </w:rPr>
                  </w:pPr>
                  <w:r>
                    <w:rPr>
                      <w:rFonts w:hint="eastAsia"/>
                      <w:color w:val="auto"/>
                    </w:rPr>
                    <w:t>监测点浓度限值</w:t>
                  </w:r>
                  <w:r>
                    <w:rPr>
                      <w:rFonts w:hint="eastAsia"/>
                      <w:color w:val="auto"/>
                      <w:vertAlign w:val="superscript"/>
                    </w:rPr>
                    <w:t>a</w:t>
                  </w:r>
                  <w:r>
                    <w:rPr>
                      <w:rFonts w:hint="eastAsia"/>
                      <w:color w:val="auto"/>
                    </w:rPr>
                    <w:t>（</w:t>
                  </w:r>
                  <w:r>
                    <w:rPr>
                      <w:color w:val="auto"/>
                    </w:rPr>
                    <w:t>μ</w:t>
                  </w:r>
                  <w:r>
                    <w:rPr>
                      <w:rFonts w:hint="eastAsia"/>
                      <w:color w:val="auto"/>
                    </w:rPr>
                    <w:t>g/m</w:t>
                  </w:r>
                  <w:r>
                    <w:rPr>
                      <w:rFonts w:hint="eastAsia"/>
                      <w:color w:val="auto"/>
                      <w:vertAlign w:val="superscript"/>
                    </w:rPr>
                    <w:t>3</w:t>
                  </w:r>
                  <w:r>
                    <w:rPr>
                      <w:rFonts w:hint="eastAsia"/>
                      <w:color w:val="auto"/>
                    </w:rPr>
                    <w:t>）</w:t>
                  </w:r>
                </w:p>
              </w:tc>
              <w:tc>
                <w:tcPr>
                  <w:tcW w:w="1668" w:type="pct"/>
                  <w:tcBorders>
                    <w:tl2br w:val="nil"/>
                    <w:tr2bl w:val="nil"/>
                  </w:tcBorders>
                  <w:vAlign w:val="center"/>
                </w:tcPr>
                <w:p>
                  <w:pPr>
                    <w:pStyle w:val="47"/>
                    <w:rPr>
                      <w:color w:val="auto"/>
                    </w:rPr>
                  </w:pPr>
                  <w:r>
                    <w:rPr>
                      <w:rFonts w:hint="eastAsia"/>
                      <w:color w:val="auto"/>
                    </w:rPr>
                    <w:t>达标判定依据（次/天）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pct"/>
                  <w:tcBorders>
                    <w:tl2br w:val="nil"/>
                    <w:tr2bl w:val="nil"/>
                  </w:tcBorders>
                  <w:vAlign w:val="center"/>
                </w:tcPr>
                <w:p>
                  <w:pPr>
                    <w:pStyle w:val="47"/>
                    <w:rPr>
                      <w:color w:val="auto"/>
                    </w:rPr>
                  </w:pPr>
                  <w:r>
                    <w:rPr>
                      <w:rFonts w:hint="eastAsia"/>
                      <w:color w:val="auto"/>
                    </w:rPr>
                    <w:t>PM</w:t>
                  </w:r>
                  <w:r>
                    <w:rPr>
                      <w:rFonts w:hint="eastAsia"/>
                      <w:color w:val="auto"/>
                      <w:vertAlign w:val="subscript"/>
                    </w:rPr>
                    <w:t>10</w:t>
                  </w:r>
                </w:p>
              </w:tc>
              <w:tc>
                <w:tcPr>
                  <w:tcW w:w="1666" w:type="pct"/>
                  <w:tcBorders>
                    <w:tl2br w:val="nil"/>
                    <w:tr2bl w:val="nil"/>
                  </w:tcBorders>
                  <w:vAlign w:val="center"/>
                </w:tcPr>
                <w:p>
                  <w:pPr>
                    <w:pStyle w:val="47"/>
                    <w:rPr>
                      <w:color w:val="auto"/>
                    </w:rPr>
                  </w:pPr>
                  <w:r>
                    <w:rPr>
                      <w:rFonts w:hint="eastAsia"/>
                      <w:color w:val="auto"/>
                    </w:rPr>
                    <w:t>80</w:t>
                  </w:r>
                </w:p>
              </w:tc>
              <w:tc>
                <w:tcPr>
                  <w:tcW w:w="1668" w:type="pct"/>
                  <w:tcBorders>
                    <w:tl2br w:val="nil"/>
                    <w:tr2bl w:val="nil"/>
                  </w:tcBorders>
                  <w:vAlign w:val="center"/>
                </w:tcPr>
                <w:p>
                  <w:pPr>
                    <w:pStyle w:val="47"/>
                    <w:rPr>
                      <w:color w:val="auto"/>
                    </w:rPr>
                  </w:pPr>
                  <w:r>
                    <w:rPr>
                      <w:rFonts w:hint="eastAsia"/>
                      <w:color w:val="auto"/>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3"/>
                  <w:tcBorders>
                    <w:tl2br w:val="nil"/>
                    <w:tr2bl w:val="nil"/>
                  </w:tcBorders>
                  <w:vAlign w:val="center"/>
                </w:tcPr>
                <w:p>
                  <w:pPr>
                    <w:pStyle w:val="47"/>
                    <w:jc w:val="left"/>
                    <w:rPr>
                      <w:color w:val="auto"/>
                    </w:rPr>
                  </w:pPr>
                  <w:r>
                    <w:rPr>
                      <w:rFonts w:hint="eastAsia"/>
                      <w:color w:val="auto"/>
                    </w:rPr>
                    <w:t>a：监测点PM</w:t>
                  </w:r>
                  <w:r>
                    <w:rPr>
                      <w:rFonts w:hint="eastAsia"/>
                      <w:color w:val="auto"/>
                      <w:vertAlign w:val="subscript"/>
                    </w:rPr>
                    <w:t>10</w:t>
                  </w:r>
                  <w:r>
                    <w:rPr>
                      <w:rFonts w:hint="eastAsia"/>
                      <w:color w:val="auto"/>
                    </w:rPr>
                    <w:t>小时平均浓度实测值与同时段所属县（市、区）PM</w:t>
                  </w:r>
                  <w:r>
                    <w:rPr>
                      <w:rFonts w:hint="eastAsia"/>
                      <w:color w:val="auto"/>
                      <w:vertAlign w:val="subscript"/>
                    </w:rPr>
                    <w:t>10</w:t>
                  </w:r>
                  <w:r>
                    <w:rPr>
                      <w:rFonts w:hint="eastAsia"/>
                      <w:color w:val="auto"/>
                    </w:rPr>
                    <w:t>小时平均浓度的差值。当县（市、区）PM</w:t>
                  </w:r>
                  <w:r>
                    <w:rPr>
                      <w:rFonts w:hint="eastAsia"/>
                      <w:color w:val="auto"/>
                      <w:vertAlign w:val="subscript"/>
                    </w:rPr>
                    <w:t>10</w:t>
                  </w:r>
                  <w:r>
                    <w:rPr>
                      <w:rFonts w:hint="eastAsia"/>
                      <w:color w:val="auto"/>
                    </w:rPr>
                    <w:t>小时平均浓度值大于150</w:t>
                  </w:r>
                  <w:r>
                    <w:rPr>
                      <w:color w:val="auto"/>
                    </w:rPr>
                    <w:t>μ</w:t>
                  </w:r>
                  <w:r>
                    <w:rPr>
                      <w:rFonts w:hint="eastAsia"/>
                      <w:color w:val="auto"/>
                    </w:rPr>
                    <w:t>g/m</w:t>
                  </w:r>
                  <w:r>
                    <w:rPr>
                      <w:rFonts w:hint="eastAsia"/>
                      <w:color w:val="auto"/>
                      <w:vertAlign w:val="superscript"/>
                    </w:rPr>
                    <w:t>3</w:t>
                  </w:r>
                  <w:r>
                    <w:rPr>
                      <w:rFonts w:hint="eastAsia"/>
                      <w:color w:val="auto"/>
                    </w:rPr>
                    <w:t>时，以150</w:t>
                  </w:r>
                  <w:r>
                    <w:rPr>
                      <w:color w:val="auto"/>
                    </w:rPr>
                    <w:t>μ</w:t>
                  </w:r>
                  <w:r>
                    <w:rPr>
                      <w:rFonts w:hint="eastAsia"/>
                      <w:color w:val="auto"/>
                    </w:rPr>
                    <w:t>g/m</w:t>
                  </w:r>
                  <w:r>
                    <w:rPr>
                      <w:rFonts w:hint="eastAsia"/>
                      <w:color w:val="auto"/>
                      <w:vertAlign w:val="superscript"/>
                    </w:rPr>
                    <w:t>3</w:t>
                  </w:r>
                  <w:r>
                    <w:rPr>
                      <w:rFonts w:hint="eastAsia"/>
                      <w:color w:val="auto"/>
                    </w:rPr>
                    <w:t>计</w:t>
                  </w:r>
                </w:p>
              </w:tc>
            </w:tr>
          </w:tbl>
          <w:p>
            <w:pPr>
              <w:pStyle w:val="52"/>
              <w:ind w:firstLine="420"/>
              <w:rPr>
                <w:color w:val="auto"/>
              </w:rPr>
            </w:pPr>
            <w:r>
              <w:rPr>
                <w:rFonts w:hint="eastAsia"/>
                <w:color w:val="auto"/>
              </w:rPr>
              <w:t>（2）施工噪声</w:t>
            </w:r>
          </w:p>
          <w:p>
            <w:pPr>
              <w:pStyle w:val="52"/>
              <w:ind w:firstLine="420"/>
              <w:rPr>
                <w:color w:val="auto"/>
              </w:rPr>
            </w:pPr>
            <w:r>
              <w:rPr>
                <w:rFonts w:hint="eastAsia"/>
                <w:color w:val="auto"/>
              </w:rPr>
              <w:t>施工期噪声执行《建筑施工场界环境噪声排放标准》(GB12523-2011)中噪声标准限值要求。</w:t>
            </w:r>
          </w:p>
          <w:p>
            <w:pPr>
              <w:pStyle w:val="50"/>
              <w:rPr>
                <w:color w:val="auto"/>
              </w:rPr>
            </w:pPr>
            <w:r>
              <w:rPr>
                <w:rFonts w:hint="eastAsia"/>
                <w:color w:val="auto"/>
              </w:rPr>
              <w:t>表3-4  施工期噪声排放限值要求</w:t>
            </w:r>
          </w:p>
          <w:tbl>
            <w:tblPr>
              <w:tblStyle w:val="29"/>
              <w:tblW w:w="4997"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1086"/>
              <w:gridCol w:w="1078"/>
              <w:gridCol w:w="1089"/>
              <w:gridCol w:w="471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81" w:type="pct"/>
                  <w:tcBorders>
                    <w:tl2br w:val="nil"/>
                    <w:tr2bl w:val="nil"/>
                  </w:tcBorders>
                  <w:vAlign w:val="center"/>
                </w:tcPr>
                <w:p>
                  <w:pPr>
                    <w:pStyle w:val="47"/>
                    <w:rPr>
                      <w:color w:val="auto"/>
                    </w:rPr>
                  </w:pPr>
                  <w:r>
                    <w:rPr>
                      <w:rFonts w:hint="eastAsia"/>
                      <w:color w:val="auto"/>
                    </w:rPr>
                    <w:t>污染源</w:t>
                  </w:r>
                </w:p>
              </w:tc>
              <w:tc>
                <w:tcPr>
                  <w:tcW w:w="676" w:type="pct"/>
                  <w:tcBorders>
                    <w:tl2br w:val="nil"/>
                    <w:tr2bl w:val="nil"/>
                  </w:tcBorders>
                  <w:vAlign w:val="center"/>
                </w:tcPr>
                <w:p>
                  <w:pPr>
                    <w:pStyle w:val="47"/>
                    <w:rPr>
                      <w:color w:val="auto"/>
                    </w:rPr>
                  </w:pPr>
                  <w:r>
                    <w:rPr>
                      <w:rFonts w:hint="eastAsia"/>
                      <w:color w:val="auto"/>
                    </w:rPr>
                    <w:t>昼间</w:t>
                  </w:r>
                </w:p>
              </w:tc>
              <w:tc>
                <w:tcPr>
                  <w:tcW w:w="683" w:type="pct"/>
                  <w:tcBorders>
                    <w:tl2br w:val="nil"/>
                    <w:tr2bl w:val="nil"/>
                  </w:tcBorders>
                  <w:vAlign w:val="center"/>
                </w:tcPr>
                <w:p>
                  <w:pPr>
                    <w:pStyle w:val="47"/>
                    <w:rPr>
                      <w:color w:val="auto"/>
                    </w:rPr>
                  </w:pPr>
                  <w:r>
                    <w:rPr>
                      <w:rFonts w:hint="eastAsia"/>
                      <w:color w:val="auto"/>
                    </w:rPr>
                    <w:t>夜间</w:t>
                  </w:r>
                </w:p>
              </w:tc>
              <w:tc>
                <w:tcPr>
                  <w:tcW w:w="2957" w:type="pct"/>
                  <w:tcBorders>
                    <w:tl2br w:val="nil"/>
                    <w:tr2bl w:val="nil"/>
                  </w:tcBorders>
                  <w:vAlign w:val="center"/>
                </w:tcPr>
                <w:p>
                  <w:pPr>
                    <w:pStyle w:val="47"/>
                    <w:rPr>
                      <w:color w:val="auto"/>
                    </w:rPr>
                  </w:pPr>
                  <w:r>
                    <w:rPr>
                      <w:rFonts w:hint="eastAsia"/>
                      <w:color w:val="auto"/>
                    </w:rPr>
                    <w:t>执行标准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81" w:type="pct"/>
                  <w:tcBorders>
                    <w:tl2br w:val="nil"/>
                    <w:tr2bl w:val="nil"/>
                  </w:tcBorders>
                  <w:vAlign w:val="center"/>
                </w:tcPr>
                <w:p>
                  <w:pPr>
                    <w:pStyle w:val="47"/>
                    <w:rPr>
                      <w:color w:val="auto"/>
                    </w:rPr>
                  </w:pPr>
                  <w:r>
                    <w:rPr>
                      <w:rFonts w:hint="eastAsia"/>
                      <w:color w:val="auto"/>
                    </w:rPr>
                    <w:t>施工期场界</w:t>
                  </w:r>
                </w:p>
              </w:tc>
              <w:tc>
                <w:tcPr>
                  <w:tcW w:w="676" w:type="pct"/>
                  <w:tcBorders>
                    <w:tl2br w:val="nil"/>
                    <w:tr2bl w:val="nil"/>
                  </w:tcBorders>
                  <w:vAlign w:val="center"/>
                </w:tcPr>
                <w:p>
                  <w:pPr>
                    <w:pStyle w:val="47"/>
                    <w:rPr>
                      <w:color w:val="auto"/>
                    </w:rPr>
                  </w:pPr>
                  <w:r>
                    <w:rPr>
                      <w:rFonts w:hint="eastAsia"/>
                      <w:color w:val="auto"/>
                    </w:rPr>
                    <w:t>70dB（A）</w:t>
                  </w:r>
                </w:p>
              </w:tc>
              <w:tc>
                <w:tcPr>
                  <w:tcW w:w="683" w:type="pct"/>
                  <w:tcBorders>
                    <w:tl2br w:val="nil"/>
                    <w:tr2bl w:val="nil"/>
                  </w:tcBorders>
                  <w:vAlign w:val="center"/>
                </w:tcPr>
                <w:p>
                  <w:pPr>
                    <w:pStyle w:val="47"/>
                    <w:rPr>
                      <w:color w:val="auto"/>
                    </w:rPr>
                  </w:pPr>
                  <w:r>
                    <w:rPr>
                      <w:rFonts w:hint="eastAsia"/>
                      <w:color w:val="auto"/>
                    </w:rPr>
                    <w:t>55dB（A）</w:t>
                  </w:r>
                </w:p>
              </w:tc>
              <w:tc>
                <w:tcPr>
                  <w:tcW w:w="2957" w:type="pct"/>
                  <w:tcBorders>
                    <w:tl2br w:val="nil"/>
                    <w:tr2bl w:val="nil"/>
                  </w:tcBorders>
                  <w:vAlign w:val="center"/>
                </w:tcPr>
                <w:p>
                  <w:pPr>
                    <w:pStyle w:val="47"/>
                    <w:rPr>
                      <w:color w:val="auto"/>
                    </w:rPr>
                  </w:pPr>
                  <w:r>
                    <w:rPr>
                      <w:rFonts w:hint="eastAsia"/>
                      <w:color w:val="auto"/>
                    </w:rPr>
                    <w:t>《建筑施工场界环境噪声排放标准》(GB12523-2011)</w:t>
                  </w:r>
                </w:p>
              </w:tc>
            </w:tr>
          </w:tbl>
          <w:p>
            <w:pPr>
              <w:pStyle w:val="52"/>
              <w:ind w:firstLine="422"/>
              <w:rPr>
                <w:b/>
                <w:bCs/>
                <w:color w:val="auto"/>
              </w:rPr>
            </w:pPr>
            <w:r>
              <w:rPr>
                <w:rFonts w:hint="eastAsia"/>
                <w:b/>
                <w:bCs/>
                <w:color w:val="auto"/>
              </w:rPr>
              <w:t>二、运营期</w:t>
            </w:r>
          </w:p>
          <w:p>
            <w:pPr>
              <w:pStyle w:val="52"/>
              <w:ind w:firstLine="420"/>
              <w:rPr>
                <w:color w:val="auto"/>
              </w:rPr>
            </w:pPr>
            <w:r>
              <w:rPr>
                <w:rFonts w:hint="eastAsia"/>
                <w:color w:val="auto"/>
              </w:rPr>
              <w:t>根据本项目污染源产生及排放特点，确定本项目运营期执行以下污染物排放标准：</w:t>
            </w:r>
          </w:p>
          <w:p>
            <w:pPr>
              <w:pStyle w:val="52"/>
              <w:ind w:firstLine="420"/>
              <w:rPr>
                <w:color w:val="auto"/>
              </w:rPr>
            </w:pPr>
            <w:r>
              <w:rPr>
                <w:rFonts w:hint="eastAsia"/>
                <w:color w:val="auto"/>
              </w:rPr>
              <w:t>1、废气</w:t>
            </w:r>
          </w:p>
          <w:p>
            <w:pPr>
              <w:pStyle w:val="52"/>
              <w:ind w:firstLine="420"/>
              <w:rPr>
                <w:color w:val="auto"/>
              </w:rPr>
            </w:pPr>
            <w:r>
              <w:rPr>
                <w:rFonts w:hint="eastAsia"/>
                <w:color w:val="auto"/>
              </w:rPr>
              <w:t>本项目有组织废气执行《恶臭污染物排放标准》（GB14554-93）表2中标准限值要求；无组织</w:t>
            </w:r>
            <w:r>
              <w:rPr>
                <w:color w:val="auto"/>
              </w:rPr>
              <w:t>废气执行《恶臭污染物排放标准》（GB14554-93）表</w:t>
            </w:r>
            <w:r>
              <w:rPr>
                <w:rFonts w:hint="eastAsia"/>
                <w:color w:val="auto"/>
              </w:rPr>
              <w:t>1标准限值要求</w:t>
            </w:r>
            <w:r>
              <w:rPr>
                <w:color w:val="auto"/>
              </w:rPr>
              <w:t>。</w:t>
            </w:r>
          </w:p>
          <w:p>
            <w:pPr>
              <w:pStyle w:val="50"/>
              <w:rPr>
                <w:color w:val="auto"/>
              </w:rPr>
            </w:pPr>
            <w:r>
              <w:rPr>
                <w:color w:val="auto"/>
              </w:rPr>
              <w:t>表</w:t>
            </w:r>
            <w:r>
              <w:rPr>
                <w:rFonts w:hint="eastAsia"/>
                <w:color w:val="auto"/>
              </w:rPr>
              <w:t>3-5</w:t>
            </w:r>
            <w:r>
              <w:rPr>
                <w:color w:val="auto"/>
              </w:rPr>
              <w:t xml:space="preserve">   大气污染物</w:t>
            </w:r>
            <w:r>
              <w:rPr>
                <w:rFonts w:hint="eastAsia"/>
                <w:color w:val="auto"/>
              </w:rPr>
              <w:t>排放标准</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03"/>
              <w:gridCol w:w="1142"/>
              <w:gridCol w:w="2256"/>
              <w:gridCol w:w="27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序号</w:t>
                  </w:r>
                </w:p>
              </w:tc>
              <w:tc>
                <w:tcPr>
                  <w:tcW w:w="1470" w:type="pct"/>
                  <w:gridSpan w:val="2"/>
                  <w:vAlign w:val="center"/>
                </w:tcPr>
                <w:p>
                  <w:pPr>
                    <w:pStyle w:val="47"/>
                    <w:rPr>
                      <w:color w:val="auto"/>
                    </w:rPr>
                  </w:pPr>
                  <w:r>
                    <w:rPr>
                      <w:color w:val="auto"/>
                    </w:rPr>
                    <w:t>控制项目</w:t>
                  </w:r>
                </w:p>
              </w:tc>
              <w:tc>
                <w:tcPr>
                  <w:tcW w:w="1414" w:type="pct"/>
                  <w:vAlign w:val="center"/>
                </w:tcPr>
                <w:p>
                  <w:pPr>
                    <w:pStyle w:val="47"/>
                    <w:rPr>
                      <w:color w:val="auto"/>
                    </w:rPr>
                  </w:pPr>
                  <w:r>
                    <w:rPr>
                      <w:rFonts w:hint="eastAsia"/>
                      <w:color w:val="auto"/>
                    </w:rPr>
                    <w:t>排放量/浓度值</w:t>
                  </w:r>
                </w:p>
              </w:tc>
              <w:tc>
                <w:tcPr>
                  <w:tcW w:w="1696" w:type="pct"/>
                  <w:vAlign w:val="center"/>
                </w:tcPr>
                <w:p>
                  <w:pPr>
                    <w:pStyle w:val="47"/>
                    <w:rPr>
                      <w:color w:val="auto"/>
                    </w:rPr>
                  </w:pPr>
                  <w:r>
                    <w:rPr>
                      <w:rFonts w:hint="eastAsia"/>
                      <w:color w:val="auto"/>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1</w:t>
                  </w:r>
                </w:p>
              </w:tc>
              <w:tc>
                <w:tcPr>
                  <w:tcW w:w="754" w:type="pct"/>
                  <w:vMerge w:val="restart"/>
                  <w:vAlign w:val="center"/>
                </w:tcPr>
                <w:p>
                  <w:pPr>
                    <w:pStyle w:val="47"/>
                    <w:rPr>
                      <w:color w:val="auto"/>
                    </w:rPr>
                  </w:pPr>
                  <w:r>
                    <w:rPr>
                      <w:rFonts w:hint="eastAsia"/>
                      <w:color w:val="auto"/>
                    </w:rPr>
                    <w:t>有组织（15m高</w:t>
                  </w:r>
                </w:p>
                <w:p>
                  <w:pPr>
                    <w:pStyle w:val="47"/>
                    <w:rPr>
                      <w:color w:val="auto"/>
                    </w:rPr>
                  </w:pPr>
                  <w:r>
                    <w:rPr>
                      <w:rFonts w:hint="eastAsia"/>
                      <w:color w:val="auto"/>
                    </w:rPr>
                    <w:t>排气筒）</w:t>
                  </w:r>
                </w:p>
              </w:tc>
              <w:tc>
                <w:tcPr>
                  <w:tcW w:w="715" w:type="pct"/>
                  <w:vAlign w:val="center"/>
                </w:tcPr>
                <w:p>
                  <w:pPr>
                    <w:pStyle w:val="47"/>
                    <w:rPr>
                      <w:color w:val="auto"/>
                    </w:rPr>
                  </w:pPr>
                  <w:r>
                    <w:rPr>
                      <w:color w:val="auto"/>
                    </w:rPr>
                    <w:t>氨</w:t>
                  </w:r>
                </w:p>
              </w:tc>
              <w:tc>
                <w:tcPr>
                  <w:tcW w:w="1414" w:type="pct"/>
                  <w:vAlign w:val="center"/>
                </w:tcPr>
                <w:p>
                  <w:pPr>
                    <w:pStyle w:val="47"/>
                    <w:rPr>
                      <w:color w:val="auto"/>
                    </w:rPr>
                  </w:pPr>
                  <w:r>
                    <w:rPr>
                      <w:rFonts w:hint="eastAsia"/>
                      <w:color w:val="auto"/>
                    </w:rPr>
                    <w:t>4.9kg/h</w:t>
                  </w:r>
                </w:p>
              </w:tc>
              <w:tc>
                <w:tcPr>
                  <w:tcW w:w="1696" w:type="pct"/>
                  <w:vMerge w:val="restart"/>
                  <w:vAlign w:val="center"/>
                </w:tcPr>
                <w:p>
                  <w:pPr>
                    <w:pStyle w:val="47"/>
                    <w:rPr>
                      <w:color w:val="auto"/>
                    </w:rPr>
                  </w:pPr>
                  <w:r>
                    <w:rPr>
                      <w:rFonts w:hint="eastAsia"/>
                      <w:color w:val="auto"/>
                    </w:rPr>
                    <w:t>《恶臭污染物排放标准》（GB14554-93）表2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2</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硫化氢</w:t>
                  </w:r>
                </w:p>
              </w:tc>
              <w:tc>
                <w:tcPr>
                  <w:tcW w:w="1414" w:type="pct"/>
                  <w:vAlign w:val="center"/>
                </w:tcPr>
                <w:p>
                  <w:pPr>
                    <w:pStyle w:val="47"/>
                    <w:rPr>
                      <w:color w:val="auto"/>
                    </w:rPr>
                  </w:pPr>
                  <w:r>
                    <w:rPr>
                      <w:rFonts w:hint="eastAsia"/>
                      <w:color w:val="auto"/>
                    </w:rPr>
                    <w:t>0.33kg/h</w:t>
                  </w:r>
                </w:p>
              </w:tc>
              <w:tc>
                <w:tcPr>
                  <w:tcW w:w="1696" w:type="pct"/>
                  <w:vMerge w:val="continue"/>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color w:val="auto"/>
                    </w:rPr>
                    <w:t>3</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臭气浓度</w:t>
                  </w:r>
                </w:p>
              </w:tc>
              <w:tc>
                <w:tcPr>
                  <w:tcW w:w="1414" w:type="pct"/>
                  <w:vAlign w:val="center"/>
                </w:tcPr>
                <w:p>
                  <w:pPr>
                    <w:pStyle w:val="47"/>
                    <w:rPr>
                      <w:color w:val="auto"/>
                    </w:rPr>
                  </w:pPr>
                  <w:r>
                    <w:rPr>
                      <w:rFonts w:hint="eastAsia"/>
                      <w:color w:val="auto"/>
                    </w:rPr>
                    <w:t>2000（无量纲）</w:t>
                  </w:r>
                </w:p>
              </w:tc>
              <w:tc>
                <w:tcPr>
                  <w:tcW w:w="1696" w:type="pct"/>
                  <w:vMerge w:val="continue"/>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rFonts w:hint="eastAsia"/>
                      <w:color w:val="auto"/>
                    </w:rPr>
                    <w:t>4</w:t>
                  </w:r>
                </w:p>
              </w:tc>
              <w:tc>
                <w:tcPr>
                  <w:tcW w:w="754" w:type="pct"/>
                  <w:vMerge w:val="restart"/>
                  <w:vAlign w:val="center"/>
                </w:tcPr>
                <w:p>
                  <w:pPr>
                    <w:pStyle w:val="47"/>
                    <w:rPr>
                      <w:color w:val="auto"/>
                    </w:rPr>
                  </w:pPr>
                  <w:r>
                    <w:rPr>
                      <w:rFonts w:hint="eastAsia"/>
                      <w:color w:val="auto"/>
                    </w:rPr>
                    <w:t>无组织</w:t>
                  </w:r>
                </w:p>
              </w:tc>
              <w:tc>
                <w:tcPr>
                  <w:tcW w:w="715" w:type="pct"/>
                  <w:vAlign w:val="center"/>
                </w:tcPr>
                <w:p>
                  <w:pPr>
                    <w:pStyle w:val="47"/>
                    <w:rPr>
                      <w:color w:val="auto"/>
                    </w:rPr>
                  </w:pPr>
                  <w:r>
                    <w:rPr>
                      <w:color w:val="auto"/>
                    </w:rPr>
                    <w:t>氨</w:t>
                  </w:r>
                </w:p>
              </w:tc>
              <w:tc>
                <w:tcPr>
                  <w:tcW w:w="1414" w:type="pct"/>
                  <w:vAlign w:val="center"/>
                </w:tcPr>
                <w:p>
                  <w:pPr>
                    <w:pStyle w:val="47"/>
                    <w:rPr>
                      <w:color w:val="auto"/>
                    </w:rPr>
                  </w:pPr>
                  <w:r>
                    <w:rPr>
                      <w:color w:val="auto"/>
                    </w:rPr>
                    <w:t>1.</w:t>
                  </w:r>
                  <w:r>
                    <w:rPr>
                      <w:rFonts w:hint="eastAsia"/>
                      <w:color w:val="auto"/>
                    </w:rPr>
                    <w:t>5</w:t>
                  </w:r>
                  <w:r>
                    <w:rPr>
                      <w:color w:val="auto"/>
                    </w:rPr>
                    <w:t>mg/m</w:t>
                  </w:r>
                  <w:r>
                    <w:rPr>
                      <w:color w:val="auto"/>
                      <w:vertAlign w:val="superscript"/>
                    </w:rPr>
                    <w:t>3</w:t>
                  </w:r>
                </w:p>
              </w:tc>
              <w:tc>
                <w:tcPr>
                  <w:tcW w:w="1696" w:type="pct"/>
                  <w:vMerge w:val="restart"/>
                  <w:vAlign w:val="center"/>
                </w:tcPr>
                <w:p>
                  <w:pPr>
                    <w:pStyle w:val="47"/>
                    <w:rPr>
                      <w:color w:val="auto"/>
                    </w:rPr>
                  </w:pPr>
                  <w:r>
                    <w:rPr>
                      <w:rFonts w:hint="eastAsia"/>
                      <w:color w:val="auto"/>
                    </w:rPr>
                    <w:t>《恶臭污染物排放标准》（GB14554-93）表1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rFonts w:hint="eastAsia"/>
                      <w:color w:val="auto"/>
                    </w:rPr>
                    <w:t>5</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硫化氢</w:t>
                  </w:r>
                </w:p>
              </w:tc>
              <w:tc>
                <w:tcPr>
                  <w:tcW w:w="1414" w:type="pct"/>
                  <w:vAlign w:val="center"/>
                </w:tcPr>
                <w:p>
                  <w:pPr>
                    <w:pStyle w:val="47"/>
                    <w:rPr>
                      <w:color w:val="auto"/>
                    </w:rPr>
                  </w:pPr>
                  <w:r>
                    <w:rPr>
                      <w:color w:val="auto"/>
                    </w:rPr>
                    <w:t>0.0</w:t>
                  </w:r>
                  <w:r>
                    <w:rPr>
                      <w:rFonts w:hint="eastAsia"/>
                      <w:color w:val="auto"/>
                    </w:rPr>
                    <w:t>6</w:t>
                  </w:r>
                  <w:r>
                    <w:rPr>
                      <w:color w:val="auto"/>
                    </w:rPr>
                    <w:t>mg/m</w:t>
                  </w:r>
                  <w:r>
                    <w:rPr>
                      <w:color w:val="auto"/>
                      <w:vertAlign w:val="superscript"/>
                    </w:rPr>
                    <w:t>3</w:t>
                  </w:r>
                </w:p>
              </w:tc>
              <w:tc>
                <w:tcPr>
                  <w:tcW w:w="1696" w:type="pct"/>
                  <w:vMerge w:val="continue"/>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vAlign w:val="center"/>
                </w:tcPr>
                <w:p>
                  <w:pPr>
                    <w:pStyle w:val="47"/>
                    <w:rPr>
                      <w:color w:val="auto"/>
                    </w:rPr>
                  </w:pPr>
                  <w:r>
                    <w:rPr>
                      <w:rFonts w:hint="eastAsia"/>
                      <w:color w:val="auto"/>
                    </w:rPr>
                    <w:t>6</w:t>
                  </w:r>
                </w:p>
              </w:tc>
              <w:tc>
                <w:tcPr>
                  <w:tcW w:w="754" w:type="pct"/>
                  <w:vMerge w:val="continue"/>
                  <w:vAlign w:val="center"/>
                </w:tcPr>
                <w:p>
                  <w:pPr>
                    <w:pStyle w:val="47"/>
                    <w:rPr>
                      <w:color w:val="auto"/>
                    </w:rPr>
                  </w:pPr>
                </w:p>
              </w:tc>
              <w:tc>
                <w:tcPr>
                  <w:tcW w:w="715" w:type="pct"/>
                  <w:vAlign w:val="center"/>
                </w:tcPr>
                <w:p>
                  <w:pPr>
                    <w:pStyle w:val="47"/>
                    <w:rPr>
                      <w:color w:val="auto"/>
                    </w:rPr>
                  </w:pPr>
                  <w:r>
                    <w:rPr>
                      <w:color w:val="auto"/>
                    </w:rPr>
                    <w:t>臭气浓度</w:t>
                  </w:r>
                </w:p>
              </w:tc>
              <w:tc>
                <w:tcPr>
                  <w:tcW w:w="1414" w:type="pct"/>
                  <w:vAlign w:val="center"/>
                </w:tcPr>
                <w:p>
                  <w:pPr>
                    <w:pStyle w:val="47"/>
                    <w:rPr>
                      <w:color w:val="auto"/>
                    </w:rPr>
                  </w:pPr>
                  <w:r>
                    <w:rPr>
                      <w:rFonts w:hint="eastAsia"/>
                      <w:color w:val="auto"/>
                    </w:rPr>
                    <w:t>20</w:t>
                  </w:r>
                  <w:r>
                    <w:rPr>
                      <w:color w:val="auto"/>
                    </w:rPr>
                    <w:t>（无量纲）</w:t>
                  </w:r>
                </w:p>
              </w:tc>
              <w:tc>
                <w:tcPr>
                  <w:tcW w:w="1696" w:type="pct"/>
                  <w:vMerge w:val="continue"/>
                  <w:vAlign w:val="center"/>
                </w:tcPr>
                <w:p>
                  <w:pPr>
                    <w:pStyle w:val="47"/>
                    <w:rPr>
                      <w:color w:val="auto"/>
                    </w:rPr>
                  </w:pPr>
                </w:p>
              </w:tc>
            </w:tr>
          </w:tbl>
          <w:p>
            <w:pPr>
              <w:pStyle w:val="52"/>
              <w:ind w:firstLine="420"/>
              <w:rPr>
                <w:color w:val="auto"/>
              </w:rPr>
            </w:pPr>
            <w:r>
              <w:rPr>
                <w:rFonts w:hint="eastAsia"/>
                <w:color w:val="auto"/>
              </w:rPr>
              <w:t>2、废水</w:t>
            </w:r>
          </w:p>
          <w:p>
            <w:pPr>
              <w:pStyle w:val="52"/>
              <w:ind w:firstLine="420"/>
              <w:rPr>
                <w:color w:val="auto"/>
              </w:rPr>
            </w:pPr>
            <w:r>
              <w:rPr>
                <w:rFonts w:hint="eastAsia"/>
                <w:color w:val="auto"/>
              </w:rPr>
              <w:t>本项目污泥干化过程产生的冷凝水收集后排入海港开发区污水处理厂进行处理，废水排放执行</w:t>
            </w:r>
            <w:r>
              <w:rPr>
                <w:color w:val="auto"/>
              </w:rPr>
              <w:t>《污水综合排放标准》（GB8978</w:t>
            </w:r>
            <w:r>
              <w:rPr>
                <w:rFonts w:hint="eastAsia"/>
                <w:color w:val="auto"/>
              </w:rPr>
              <w:t>-</w:t>
            </w:r>
            <w:r>
              <w:rPr>
                <w:color w:val="auto"/>
              </w:rPr>
              <w:t>1996）表4中三级标准</w:t>
            </w:r>
            <w:r>
              <w:rPr>
                <w:rFonts w:hint="eastAsia"/>
                <w:color w:val="auto"/>
              </w:rPr>
              <w:t>，同时</w:t>
            </w:r>
            <w:r>
              <w:rPr>
                <w:color w:val="auto"/>
              </w:rPr>
              <w:t>执行</w:t>
            </w:r>
            <w:r>
              <w:rPr>
                <w:rFonts w:hint="eastAsia"/>
                <w:color w:val="auto"/>
              </w:rPr>
              <w:t>海港开发区污水处理厂</w:t>
            </w:r>
            <w:r>
              <w:rPr>
                <w:color w:val="auto"/>
              </w:rPr>
              <w:t>进水水质要求</w:t>
            </w:r>
            <w:r>
              <w:rPr>
                <w:rFonts w:hint="eastAsia"/>
                <w:color w:val="auto"/>
              </w:rPr>
              <w:t>。</w:t>
            </w:r>
          </w:p>
          <w:p>
            <w:pPr>
              <w:pStyle w:val="50"/>
              <w:rPr>
                <w:color w:val="auto"/>
              </w:rPr>
            </w:pPr>
            <w:r>
              <w:rPr>
                <w:color w:val="auto"/>
              </w:rPr>
              <w:t>表</w:t>
            </w:r>
            <w:r>
              <w:rPr>
                <w:rFonts w:hint="eastAsia"/>
                <w:color w:val="auto"/>
              </w:rPr>
              <w:t>3-6</w:t>
            </w:r>
            <w:r>
              <w:rPr>
                <w:color w:val="auto"/>
              </w:rPr>
              <w:t xml:space="preserve">  </w:t>
            </w:r>
            <w:r>
              <w:rPr>
                <w:rFonts w:hint="eastAsia"/>
                <w:color w:val="auto"/>
              </w:rPr>
              <w:t>废</w:t>
            </w:r>
            <w:r>
              <w:rPr>
                <w:color w:val="auto"/>
              </w:rPr>
              <w:t>水污染物排放标准</w:t>
            </w:r>
            <w:r>
              <w:rPr>
                <w:rFonts w:hint="eastAsia"/>
                <w:color w:val="auto"/>
              </w:rPr>
              <w:t>限值要求</w:t>
            </w:r>
            <w:r>
              <w:rPr>
                <w:color w:val="auto"/>
              </w:rPr>
              <w:t xml:space="preserve"> </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28" w:type="dxa"/>
                <w:bottom w:w="0" w:type="dxa"/>
                <w:right w:w="28" w:type="dxa"/>
              </w:tblCellMar>
            </w:tblPr>
            <w:tblGrid>
              <w:gridCol w:w="1796"/>
              <w:gridCol w:w="1335"/>
              <w:gridCol w:w="1529"/>
              <w:gridCol w:w="331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color w:val="auto"/>
                    </w:rPr>
                    <w:t>污染物</w:t>
                  </w:r>
                </w:p>
              </w:tc>
              <w:tc>
                <w:tcPr>
                  <w:tcW w:w="837" w:type="pct"/>
                  <w:tcBorders>
                    <w:tl2br w:val="nil"/>
                    <w:tr2bl w:val="nil"/>
                  </w:tcBorders>
                  <w:vAlign w:val="center"/>
                </w:tcPr>
                <w:p>
                  <w:pPr>
                    <w:pStyle w:val="47"/>
                    <w:rPr>
                      <w:color w:val="auto"/>
                    </w:rPr>
                  </w:pPr>
                  <w:r>
                    <w:rPr>
                      <w:color w:val="auto"/>
                    </w:rPr>
                    <w:t>单位</w:t>
                  </w:r>
                </w:p>
              </w:tc>
              <w:tc>
                <w:tcPr>
                  <w:tcW w:w="959" w:type="pct"/>
                  <w:tcBorders>
                    <w:tl2br w:val="nil"/>
                    <w:tr2bl w:val="nil"/>
                  </w:tcBorders>
                  <w:vAlign w:val="center"/>
                </w:tcPr>
                <w:p>
                  <w:pPr>
                    <w:pStyle w:val="47"/>
                    <w:rPr>
                      <w:color w:val="auto"/>
                    </w:rPr>
                  </w:pPr>
                  <w:r>
                    <w:rPr>
                      <w:color w:val="auto"/>
                    </w:rPr>
                    <w:t>标准值</w:t>
                  </w:r>
                </w:p>
              </w:tc>
              <w:tc>
                <w:tcPr>
                  <w:tcW w:w="2076" w:type="pct"/>
                  <w:tcBorders>
                    <w:tl2br w:val="nil"/>
                    <w:tr2bl w:val="nil"/>
                  </w:tcBorders>
                  <w:vAlign w:val="center"/>
                </w:tcPr>
                <w:p>
                  <w:pPr>
                    <w:pStyle w:val="47"/>
                    <w:rPr>
                      <w:color w:val="auto"/>
                    </w:rPr>
                  </w:pPr>
                  <w:r>
                    <w:rPr>
                      <w:rFonts w:hint="eastAsia"/>
                      <w:color w:val="auto"/>
                    </w:rPr>
                    <w:t>标准来源</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pH值</w:t>
                  </w:r>
                </w:p>
              </w:tc>
              <w:tc>
                <w:tcPr>
                  <w:tcW w:w="837" w:type="pct"/>
                  <w:tcBorders>
                    <w:tl2br w:val="nil"/>
                    <w:tr2bl w:val="nil"/>
                  </w:tcBorders>
                  <w:vAlign w:val="center"/>
                </w:tcPr>
                <w:p>
                  <w:pPr>
                    <w:pStyle w:val="47"/>
                    <w:rPr>
                      <w:color w:val="auto"/>
                    </w:rPr>
                  </w:pPr>
                  <w:r>
                    <w:rPr>
                      <w:rFonts w:hint="eastAsia"/>
                      <w:color w:val="auto"/>
                    </w:rPr>
                    <w:t>无量纲</w:t>
                  </w:r>
                </w:p>
              </w:tc>
              <w:tc>
                <w:tcPr>
                  <w:tcW w:w="959" w:type="pct"/>
                  <w:tcBorders>
                    <w:tl2br w:val="nil"/>
                    <w:tr2bl w:val="nil"/>
                  </w:tcBorders>
                  <w:vAlign w:val="center"/>
                </w:tcPr>
                <w:p>
                  <w:pPr>
                    <w:pStyle w:val="47"/>
                    <w:rPr>
                      <w:color w:val="auto"/>
                    </w:rPr>
                  </w:pPr>
                  <w:r>
                    <w:rPr>
                      <w:rFonts w:hint="eastAsia"/>
                      <w:color w:val="auto"/>
                    </w:rPr>
                    <w:t>6-9</w:t>
                  </w:r>
                </w:p>
              </w:tc>
              <w:tc>
                <w:tcPr>
                  <w:tcW w:w="2076" w:type="pct"/>
                  <w:vMerge w:val="restart"/>
                  <w:tcBorders>
                    <w:tl2br w:val="nil"/>
                    <w:tr2bl w:val="nil"/>
                  </w:tcBorders>
                  <w:vAlign w:val="center"/>
                </w:tcPr>
                <w:p>
                  <w:pPr>
                    <w:pStyle w:val="47"/>
                    <w:rPr>
                      <w:color w:val="auto"/>
                    </w:rPr>
                  </w:pPr>
                  <w:r>
                    <w:rPr>
                      <w:rFonts w:hint="eastAsia"/>
                      <w:color w:val="auto"/>
                    </w:rPr>
                    <w:t>《污水综合排放标准》（GB8978-1996）表4中三级标准，同时满足海港开发区污水处理厂</w:t>
                  </w:r>
                  <w:r>
                    <w:rPr>
                      <w:color w:val="auto"/>
                    </w:rPr>
                    <w:t>进水水质要求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COD</w:t>
                  </w:r>
                </w:p>
              </w:tc>
              <w:tc>
                <w:tcPr>
                  <w:tcW w:w="837" w:type="pct"/>
                  <w:tcBorders>
                    <w:tl2br w:val="nil"/>
                    <w:tr2bl w:val="nil"/>
                  </w:tcBorders>
                  <w:vAlign w:val="center"/>
                </w:tcPr>
                <w:p>
                  <w:pPr>
                    <w:pStyle w:val="47"/>
                    <w:rPr>
                      <w:color w:val="auto"/>
                    </w:rPr>
                  </w:pPr>
                  <w:r>
                    <w:rPr>
                      <w:rFonts w:hint="eastAsia"/>
                      <w:color w:val="auto"/>
                    </w:rPr>
                    <w:t>mg/L</w:t>
                  </w:r>
                </w:p>
              </w:tc>
              <w:tc>
                <w:tcPr>
                  <w:tcW w:w="959" w:type="pct"/>
                  <w:tcBorders>
                    <w:tl2br w:val="nil"/>
                    <w:tr2bl w:val="nil"/>
                  </w:tcBorders>
                  <w:vAlign w:val="center"/>
                </w:tcPr>
                <w:p>
                  <w:pPr>
                    <w:pStyle w:val="47"/>
                    <w:rPr>
                      <w:color w:val="auto"/>
                    </w:rPr>
                  </w:pPr>
                  <w:r>
                    <w:rPr>
                      <w:rFonts w:hint="eastAsia"/>
                      <w:color w:val="auto"/>
                    </w:rPr>
                    <w:t>500</w:t>
                  </w:r>
                </w:p>
              </w:tc>
              <w:tc>
                <w:tcPr>
                  <w:tcW w:w="2076" w:type="pct"/>
                  <w:vMerge w:val="continue"/>
                  <w:tcBorders>
                    <w:tl2br w:val="nil"/>
                    <w:tr2bl w:val="nil"/>
                  </w:tcBorders>
                  <w:vAlign w:val="center"/>
                </w:tcPr>
                <w:p>
                  <w:pPr>
                    <w:pStyle w:val="47"/>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悬浮物</w:t>
                  </w:r>
                </w:p>
              </w:tc>
              <w:tc>
                <w:tcPr>
                  <w:tcW w:w="837" w:type="pct"/>
                  <w:tcBorders>
                    <w:tl2br w:val="nil"/>
                    <w:tr2bl w:val="nil"/>
                  </w:tcBorders>
                  <w:vAlign w:val="center"/>
                </w:tcPr>
                <w:p>
                  <w:pPr>
                    <w:pStyle w:val="47"/>
                    <w:rPr>
                      <w:color w:val="auto"/>
                    </w:rPr>
                  </w:pPr>
                  <w:r>
                    <w:rPr>
                      <w:rFonts w:hint="eastAsia"/>
                      <w:color w:val="auto"/>
                    </w:rPr>
                    <w:t>mg/L</w:t>
                  </w:r>
                </w:p>
              </w:tc>
              <w:tc>
                <w:tcPr>
                  <w:tcW w:w="959" w:type="pct"/>
                  <w:tcBorders>
                    <w:tl2br w:val="nil"/>
                    <w:tr2bl w:val="nil"/>
                  </w:tcBorders>
                  <w:vAlign w:val="center"/>
                </w:tcPr>
                <w:p>
                  <w:pPr>
                    <w:pStyle w:val="47"/>
                    <w:rPr>
                      <w:color w:val="auto"/>
                    </w:rPr>
                  </w:pPr>
                  <w:r>
                    <w:rPr>
                      <w:rFonts w:hint="eastAsia"/>
                      <w:color w:val="auto"/>
                    </w:rPr>
                    <w:t>400</w:t>
                  </w:r>
                </w:p>
              </w:tc>
              <w:tc>
                <w:tcPr>
                  <w:tcW w:w="2076" w:type="pct"/>
                  <w:vMerge w:val="continue"/>
                  <w:tcBorders>
                    <w:tl2br w:val="nil"/>
                    <w:tr2bl w:val="nil"/>
                  </w:tcBorders>
                  <w:vAlign w:val="center"/>
                </w:tcPr>
                <w:p>
                  <w:pPr>
                    <w:pStyle w:val="47"/>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340" w:hRule="atLeast"/>
                <w:jc w:val="center"/>
              </w:trPr>
              <w:tc>
                <w:tcPr>
                  <w:tcW w:w="1126" w:type="pct"/>
                  <w:tcBorders>
                    <w:tl2br w:val="nil"/>
                    <w:tr2bl w:val="nil"/>
                  </w:tcBorders>
                  <w:vAlign w:val="center"/>
                </w:tcPr>
                <w:p>
                  <w:pPr>
                    <w:pStyle w:val="47"/>
                    <w:rPr>
                      <w:color w:val="auto"/>
                    </w:rPr>
                  </w:pPr>
                  <w:r>
                    <w:rPr>
                      <w:rFonts w:hint="eastAsia"/>
                      <w:color w:val="auto"/>
                    </w:rPr>
                    <w:t>氨氮</w:t>
                  </w:r>
                </w:p>
              </w:tc>
              <w:tc>
                <w:tcPr>
                  <w:tcW w:w="837" w:type="pct"/>
                  <w:tcBorders>
                    <w:tl2br w:val="nil"/>
                    <w:tr2bl w:val="nil"/>
                  </w:tcBorders>
                  <w:vAlign w:val="center"/>
                </w:tcPr>
                <w:p>
                  <w:pPr>
                    <w:pStyle w:val="47"/>
                    <w:rPr>
                      <w:color w:val="auto"/>
                    </w:rPr>
                  </w:pPr>
                  <w:r>
                    <w:rPr>
                      <w:rFonts w:hint="eastAsia"/>
                      <w:color w:val="auto"/>
                    </w:rPr>
                    <w:t>mg/L</w:t>
                  </w:r>
                </w:p>
              </w:tc>
              <w:tc>
                <w:tcPr>
                  <w:tcW w:w="959" w:type="pct"/>
                  <w:tcBorders>
                    <w:tl2br w:val="nil"/>
                    <w:tr2bl w:val="nil"/>
                  </w:tcBorders>
                  <w:vAlign w:val="center"/>
                </w:tcPr>
                <w:p>
                  <w:pPr>
                    <w:pStyle w:val="47"/>
                    <w:rPr>
                      <w:color w:val="auto"/>
                    </w:rPr>
                  </w:pPr>
                  <w:r>
                    <w:rPr>
                      <w:rFonts w:hint="eastAsia"/>
                      <w:color w:val="auto"/>
                    </w:rPr>
                    <w:t>45</w:t>
                  </w:r>
                </w:p>
              </w:tc>
              <w:tc>
                <w:tcPr>
                  <w:tcW w:w="2076" w:type="pct"/>
                  <w:vMerge w:val="continue"/>
                  <w:tcBorders>
                    <w:tl2br w:val="nil"/>
                    <w:tr2bl w:val="nil"/>
                  </w:tcBorders>
                  <w:vAlign w:val="center"/>
                </w:tcPr>
                <w:p>
                  <w:pPr>
                    <w:pStyle w:val="47"/>
                    <w:rPr>
                      <w:color w:val="auto"/>
                    </w:rPr>
                  </w:pPr>
                </w:p>
              </w:tc>
            </w:tr>
          </w:tbl>
          <w:p>
            <w:pPr>
              <w:pStyle w:val="52"/>
              <w:ind w:firstLine="420"/>
              <w:rPr>
                <w:color w:val="auto"/>
              </w:rPr>
            </w:pPr>
            <w:r>
              <w:rPr>
                <w:rFonts w:hint="eastAsia"/>
                <w:color w:val="auto"/>
              </w:rPr>
              <w:t>3、</w:t>
            </w:r>
            <w:r>
              <w:rPr>
                <w:color w:val="auto"/>
              </w:rPr>
              <w:t>噪声</w:t>
            </w:r>
          </w:p>
          <w:p>
            <w:pPr>
              <w:pStyle w:val="52"/>
              <w:ind w:firstLine="420"/>
              <w:rPr>
                <w:color w:val="auto"/>
              </w:rPr>
            </w:pPr>
            <w:r>
              <w:rPr>
                <w:rFonts w:hint="eastAsia"/>
                <w:color w:val="auto"/>
              </w:rPr>
              <w:t>项目营运期厂区边界执行《工业企业厂界环境噪声排放标准》（GB12348-2008）标准要求，标准值详见下表。</w:t>
            </w:r>
          </w:p>
          <w:p>
            <w:pPr>
              <w:pStyle w:val="50"/>
              <w:rPr>
                <w:color w:val="auto"/>
              </w:rPr>
            </w:pPr>
            <w:r>
              <w:rPr>
                <w:rFonts w:hint="eastAsia"/>
                <w:color w:val="auto"/>
              </w:rPr>
              <w:t>表3-7  环境噪声排放标准一览表</w:t>
            </w:r>
          </w:p>
          <w:tbl>
            <w:tblPr>
              <w:tblStyle w:val="30"/>
              <w:tblW w:w="797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1"/>
              <w:gridCol w:w="1140"/>
              <w:gridCol w:w="1095"/>
              <w:gridCol w:w="1403"/>
              <w:gridCol w:w="33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tcBorders>
                    <w:tl2br w:val="nil"/>
                    <w:tr2bl w:val="nil"/>
                  </w:tcBorders>
                  <w:vAlign w:val="center"/>
                </w:tcPr>
                <w:p>
                  <w:pPr>
                    <w:pStyle w:val="47"/>
                    <w:rPr>
                      <w:color w:val="auto"/>
                    </w:rPr>
                  </w:pPr>
                  <w:r>
                    <w:rPr>
                      <w:rFonts w:hint="eastAsia"/>
                      <w:color w:val="auto"/>
                    </w:rPr>
                    <w:t>时间</w:t>
                  </w:r>
                </w:p>
              </w:tc>
              <w:tc>
                <w:tcPr>
                  <w:tcW w:w="1140" w:type="dxa"/>
                  <w:tcBorders>
                    <w:tl2br w:val="nil"/>
                    <w:tr2bl w:val="nil"/>
                  </w:tcBorders>
                  <w:vAlign w:val="center"/>
                </w:tcPr>
                <w:p>
                  <w:pPr>
                    <w:pStyle w:val="47"/>
                    <w:rPr>
                      <w:color w:val="auto"/>
                    </w:rPr>
                  </w:pPr>
                  <w:r>
                    <w:rPr>
                      <w:rFonts w:hint="eastAsia"/>
                      <w:color w:val="auto"/>
                    </w:rPr>
                    <w:t>点位</w:t>
                  </w:r>
                </w:p>
              </w:tc>
              <w:tc>
                <w:tcPr>
                  <w:tcW w:w="1095" w:type="dxa"/>
                  <w:tcBorders>
                    <w:tl2br w:val="nil"/>
                    <w:tr2bl w:val="nil"/>
                  </w:tcBorders>
                  <w:vAlign w:val="center"/>
                </w:tcPr>
                <w:p>
                  <w:pPr>
                    <w:pStyle w:val="47"/>
                    <w:rPr>
                      <w:color w:val="auto"/>
                    </w:rPr>
                  </w:pPr>
                  <w:r>
                    <w:rPr>
                      <w:rFonts w:hint="eastAsia"/>
                      <w:color w:val="auto"/>
                    </w:rPr>
                    <w:t>时间</w:t>
                  </w:r>
                </w:p>
              </w:tc>
              <w:tc>
                <w:tcPr>
                  <w:tcW w:w="1403" w:type="dxa"/>
                  <w:tcBorders>
                    <w:tl2br w:val="nil"/>
                    <w:tr2bl w:val="nil"/>
                  </w:tcBorders>
                  <w:vAlign w:val="center"/>
                </w:tcPr>
                <w:p>
                  <w:pPr>
                    <w:pStyle w:val="47"/>
                    <w:rPr>
                      <w:color w:val="auto"/>
                    </w:rPr>
                  </w:pPr>
                  <w:r>
                    <w:rPr>
                      <w:rFonts w:hint="eastAsia"/>
                      <w:color w:val="auto"/>
                    </w:rPr>
                    <w:t>标准值dB(A)</w:t>
                  </w:r>
                </w:p>
              </w:tc>
              <w:tc>
                <w:tcPr>
                  <w:tcW w:w="3385" w:type="dxa"/>
                  <w:tcBorders>
                    <w:tl2br w:val="nil"/>
                    <w:tr2bl w:val="nil"/>
                  </w:tcBorders>
                  <w:vAlign w:val="center"/>
                </w:tcPr>
                <w:p>
                  <w:pPr>
                    <w:pStyle w:val="47"/>
                    <w:rPr>
                      <w:color w:val="auto"/>
                    </w:rPr>
                  </w:pPr>
                  <w:r>
                    <w:rPr>
                      <w:rFonts w:hint="eastAsia"/>
                      <w:color w:val="auto"/>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restart"/>
                  <w:tcBorders>
                    <w:tl2br w:val="nil"/>
                    <w:tr2bl w:val="nil"/>
                  </w:tcBorders>
                  <w:vAlign w:val="center"/>
                </w:tcPr>
                <w:p>
                  <w:pPr>
                    <w:pStyle w:val="47"/>
                    <w:rPr>
                      <w:color w:val="auto"/>
                    </w:rPr>
                  </w:pPr>
                  <w:r>
                    <w:rPr>
                      <w:rFonts w:hint="eastAsia"/>
                      <w:color w:val="auto"/>
                    </w:rPr>
                    <w:t>运营期</w:t>
                  </w:r>
                </w:p>
              </w:tc>
              <w:tc>
                <w:tcPr>
                  <w:tcW w:w="1140" w:type="dxa"/>
                  <w:vMerge w:val="restart"/>
                  <w:tcBorders>
                    <w:tl2br w:val="nil"/>
                    <w:tr2bl w:val="nil"/>
                  </w:tcBorders>
                  <w:vAlign w:val="center"/>
                </w:tcPr>
                <w:p>
                  <w:pPr>
                    <w:pStyle w:val="47"/>
                    <w:rPr>
                      <w:color w:val="auto"/>
                    </w:rPr>
                  </w:pPr>
                  <w:r>
                    <w:rPr>
                      <w:rFonts w:hint="eastAsia"/>
                      <w:color w:val="auto"/>
                    </w:rPr>
                    <w:t>西、东、北厂界</w:t>
                  </w:r>
                </w:p>
              </w:tc>
              <w:tc>
                <w:tcPr>
                  <w:tcW w:w="1095" w:type="dxa"/>
                  <w:tcBorders>
                    <w:tl2br w:val="nil"/>
                    <w:tr2bl w:val="nil"/>
                  </w:tcBorders>
                  <w:vAlign w:val="center"/>
                </w:tcPr>
                <w:p>
                  <w:pPr>
                    <w:pStyle w:val="47"/>
                    <w:rPr>
                      <w:color w:val="auto"/>
                    </w:rPr>
                  </w:pPr>
                  <w:r>
                    <w:rPr>
                      <w:rFonts w:hint="eastAsia"/>
                      <w:color w:val="auto"/>
                    </w:rPr>
                    <w:t>昼间</w:t>
                  </w:r>
                </w:p>
              </w:tc>
              <w:tc>
                <w:tcPr>
                  <w:tcW w:w="1403" w:type="dxa"/>
                  <w:tcBorders>
                    <w:tl2br w:val="nil"/>
                    <w:tr2bl w:val="nil"/>
                  </w:tcBorders>
                  <w:vAlign w:val="center"/>
                </w:tcPr>
                <w:p>
                  <w:pPr>
                    <w:pStyle w:val="47"/>
                    <w:rPr>
                      <w:color w:val="auto"/>
                    </w:rPr>
                  </w:pPr>
                  <w:r>
                    <w:rPr>
                      <w:rFonts w:hint="eastAsia"/>
                      <w:color w:val="auto"/>
                    </w:rPr>
                    <w:t>65</w:t>
                  </w:r>
                </w:p>
              </w:tc>
              <w:tc>
                <w:tcPr>
                  <w:tcW w:w="3385" w:type="dxa"/>
                  <w:vMerge w:val="restart"/>
                  <w:tcBorders>
                    <w:tl2br w:val="nil"/>
                    <w:tr2bl w:val="nil"/>
                  </w:tcBorders>
                  <w:vAlign w:val="center"/>
                </w:tcPr>
                <w:p>
                  <w:pPr>
                    <w:pStyle w:val="47"/>
                    <w:rPr>
                      <w:color w:val="auto"/>
                    </w:rPr>
                  </w:pPr>
                  <w:r>
                    <w:rPr>
                      <w:rFonts w:hint="eastAsia"/>
                      <w:color w:val="auto"/>
                    </w:rPr>
                    <w:t>《工业企业厂界环境噪声排放标准》 （</w:t>
                  </w:r>
                  <w:r>
                    <w:rPr>
                      <w:color w:val="auto"/>
                    </w:rPr>
                    <w:t>GB12348</w:t>
                  </w:r>
                  <w:r>
                    <w:rPr>
                      <w:rFonts w:hint="eastAsia"/>
                      <w:color w:val="auto"/>
                    </w:rPr>
                    <w:t>－</w:t>
                  </w:r>
                  <w:r>
                    <w:rPr>
                      <w:color w:val="auto"/>
                    </w:rPr>
                    <w:t>2008</w:t>
                  </w:r>
                  <w:r>
                    <w:rPr>
                      <w:rFonts w:hint="eastAsia"/>
                      <w:color w:val="auto"/>
                    </w:rPr>
                    <w:t>）3类标准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continue"/>
                  <w:tcBorders>
                    <w:tl2br w:val="nil"/>
                    <w:tr2bl w:val="nil"/>
                  </w:tcBorders>
                  <w:vAlign w:val="center"/>
                </w:tcPr>
                <w:p>
                  <w:pPr>
                    <w:pStyle w:val="47"/>
                    <w:rPr>
                      <w:color w:val="auto"/>
                    </w:rPr>
                  </w:pPr>
                </w:p>
              </w:tc>
              <w:tc>
                <w:tcPr>
                  <w:tcW w:w="1140" w:type="dxa"/>
                  <w:vMerge w:val="continue"/>
                  <w:tcBorders>
                    <w:tl2br w:val="nil"/>
                    <w:tr2bl w:val="nil"/>
                  </w:tcBorders>
                  <w:vAlign w:val="center"/>
                </w:tcPr>
                <w:p>
                  <w:pPr>
                    <w:pStyle w:val="47"/>
                    <w:rPr>
                      <w:color w:val="auto"/>
                    </w:rPr>
                  </w:pPr>
                </w:p>
              </w:tc>
              <w:tc>
                <w:tcPr>
                  <w:tcW w:w="1095" w:type="dxa"/>
                  <w:tcBorders>
                    <w:tl2br w:val="nil"/>
                    <w:tr2bl w:val="nil"/>
                  </w:tcBorders>
                  <w:vAlign w:val="center"/>
                </w:tcPr>
                <w:p>
                  <w:pPr>
                    <w:pStyle w:val="47"/>
                    <w:rPr>
                      <w:color w:val="auto"/>
                    </w:rPr>
                  </w:pPr>
                  <w:r>
                    <w:rPr>
                      <w:rFonts w:hint="eastAsia"/>
                      <w:color w:val="auto"/>
                    </w:rPr>
                    <w:t>夜间</w:t>
                  </w:r>
                </w:p>
              </w:tc>
              <w:tc>
                <w:tcPr>
                  <w:tcW w:w="1403" w:type="dxa"/>
                  <w:tcBorders>
                    <w:tl2br w:val="nil"/>
                    <w:tr2bl w:val="nil"/>
                  </w:tcBorders>
                  <w:vAlign w:val="center"/>
                </w:tcPr>
                <w:p>
                  <w:pPr>
                    <w:pStyle w:val="47"/>
                    <w:rPr>
                      <w:color w:val="auto"/>
                    </w:rPr>
                  </w:pPr>
                  <w:r>
                    <w:rPr>
                      <w:rFonts w:hint="eastAsia"/>
                      <w:color w:val="auto"/>
                    </w:rPr>
                    <w:t>55</w:t>
                  </w:r>
                </w:p>
              </w:tc>
              <w:tc>
                <w:tcPr>
                  <w:tcW w:w="3385" w:type="dxa"/>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continue"/>
                  <w:tcBorders>
                    <w:tl2br w:val="nil"/>
                    <w:tr2bl w:val="nil"/>
                  </w:tcBorders>
                  <w:vAlign w:val="center"/>
                </w:tcPr>
                <w:p>
                  <w:pPr>
                    <w:pStyle w:val="47"/>
                    <w:rPr>
                      <w:color w:val="auto"/>
                    </w:rPr>
                  </w:pPr>
                </w:p>
              </w:tc>
              <w:tc>
                <w:tcPr>
                  <w:tcW w:w="1140" w:type="dxa"/>
                  <w:vMerge w:val="restart"/>
                  <w:tcBorders>
                    <w:tl2br w:val="nil"/>
                    <w:tr2bl w:val="nil"/>
                  </w:tcBorders>
                  <w:vAlign w:val="center"/>
                </w:tcPr>
                <w:p>
                  <w:pPr>
                    <w:pStyle w:val="47"/>
                    <w:rPr>
                      <w:color w:val="auto"/>
                    </w:rPr>
                  </w:pPr>
                  <w:r>
                    <w:rPr>
                      <w:rFonts w:hint="eastAsia"/>
                      <w:color w:val="auto"/>
                    </w:rPr>
                    <w:t>南厂界</w:t>
                  </w:r>
                </w:p>
              </w:tc>
              <w:tc>
                <w:tcPr>
                  <w:tcW w:w="1095" w:type="dxa"/>
                  <w:tcBorders>
                    <w:tl2br w:val="nil"/>
                    <w:tr2bl w:val="nil"/>
                  </w:tcBorders>
                  <w:vAlign w:val="center"/>
                </w:tcPr>
                <w:p>
                  <w:pPr>
                    <w:pStyle w:val="47"/>
                    <w:rPr>
                      <w:color w:val="auto"/>
                    </w:rPr>
                  </w:pPr>
                  <w:r>
                    <w:rPr>
                      <w:rFonts w:hint="eastAsia"/>
                      <w:color w:val="auto"/>
                    </w:rPr>
                    <w:t>昼间</w:t>
                  </w:r>
                </w:p>
              </w:tc>
              <w:tc>
                <w:tcPr>
                  <w:tcW w:w="1403" w:type="dxa"/>
                  <w:tcBorders>
                    <w:tl2br w:val="nil"/>
                    <w:tr2bl w:val="nil"/>
                  </w:tcBorders>
                  <w:vAlign w:val="center"/>
                </w:tcPr>
                <w:p>
                  <w:pPr>
                    <w:pStyle w:val="47"/>
                    <w:rPr>
                      <w:color w:val="auto"/>
                    </w:rPr>
                  </w:pPr>
                  <w:r>
                    <w:rPr>
                      <w:rFonts w:hint="eastAsia"/>
                      <w:color w:val="auto"/>
                    </w:rPr>
                    <w:t>70</w:t>
                  </w:r>
                </w:p>
              </w:tc>
              <w:tc>
                <w:tcPr>
                  <w:tcW w:w="3385" w:type="dxa"/>
                  <w:vMerge w:val="restart"/>
                  <w:tcBorders>
                    <w:tl2br w:val="nil"/>
                    <w:tr2bl w:val="nil"/>
                  </w:tcBorders>
                  <w:vAlign w:val="center"/>
                </w:tcPr>
                <w:p>
                  <w:pPr>
                    <w:pStyle w:val="47"/>
                    <w:rPr>
                      <w:color w:val="auto"/>
                    </w:rPr>
                  </w:pPr>
                  <w:r>
                    <w:rPr>
                      <w:rFonts w:hint="eastAsia"/>
                      <w:color w:val="auto"/>
                    </w:rPr>
                    <w:t>《工业企业厂界环境噪声排放标准》 （</w:t>
                  </w:r>
                  <w:r>
                    <w:rPr>
                      <w:color w:val="auto"/>
                    </w:rPr>
                    <w:t>GB12348</w:t>
                  </w:r>
                  <w:r>
                    <w:rPr>
                      <w:rFonts w:hint="eastAsia"/>
                      <w:color w:val="auto"/>
                    </w:rPr>
                    <w:t>－</w:t>
                  </w:r>
                  <w:r>
                    <w:rPr>
                      <w:color w:val="auto"/>
                    </w:rPr>
                    <w:t>2008</w:t>
                  </w:r>
                  <w:r>
                    <w:rPr>
                      <w:rFonts w:hint="eastAsia"/>
                      <w:color w:val="auto"/>
                    </w:rPr>
                    <w:t>）4类标准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1" w:type="dxa"/>
                  <w:vMerge w:val="continue"/>
                  <w:tcBorders>
                    <w:tl2br w:val="nil"/>
                    <w:tr2bl w:val="nil"/>
                  </w:tcBorders>
                  <w:vAlign w:val="center"/>
                </w:tcPr>
                <w:p>
                  <w:pPr>
                    <w:pStyle w:val="47"/>
                    <w:rPr>
                      <w:color w:val="auto"/>
                    </w:rPr>
                  </w:pPr>
                </w:p>
              </w:tc>
              <w:tc>
                <w:tcPr>
                  <w:tcW w:w="1140" w:type="dxa"/>
                  <w:vMerge w:val="continue"/>
                  <w:tcBorders>
                    <w:tl2br w:val="nil"/>
                    <w:tr2bl w:val="nil"/>
                  </w:tcBorders>
                  <w:vAlign w:val="center"/>
                </w:tcPr>
                <w:p>
                  <w:pPr>
                    <w:pStyle w:val="47"/>
                    <w:rPr>
                      <w:color w:val="auto"/>
                    </w:rPr>
                  </w:pPr>
                </w:p>
              </w:tc>
              <w:tc>
                <w:tcPr>
                  <w:tcW w:w="1095" w:type="dxa"/>
                  <w:tcBorders>
                    <w:tl2br w:val="nil"/>
                    <w:tr2bl w:val="nil"/>
                  </w:tcBorders>
                  <w:vAlign w:val="center"/>
                </w:tcPr>
                <w:p>
                  <w:pPr>
                    <w:pStyle w:val="47"/>
                    <w:rPr>
                      <w:color w:val="auto"/>
                    </w:rPr>
                  </w:pPr>
                  <w:r>
                    <w:rPr>
                      <w:rFonts w:hint="eastAsia"/>
                      <w:color w:val="auto"/>
                    </w:rPr>
                    <w:t>夜间</w:t>
                  </w:r>
                </w:p>
              </w:tc>
              <w:tc>
                <w:tcPr>
                  <w:tcW w:w="1403" w:type="dxa"/>
                  <w:tcBorders>
                    <w:tl2br w:val="nil"/>
                    <w:tr2bl w:val="nil"/>
                  </w:tcBorders>
                  <w:vAlign w:val="center"/>
                </w:tcPr>
                <w:p>
                  <w:pPr>
                    <w:pStyle w:val="47"/>
                    <w:rPr>
                      <w:color w:val="auto"/>
                    </w:rPr>
                  </w:pPr>
                  <w:r>
                    <w:rPr>
                      <w:rFonts w:hint="eastAsia"/>
                      <w:color w:val="auto"/>
                    </w:rPr>
                    <w:t>55</w:t>
                  </w:r>
                </w:p>
              </w:tc>
              <w:tc>
                <w:tcPr>
                  <w:tcW w:w="3385" w:type="dxa"/>
                  <w:vMerge w:val="continue"/>
                  <w:tcBorders>
                    <w:tl2br w:val="nil"/>
                    <w:tr2bl w:val="nil"/>
                  </w:tcBorders>
                  <w:vAlign w:val="center"/>
                </w:tcPr>
                <w:p>
                  <w:pPr>
                    <w:pStyle w:val="47"/>
                    <w:rPr>
                      <w:color w:val="auto"/>
                    </w:rPr>
                  </w:pPr>
                </w:p>
              </w:tc>
            </w:tr>
          </w:tbl>
          <w:p>
            <w:pPr>
              <w:pStyle w:val="52"/>
              <w:ind w:firstLine="420"/>
              <w:rPr>
                <w:color w:val="auto"/>
              </w:rPr>
            </w:pPr>
            <w:r>
              <w:rPr>
                <w:rFonts w:hint="eastAsia"/>
                <w:color w:val="auto"/>
              </w:rPr>
              <w:t>4、固体废物</w:t>
            </w:r>
          </w:p>
          <w:p>
            <w:pPr>
              <w:pStyle w:val="52"/>
              <w:ind w:firstLine="420"/>
              <w:rPr>
                <w:color w:val="auto"/>
              </w:rPr>
            </w:pPr>
            <w:r>
              <w:rPr>
                <w:rFonts w:hint="eastAsia"/>
                <w:color w:val="auto"/>
              </w:rPr>
              <w:t>危险废物执行</w:t>
            </w:r>
            <w:r>
              <w:rPr>
                <w:color w:val="auto"/>
              </w:rPr>
              <w:t>《危险废物贮存</w:t>
            </w:r>
            <w:r>
              <w:rPr>
                <w:rFonts w:hint="eastAsia"/>
                <w:color w:val="auto"/>
              </w:rPr>
              <w:t>污染</w:t>
            </w:r>
            <w:r>
              <w:rPr>
                <w:color w:val="auto"/>
              </w:rPr>
              <w:t>控制标准》（GB18597-20</w:t>
            </w:r>
            <w:r>
              <w:rPr>
                <w:rFonts w:hint="eastAsia"/>
                <w:color w:val="auto"/>
              </w:rPr>
              <w:t>23</w:t>
            </w:r>
            <w:r>
              <w:rPr>
                <w:color w:val="auto"/>
              </w:rPr>
              <w:t>）</w:t>
            </w:r>
            <w:r>
              <w:rPr>
                <w:rFonts w:hint="eastAsia"/>
                <w:color w:val="auto"/>
              </w:rPr>
              <w:t>要求</w:t>
            </w:r>
            <w:r>
              <w:rPr>
                <w:color w:val="auto"/>
              </w:rPr>
              <w:t>。</w:t>
            </w:r>
          </w:p>
          <w:p>
            <w:pPr>
              <w:pStyle w:val="18"/>
              <w:rPr>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800" w:type="dxa"/>
            <w:vAlign w:val="center"/>
          </w:tcPr>
          <w:p>
            <w:pPr>
              <w:adjustRightInd w:val="0"/>
              <w:snapToGrid w:val="0"/>
              <w:jc w:val="center"/>
              <w:rPr>
                <w:rFonts w:ascii="宋体" w:hAnsi="宋体" w:cs="宋体"/>
                <w:color w:val="auto"/>
                <w:kern w:val="0"/>
                <w:szCs w:val="21"/>
              </w:rPr>
            </w:pPr>
            <w:r>
              <w:rPr>
                <w:rFonts w:hint="eastAsia" w:ascii="宋体" w:hAnsi="宋体" w:cs="宋体"/>
                <w:color w:val="auto"/>
                <w:kern w:val="0"/>
                <w:szCs w:val="21"/>
              </w:rPr>
              <w:t>总量</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控制</w:t>
            </w:r>
          </w:p>
          <w:p>
            <w:pPr>
              <w:adjustRightInd w:val="0"/>
              <w:snapToGrid w:val="0"/>
              <w:jc w:val="center"/>
              <w:rPr>
                <w:rFonts w:ascii="宋体" w:hAnsi="宋体" w:cs="宋体"/>
                <w:color w:val="auto"/>
                <w:kern w:val="0"/>
                <w:szCs w:val="21"/>
              </w:rPr>
            </w:pPr>
            <w:r>
              <w:rPr>
                <w:rFonts w:hint="eastAsia" w:ascii="宋体" w:hAnsi="宋体" w:cs="宋体"/>
                <w:color w:val="auto"/>
                <w:kern w:val="0"/>
                <w:szCs w:val="21"/>
              </w:rPr>
              <w:t>指标</w:t>
            </w:r>
          </w:p>
        </w:tc>
        <w:tc>
          <w:tcPr>
            <w:tcW w:w="8190" w:type="dxa"/>
            <w:vAlign w:val="center"/>
          </w:tcPr>
          <w:p>
            <w:pPr>
              <w:pStyle w:val="52"/>
              <w:ind w:firstLine="420"/>
              <w:rPr>
                <w:color w:val="auto"/>
              </w:rPr>
            </w:pPr>
            <w:r>
              <w:rPr>
                <w:color w:val="auto"/>
              </w:rPr>
              <w:t>根据河北省生态环境厅办公室《关于进一步做好建设项目大气主要污染物排放总量指标审核管理工作的通知》（冀环办字函〔2020〕247号）要求，建议污染物总量控制为：COD、氨氮、二氧化硫、氮氧化物。</w:t>
            </w:r>
          </w:p>
          <w:p>
            <w:pPr>
              <w:pStyle w:val="52"/>
              <w:ind w:firstLine="420"/>
              <w:rPr>
                <w:color w:val="auto"/>
              </w:rPr>
            </w:pPr>
            <w:r>
              <w:rPr>
                <w:rFonts w:hint="eastAsia"/>
                <w:color w:val="auto"/>
              </w:rPr>
              <w:t>（1）废气</w:t>
            </w:r>
          </w:p>
          <w:p>
            <w:pPr>
              <w:pStyle w:val="52"/>
              <w:ind w:firstLine="420"/>
              <w:rPr>
                <w:color w:val="auto"/>
              </w:rPr>
            </w:pPr>
            <w:r>
              <w:rPr>
                <w:color w:val="auto"/>
              </w:rPr>
              <w:t>根据本项目实际情况，</w:t>
            </w:r>
            <w:r>
              <w:rPr>
                <w:rFonts w:hint="eastAsia"/>
                <w:color w:val="auto"/>
              </w:rPr>
              <w:t xml:space="preserve"> 项目不涉及燃气燃煤使用，因此</w:t>
            </w:r>
            <w:r>
              <w:rPr>
                <w:color w:val="auto"/>
              </w:rPr>
              <w:t>不涉及SO</w:t>
            </w:r>
            <w:r>
              <w:rPr>
                <w:color w:val="auto"/>
                <w:vertAlign w:val="subscript"/>
              </w:rPr>
              <w:t>2</w:t>
            </w:r>
            <w:r>
              <w:rPr>
                <w:color w:val="auto"/>
              </w:rPr>
              <w:t>、NOx外排。</w:t>
            </w:r>
          </w:p>
          <w:p>
            <w:pPr>
              <w:pStyle w:val="52"/>
              <w:ind w:firstLine="420"/>
              <w:rPr>
                <w:color w:val="auto"/>
              </w:rPr>
            </w:pPr>
            <w:r>
              <w:rPr>
                <w:color w:val="auto"/>
              </w:rPr>
              <w:t>（</w:t>
            </w:r>
            <w:r>
              <w:rPr>
                <w:rFonts w:hint="eastAsia"/>
                <w:color w:val="auto"/>
              </w:rPr>
              <w:t>2</w:t>
            </w:r>
            <w:r>
              <w:rPr>
                <w:color w:val="auto"/>
              </w:rPr>
              <w:t>）</w:t>
            </w:r>
            <w:r>
              <w:rPr>
                <w:rFonts w:hint="eastAsia"/>
                <w:color w:val="auto"/>
              </w:rPr>
              <w:t>废水</w:t>
            </w:r>
          </w:p>
          <w:p>
            <w:pPr>
              <w:pStyle w:val="52"/>
              <w:ind w:firstLine="420"/>
              <w:rPr>
                <w:color w:val="auto"/>
              </w:rPr>
            </w:pPr>
            <w:r>
              <w:rPr>
                <w:rFonts w:hint="eastAsia"/>
                <w:color w:val="auto"/>
              </w:rPr>
              <w:t>本项目污泥干化过程产生的冷凝水经收集后排入海港开发区污水处理厂进行处理，生产废水排放量为4562.5m</w:t>
            </w:r>
            <w:r>
              <w:rPr>
                <w:rFonts w:hint="eastAsia"/>
                <w:color w:val="auto"/>
                <w:vertAlign w:val="superscript"/>
              </w:rPr>
              <w:t>3</w:t>
            </w:r>
            <w:r>
              <w:rPr>
                <w:rFonts w:hint="eastAsia"/>
                <w:color w:val="auto"/>
              </w:rPr>
              <w:t>/a。按照唐山市海港开发区污水处理厂出水水质标准进行核算，污水处理厂出水水质执行《水污染物综合排放标准》（DB11/307-2013）类Ⅳ类水质（B标）：COD30mg/L，NH</w:t>
            </w:r>
            <w:r>
              <w:rPr>
                <w:rFonts w:hint="eastAsia"/>
                <w:color w:val="auto"/>
                <w:vertAlign w:val="subscript"/>
              </w:rPr>
              <w:t>3</w:t>
            </w:r>
            <w:r>
              <w:rPr>
                <w:rFonts w:hint="eastAsia"/>
                <w:color w:val="auto"/>
              </w:rPr>
              <w:t>-N 1.5mg/L，则废水总量控制指标为</w:t>
            </w:r>
          </w:p>
          <w:p>
            <w:pPr>
              <w:pStyle w:val="52"/>
              <w:ind w:firstLine="420"/>
              <w:rPr>
                <w:color w:val="auto"/>
              </w:rPr>
            </w:pPr>
            <w:r>
              <w:rPr>
                <w:rFonts w:hint="eastAsia"/>
                <w:color w:val="auto"/>
              </w:rPr>
              <w:t>COD排放总量=30mg/L×4562.5m</w:t>
            </w:r>
            <w:r>
              <w:rPr>
                <w:rFonts w:hint="eastAsia"/>
                <w:color w:val="auto"/>
                <w:vertAlign w:val="superscript"/>
              </w:rPr>
              <w:t>3</w:t>
            </w:r>
            <w:r>
              <w:rPr>
                <w:rFonts w:hint="eastAsia"/>
                <w:color w:val="auto"/>
              </w:rPr>
              <w:t>/a×10</w:t>
            </w:r>
            <w:r>
              <w:rPr>
                <w:rFonts w:hint="eastAsia"/>
                <w:color w:val="auto"/>
                <w:vertAlign w:val="superscript"/>
              </w:rPr>
              <w:t>-6</w:t>
            </w:r>
            <w:r>
              <w:rPr>
                <w:rFonts w:hint="eastAsia"/>
                <w:color w:val="auto"/>
              </w:rPr>
              <w:t>=0.137t/a</w:t>
            </w:r>
          </w:p>
          <w:p>
            <w:pPr>
              <w:pStyle w:val="52"/>
              <w:ind w:firstLine="420"/>
              <w:rPr>
                <w:color w:val="auto"/>
              </w:rPr>
            </w:pPr>
            <w:r>
              <w:rPr>
                <w:rFonts w:hint="eastAsia"/>
                <w:color w:val="auto"/>
              </w:rPr>
              <w:t>氨氮排放总量=1.5mg/L×4562.5m</w:t>
            </w:r>
            <w:r>
              <w:rPr>
                <w:rFonts w:hint="eastAsia"/>
                <w:color w:val="auto"/>
                <w:vertAlign w:val="superscript"/>
              </w:rPr>
              <w:t>3</w:t>
            </w:r>
            <w:r>
              <w:rPr>
                <w:rFonts w:hint="eastAsia"/>
                <w:color w:val="auto"/>
              </w:rPr>
              <w:t>/a×10</w:t>
            </w:r>
            <w:r>
              <w:rPr>
                <w:rFonts w:hint="eastAsia"/>
                <w:color w:val="auto"/>
                <w:vertAlign w:val="superscript"/>
              </w:rPr>
              <w:t>-6</w:t>
            </w:r>
            <w:r>
              <w:rPr>
                <w:rFonts w:hint="eastAsia"/>
                <w:color w:val="auto"/>
              </w:rPr>
              <w:t>=0.007t/a</w:t>
            </w:r>
          </w:p>
          <w:p>
            <w:pPr>
              <w:pStyle w:val="52"/>
              <w:ind w:firstLine="420"/>
              <w:rPr>
                <w:color w:val="auto"/>
              </w:rPr>
            </w:pPr>
            <w:r>
              <w:rPr>
                <w:rFonts w:hint="eastAsia"/>
                <w:color w:val="auto"/>
              </w:rPr>
              <w:t>综上，本项目建成后，总量控制指标为SO</w:t>
            </w:r>
            <w:r>
              <w:rPr>
                <w:rFonts w:hint="eastAsia"/>
                <w:color w:val="auto"/>
                <w:vertAlign w:val="subscript"/>
              </w:rPr>
              <w:t>2</w:t>
            </w:r>
            <w:r>
              <w:rPr>
                <w:rFonts w:hint="eastAsia"/>
                <w:color w:val="auto"/>
              </w:rPr>
              <w:t>：0t/a，NOx：0t/a，COD：0.137t/a、NH</w:t>
            </w:r>
            <w:r>
              <w:rPr>
                <w:rFonts w:hint="eastAsia"/>
                <w:color w:val="auto"/>
                <w:vertAlign w:val="subscript"/>
              </w:rPr>
              <w:t>3</w:t>
            </w:r>
            <w:r>
              <w:rPr>
                <w:rFonts w:hint="eastAsia"/>
                <w:color w:val="auto"/>
              </w:rPr>
              <w:t>-N：0.007t/a。</w:t>
            </w: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p>
            <w:pPr>
              <w:pStyle w:val="18"/>
              <w:rPr>
                <w:color w:val="auto"/>
              </w:rPr>
            </w:pPr>
          </w:p>
          <w:p>
            <w:pPr>
              <w:rPr>
                <w:color w:val="auto"/>
              </w:rPr>
            </w:pPr>
          </w:p>
        </w:tc>
      </w:tr>
    </w:tbl>
    <w:p>
      <w:pPr>
        <w:pStyle w:val="26"/>
        <w:jc w:val="center"/>
        <w:outlineLvl w:val="0"/>
        <w:rPr>
          <w:rFonts w:ascii="黑体" w:hAnsi="黑体" w:eastAsia="黑体"/>
          <w:snapToGrid w:val="0"/>
          <w:color w:val="auto"/>
          <w:sz w:val="30"/>
          <w:szCs w:val="30"/>
        </w:rPr>
      </w:pPr>
      <w:r>
        <w:rPr>
          <w:rFonts w:ascii="黑体" w:hAnsi="黑体" w:eastAsia="黑体"/>
          <w:snapToGrid w:val="0"/>
          <w:color w:val="auto"/>
          <w:sz w:val="36"/>
          <w:szCs w:val="36"/>
        </w:rPr>
        <w:br w:type="page"/>
      </w:r>
      <w:r>
        <w:rPr>
          <w:rFonts w:hint="eastAsia" w:ascii="黑体" w:hAnsi="黑体" w:eastAsia="黑体"/>
          <w:snapToGrid w:val="0"/>
          <w:color w:val="auto"/>
          <w:sz w:val="30"/>
          <w:szCs w:val="30"/>
        </w:rPr>
        <w:t>四、主要环境影响和保护措施</w:t>
      </w:r>
    </w:p>
    <w:tbl>
      <w:tblPr>
        <w:tblStyle w:val="29"/>
        <w:tblW w:w="890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71"/>
        <w:gridCol w:w="8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1" w:type="dxa"/>
            <w:tcMar>
              <w:left w:w="28" w:type="dxa"/>
              <w:right w:w="28" w:type="dxa"/>
            </w:tcMar>
            <w:vAlign w:val="center"/>
          </w:tcPr>
          <w:p>
            <w:pPr>
              <w:pStyle w:val="26"/>
              <w:adjustRightInd w:val="0"/>
              <w:snapToGrid w:val="0"/>
              <w:spacing w:before="0" w:beforeAutospacing="0" w:after="0" w:afterAutospacing="0"/>
              <w:jc w:val="center"/>
              <w:rPr>
                <w:rFonts w:cs="宋体"/>
                <w:bCs/>
                <w:color w:val="auto"/>
                <w:kern w:val="2"/>
                <w:sz w:val="21"/>
                <w:szCs w:val="21"/>
              </w:rPr>
            </w:pPr>
            <w:r>
              <w:rPr>
                <w:rFonts w:hint="eastAsia" w:cs="宋体"/>
                <w:color w:val="auto"/>
                <w:kern w:val="2"/>
                <w:sz w:val="21"/>
                <w:szCs w:val="21"/>
              </w:rPr>
              <w:t>施工期环境保护措施</w:t>
            </w:r>
          </w:p>
        </w:tc>
        <w:tc>
          <w:tcPr>
            <w:tcW w:w="8337" w:type="dxa"/>
            <w:vAlign w:val="center"/>
          </w:tcPr>
          <w:p>
            <w:pPr>
              <w:pStyle w:val="52"/>
              <w:ind w:firstLine="420"/>
              <w:rPr>
                <w:color w:val="auto"/>
              </w:rPr>
            </w:pPr>
            <w:r>
              <w:rPr>
                <w:rFonts w:hint="eastAsia"/>
                <w:color w:val="auto"/>
              </w:rPr>
              <w:t xml:space="preserve">本项目建设周期为6个月。施工内容主要包括场地平整、地基开挖、结构施工、设备安装四个阶段。在施工期间将产生施工扬尘、废水、噪声和固体废物等，此外，物料运输也将对运输路线两侧一定范围内大气、声环境产生不利影响。 </w:t>
            </w:r>
          </w:p>
          <w:p>
            <w:pPr>
              <w:pStyle w:val="52"/>
              <w:ind w:firstLine="420"/>
              <w:rPr>
                <w:color w:val="auto"/>
              </w:rPr>
            </w:pPr>
            <w:bookmarkStart w:id="2" w:name="_Toc475048237"/>
            <w:r>
              <w:rPr>
                <w:rFonts w:hint="eastAsia"/>
                <w:color w:val="auto"/>
              </w:rPr>
              <w:t>1、</w:t>
            </w:r>
            <w:r>
              <w:rPr>
                <w:color w:val="auto"/>
              </w:rPr>
              <w:t>施工期扬尘影响分析</w:t>
            </w:r>
            <w:bookmarkEnd w:id="2"/>
          </w:p>
          <w:p>
            <w:pPr>
              <w:pStyle w:val="52"/>
              <w:ind w:firstLine="420"/>
              <w:rPr>
                <w:color w:val="auto"/>
              </w:rPr>
            </w:pPr>
            <w:r>
              <w:rPr>
                <w:color w:val="auto"/>
              </w:rPr>
              <w:t>土方施工及其临时堆存建筑材料中将会产生一定量的二次扬尘，本项目拟采取堆土及时压实、表面定时洒水，以便有效降低二次扬尘的产生量；另外，本项目建设采用商品混凝土，以避免混凝土现场制备及水泥等粉末状建筑材料大量堆存产生的二次扬尘。</w:t>
            </w:r>
          </w:p>
          <w:p>
            <w:pPr>
              <w:pStyle w:val="52"/>
              <w:ind w:firstLine="420"/>
              <w:rPr>
                <w:color w:val="auto"/>
              </w:rPr>
            </w:pPr>
            <w:r>
              <w:rPr>
                <w:color w:val="auto"/>
              </w:rPr>
              <w:t>为减少施工扬尘对外环境的影响，根据</w:t>
            </w:r>
            <w:r>
              <w:rPr>
                <w:rFonts w:hint="eastAsia"/>
                <w:color w:val="auto"/>
              </w:rPr>
              <w:t>《河北省2021年建筑施工扬尘污染防治工作方案》（</w:t>
            </w:r>
            <w:r>
              <w:rPr>
                <w:color w:val="auto"/>
              </w:rPr>
              <w:t>2021年5月11日</w:t>
            </w:r>
            <w:r>
              <w:rPr>
                <w:rFonts w:hint="eastAsia"/>
                <w:color w:val="auto"/>
              </w:rPr>
              <w:t>）、</w:t>
            </w:r>
            <w:r>
              <w:rPr>
                <w:color w:val="auto"/>
              </w:rPr>
              <w:t>《河北省扬尘污染防治办法》（2020年1月21日省政府第77次常务会议通过，2020年4月1日起施行）、《施工场地扬尘排放标准》（DB13/2934-2019）、</w:t>
            </w:r>
            <w:r>
              <w:rPr>
                <w:rFonts w:hint="eastAsia"/>
                <w:color w:val="auto"/>
              </w:rPr>
              <w:t>《</w:t>
            </w:r>
            <w:r>
              <w:rPr>
                <w:color w:val="auto"/>
              </w:rPr>
              <w:t>关于印发</w:t>
            </w:r>
            <w:r>
              <w:rPr>
                <w:rFonts w:hint="eastAsia"/>
                <w:color w:val="auto"/>
              </w:rPr>
              <w:t>&lt;</w:t>
            </w:r>
            <w:r>
              <w:rPr>
                <w:color w:val="auto"/>
              </w:rPr>
              <w:t>河北省2023年建筑施工扬尘污染防治工作方案</w:t>
            </w:r>
            <w:r>
              <w:rPr>
                <w:rFonts w:hint="eastAsia"/>
                <w:color w:val="auto"/>
              </w:rPr>
              <w:t>&gt;</w:t>
            </w:r>
            <w:r>
              <w:rPr>
                <w:color w:val="auto"/>
              </w:rPr>
              <w:t>的通知</w:t>
            </w:r>
            <w:r>
              <w:rPr>
                <w:rFonts w:hint="eastAsia"/>
                <w:color w:val="auto"/>
              </w:rPr>
              <w:t>》（</w:t>
            </w:r>
            <w:r>
              <w:rPr>
                <w:color w:val="auto"/>
              </w:rPr>
              <w:t>冀建质安函[2023] 105号</w:t>
            </w:r>
            <w:r>
              <w:rPr>
                <w:rFonts w:hint="eastAsia"/>
                <w:color w:val="auto"/>
              </w:rPr>
              <w:t>）</w:t>
            </w:r>
            <w:r>
              <w:rPr>
                <w:color w:val="auto"/>
              </w:rPr>
              <w:t>、《河北省人民代表大会常务委员会关于加强扬尘污染防治的决定》（2018年10月19日河北省第十三届人民代表大会常务委员会第六次会议通过）中相关要求、建筑施工扬尘治理“六个百分之百”及《唐山市住房和城乡建设局关于进一步强化建筑工地扬尘治理有关措施的通知》</w:t>
            </w:r>
            <w:r>
              <w:rPr>
                <w:rFonts w:hint="eastAsia"/>
                <w:color w:val="auto"/>
              </w:rPr>
              <w:t>（</w:t>
            </w:r>
            <w:r>
              <w:rPr>
                <w:color w:val="auto"/>
              </w:rPr>
              <w:t>简称“六项强化措施”</w:t>
            </w:r>
            <w:r>
              <w:rPr>
                <w:rFonts w:hint="eastAsia"/>
                <w:color w:val="auto"/>
              </w:rPr>
              <w:t>）（</w:t>
            </w:r>
            <w:r>
              <w:rPr>
                <w:color w:val="auto"/>
              </w:rPr>
              <w:t>唐住建发[2018]44号</w:t>
            </w:r>
            <w:r>
              <w:rPr>
                <w:rFonts w:hint="eastAsia"/>
                <w:color w:val="auto"/>
              </w:rPr>
              <w:t>）</w:t>
            </w:r>
            <w:r>
              <w:rPr>
                <w:color w:val="auto"/>
              </w:rPr>
              <w:t>。本项目施工过程中要采取如下防尘和抑尘措施。</w:t>
            </w:r>
          </w:p>
          <w:p>
            <w:pPr>
              <w:pStyle w:val="52"/>
              <w:ind w:firstLine="420"/>
              <w:rPr>
                <w:color w:val="auto"/>
              </w:rPr>
            </w:pPr>
            <w:r>
              <w:rPr>
                <w:color w:val="auto"/>
              </w:rPr>
              <w:t>1）在施工现场出入口明显位置设置公示牌，公示施工现场负责人、环保监督员、防尘措施、扬尘监督管理部门、举报投诉电话等信息；</w:t>
            </w:r>
          </w:p>
          <w:p>
            <w:pPr>
              <w:pStyle w:val="52"/>
              <w:ind w:firstLine="420"/>
              <w:rPr>
                <w:color w:val="auto"/>
              </w:rPr>
            </w:pPr>
            <w:r>
              <w:rPr>
                <w:color w:val="auto"/>
              </w:rPr>
              <w:t>2）在施工现场周边设置硬质封闭围挡或者围墙，位于主要路段的，高度不低于2.5米，位于一般路段的，高度不低于1.8米，并在围挡底端设置不低于0.2米的防溢座；</w:t>
            </w:r>
          </w:p>
          <w:p>
            <w:pPr>
              <w:pStyle w:val="52"/>
              <w:ind w:firstLine="420"/>
              <w:rPr>
                <w:color w:val="auto"/>
              </w:rPr>
            </w:pPr>
            <w:r>
              <w:rPr>
                <w:color w:val="auto"/>
              </w:rPr>
              <w:t>3）对施工现场出入口、场内施工道路、材料加工堆放区等进行硬化处理，裸露地面采取绿化、遮盖、喷洒抑尘剂等防尘措施；</w:t>
            </w:r>
          </w:p>
          <w:p>
            <w:pPr>
              <w:pStyle w:val="52"/>
              <w:ind w:firstLine="420"/>
              <w:rPr>
                <w:color w:val="auto"/>
              </w:rPr>
            </w:pPr>
            <w:r>
              <w:rPr>
                <w:rFonts w:hint="eastAsia"/>
                <w:color w:val="auto"/>
              </w:rPr>
              <w:t>4）</w:t>
            </w:r>
            <w:r>
              <w:rPr>
                <w:color w:val="auto"/>
              </w:rPr>
              <w:t>工程主体作业层采取密目式安全网封闭措施</w:t>
            </w:r>
            <w:r>
              <w:rPr>
                <w:rFonts w:hint="eastAsia"/>
                <w:color w:val="auto"/>
              </w:rPr>
              <w:t>；</w:t>
            </w:r>
            <w:r>
              <w:rPr>
                <w:color w:val="auto"/>
              </w:rPr>
              <w:t>土方和物料等采取遮盖堆放，遮盖块状物料的防尘网，网目密度不得少于800目/100平方厘米，遮盖粒状、粉状物料、裸露地面等的防尘网，网目密度不得少于2000目/100平方厘米，防尘网应保持完整无损</w:t>
            </w:r>
            <w:r>
              <w:rPr>
                <w:rFonts w:hint="eastAsia"/>
                <w:color w:val="auto"/>
              </w:rPr>
              <w:t>；</w:t>
            </w:r>
          </w:p>
          <w:p>
            <w:pPr>
              <w:pStyle w:val="52"/>
              <w:ind w:firstLine="420"/>
              <w:rPr>
                <w:color w:val="auto"/>
              </w:rPr>
            </w:pPr>
            <w:r>
              <w:rPr>
                <w:rFonts w:hint="eastAsia"/>
                <w:color w:val="auto"/>
              </w:rPr>
              <w:t>5</w:t>
            </w:r>
            <w:r>
              <w:rPr>
                <w:color w:val="auto"/>
              </w:rPr>
              <w:t>）在施工现场出入口处设置车辆清洗设施并配套设置排水、泥浆沉淀设施，建立车辆冲洗制度并设专人管理，严禁车辆带泥上路，配备洒水设施，并由专人负责；重污染天气时，相应增加洒水频次；</w:t>
            </w:r>
          </w:p>
          <w:p>
            <w:pPr>
              <w:pStyle w:val="52"/>
              <w:ind w:firstLine="420"/>
              <w:rPr>
                <w:color w:val="auto"/>
              </w:rPr>
            </w:pPr>
            <w:r>
              <w:rPr>
                <w:rFonts w:hint="eastAsia"/>
                <w:color w:val="auto"/>
              </w:rPr>
              <w:t>6</w:t>
            </w:r>
            <w:r>
              <w:rPr>
                <w:color w:val="auto"/>
              </w:rPr>
              <w:t>）项目主要使用预拌混凝土、预拌砂浆等成品建材，施工现场不设混凝土、砂浆搅拌站；</w:t>
            </w:r>
          </w:p>
          <w:p>
            <w:pPr>
              <w:pStyle w:val="52"/>
              <w:ind w:firstLine="420"/>
              <w:rPr>
                <w:color w:val="auto"/>
              </w:rPr>
            </w:pPr>
            <w:r>
              <w:rPr>
                <w:rFonts w:hint="eastAsia"/>
                <w:color w:val="auto"/>
              </w:rPr>
              <w:t>7</w:t>
            </w:r>
            <w:r>
              <w:rPr>
                <w:color w:val="auto"/>
              </w:rPr>
              <w:t>）建筑垃圾应当及时清运，不得高空抛掷、扬撒；不能及时清运的，应当集中堆放并采取弥补或者遮盖等防尘措施。生活垃圾应用封闭式容器存放，日产日清，严禁随意丢弃；</w:t>
            </w:r>
          </w:p>
          <w:p>
            <w:pPr>
              <w:pStyle w:val="52"/>
              <w:ind w:firstLine="420"/>
              <w:rPr>
                <w:color w:val="auto"/>
              </w:rPr>
            </w:pPr>
            <w:r>
              <w:rPr>
                <w:rFonts w:hint="eastAsia"/>
                <w:color w:val="auto"/>
              </w:rPr>
              <w:t>8</w:t>
            </w:r>
            <w:r>
              <w:rPr>
                <w:color w:val="auto"/>
              </w:rPr>
              <w:t>）在施工工地同步安装视频监控设备和扬尘污染物在线监测设备，分别与建设主管部门、生态环境主管部门的监控设备联网，并保证系统正常运行，发生故障应当在二十四小时内修复</w:t>
            </w:r>
            <w:r>
              <w:rPr>
                <w:rFonts w:hint="eastAsia"/>
                <w:color w:val="auto"/>
              </w:rPr>
              <w:t>。项目占地面积10866.67</w:t>
            </w:r>
            <w:r>
              <w:rPr>
                <w:color w:val="auto"/>
              </w:rPr>
              <w:t>m</w:t>
            </w:r>
            <w:r>
              <w:rPr>
                <w:color w:val="auto"/>
                <w:vertAlign w:val="superscript"/>
              </w:rPr>
              <w:t>2</w:t>
            </w:r>
            <w:r>
              <w:rPr>
                <w:rFonts w:hint="eastAsia"/>
                <w:color w:val="auto"/>
              </w:rPr>
              <w:t>，根据《施工场地扬尘排放标准》（DB13/2934-2019）占地面积大于一万小于等于十万的，监测点数不少于4个，本项目设置4个监测点数。</w:t>
            </w:r>
          </w:p>
          <w:p>
            <w:pPr>
              <w:pStyle w:val="52"/>
              <w:ind w:firstLine="420"/>
              <w:rPr>
                <w:color w:val="auto"/>
              </w:rPr>
            </w:pPr>
            <w:r>
              <w:rPr>
                <w:rFonts w:hint="eastAsia"/>
                <w:color w:val="auto"/>
              </w:rPr>
              <w:t>9</w:t>
            </w:r>
            <w:r>
              <w:rPr>
                <w:color w:val="auto"/>
              </w:rPr>
              <w:t>）运输车辆加盖苫布、防止物料飘洒。采取物料堆存过程加盖苫布等措施，施工材料堆存过程对周围环境影响较小。</w:t>
            </w:r>
          </w:p>
          <w:p>
            <w:pPr>
              <w:pStyle w:val="52"/>
              <w:ind w:firstLine="420"/>
              <w:rPr>
                <w:color w:val="auto"/>
              </w:rPr>
            </w:pPr>
            <w:r>
              <w:rPr>
                <w:rFonts w:hint="eastAsia"/>
                <w:color w:val="auto"/>
              </w:rPr>
              <w:t>10</w:t>
            </w:r>
            <w:r>
              <w:rPr>
                <w:color w:val="auto"/>
              </w:rPr>
              <w:t>）施工现场集中堆放的土方和裸露场地必须采取覆盖、固化等防尘措施，严禁裸露。</w:t>
            </w:r>
          </w:p>
          <w:p>
            <w:pPr>
              <w:pStyle w:val="52"/>
              <w:ind w:firstLine="420"/>
              <w:rPr>
                <w:color w:val="auto"/>
              </w:rPr>
            </w:pPr>
            <w:r>
              <w:rPr>
                <w:rFonts w:hint="eastAsia"/>
                <w:color w:val="auto"/>
              </w:rPr>
              <w:t>11</w:t>
            </w:r>
            <w:r>
              <w:rPr>
                <w:color w:val="auto"/>
              </w:rPr>
              <w:t>）开挖作业过程中，四周应采取洒水、喷雾等降尘措施。可设置雾炮机，确保设施完好，随时投入使用。</w:t>
            </w:r>
          </w:p>
          <w:p>
            <w:pPr>
              <w:pStyle w:val="52"/>
              <w:ind w:firstLine="420"/>
              <w:rPr>
                <w:color w:val="auto"/>
              </w:rPr>
            </w:pPr>
            <w:r>
              <w:rPr>
                <w:color w:val="auto"/>
              </w:rPr>
              <w:t>1</w:t>
            </w:r>
            <w:r>
              <w:rPr>
                <w:rFonts w:hint="eastAsia"/>
                <w:color w:val="auto"/>
              </w:rPr>
              <w:t>2</w:t>
            </w:r>
            <w:r>
              <w:rPr>
                <w:color w:val="auto"/>
              </w:rPr>
              <w:t>）遇有4级以上大风或重污染天气预警时，必须采取扬尘防治应急措施，严禁土方开挖、土方回填房屋拆除、材料切割、金属焊接、喷涂或其他有可能产生扬尘的作业。</w:t>
            </w:r>
          </w:p>
          <w:p>
            <w:pPr>
              <w:pStyle w:val="52"/>
              <w:ind w:firstLine="420"/>
              <w:rPr>
                <w:color w:val="auto"/>
              </w:rPr>
            </w:pPr>
            <w:r>
              <w:rPr>
                <w:color w:val="auto"/>
              </w:rPr>
              <w:t>1</w:t>
            </w:r>
            <w:r>
              <w:rPr>
                <w:rFonts w:hint="eastAsia"/>
                <w:color w:val="auto"/>
              </w:rPr>
              <w:t>3</w:t>
            </w:r>
            <w:r>
              <w:rPr>
                <w:color w:val="auto"/>
              </w:rPr>
              <w:t>）土方施工应当合理控制土方开挖和存留时间，</w:t>
            </w:r>
            <w:r>
              <w:rPr>
                <w:rFonts w:hint="eastAsia"/>
                <w:color w:val="auto"/>
              </w:rPr>
              <w:t>采取分段、分片开挖，作业面洒水、喷雾等防尘措施，已完成的作业面和未进行作业的裸露地面应当表面压实、遮盖防尘，堆放超过8小时不扰动的裸土应当进行遮盖；工程主体作业层使用密目式安全网进行封闭，并保持整洁、牢固、无破损；建筑物内保持干净整洁，清扫时应洒水抑尘；建筑物内存放的易扬尘物料密闭、覆盖，废料及时回收、清运；高空作业施工中，施工层建筑垃圾应采用封闭式管道运送或者装袋用垂直升降机械运送。</w:t>
            </w:r>
          </w:p>
          <w:p>
            <w:pPr>
              <w:pStyle w:val="52"/>
              <w:ind w:firstLine="420"/>
              <w:rPr>
                <w:color w:val="auto"/>
              </w:rPr>
            </w:pPr>
            <w:r>
              <w:rPr>
                <w:color w:val="auto"/>
              </w:rPr>
              <w:t>总之，只要加强管理、切实落实好这些措施，施工扬尘对环境的影响将会大大降低，扬尘对环境的影响将随施工期的结束而消失。</w:t>
            </w:r>
          </w:p>
          <w:p>
            <w:pPr>
              <w:pStyle w:val="52"/>
              <w:ind w:firstLine="420"/>
              <w:rPr>
                <w:color w:val="auto"/>
              </w:rPr>
            </w:pPr>
            <w:r>
              <w:rPr>
                <w:color w:val="auto"/>
              </w:rPr>
              <w:t>经采取以上措施，可大大减少扬尘对周边环境的影响，施工期施工场地扬尘排放可满足《施工场地扬尘排放标准（DB13/2934-2019）》表1 PM</w:t>
            </w:r>
            <w:r>
              <w:rPr>
                <w:color w:val="auto"/>
                <w:vertAlign w:val="subscript"/>
              </w:rPr>
              <w:t>10</w:t>
            </w:r>
            <w:r>
              <w:rPr>
                <w:color w:val="auto"/>
              </w:rPr>
              <w:t>监测点浓度限值：80μg/m</w:t>
            </w:r>
            <w:r>
              <w:rPr>
                <w:color w:val="auto"/>
                <w:vertAlign w:val="superscript"/>
              </w:rPr>
              <w:t>3</w:t>
            </w:r>
            <w:r>
              <w:rPr>
                <w:color w:val="auto"/>
              </w:rPr>
              <w:t>的要求，并且随着施工期的结束，这一影响将消失。</w:t>
            </w:r>
          </w:p>
          <w:p>
            <w:pPr>
              <w:pStyle w:val="52"/>
              <w:ind w:firstLine="420"/>
              <w:rPr>
                <w:color w:val="auto"/>
              </w:rPr>
            </w:pPr>
            <w:bookmarkStart w:id="3" w:name="_Toc30530"/>
            <w:r>
              <w:rPr>
                <w:color w:val="auto"/>
              </w:rPr>
              <w:t>2</w:t>
            </w:r>
            <w:r>
              <w:rPr>
                <w:rFonts w:hint="eastAsia"/>
                <w:color w:val="auto"/>
              </w:rPr>
              <w:t>、</w:t>
            </w:r>
            <w:r>
              <w:rPr>
                <w:color w:val="auto"/>
              </w:rPr>
              <w:t>施工期废水影响分析</w:t>
            </w:r>
            <w:bookmarkEnd w:id="3"/>
          </w:p>
          <w:p>
            <w:pPr>
              <w:pStyle w:val="52"/>
              <w:ind w:firstLine="420"/>
              <w:rPr>
                <w:rFonts w:hint="default"/>
                <w:color w:val="auto"/>
                <w:lang w:val="en-US"/>
              </w:rPr>
            </w:pPr>
            <w:r>
              <w:rPr>
                <w:rFonts w:hint="eastAsia"/>
                <w:color w:val="auto"/>
                <w:lang w:val="en-US" w:eastAsia="zh-CN"/>
              </w:rPr>
              <w:t xml:space="preserve">根据海港开发区污水处理厂区域岩土工程勘察报告，厂区区域地下水位埋深为 </w:t>
            </w:r>
            <w:r>
              <w:rPr>
                <w:color w:val="auto"/>
                <w:lang w:val="en-US" w:eastAsia="zh-CN"/>
              </w:rPr>
              <w:t>2.00m~2.50m</w:t>
            </w:r>
            <w:r>
              <w:rPr>
                <w:rFonts w:hint="eastAsia"/>
                <w:color w:val="auto"/>
                <w:lang w:val="en-US" w:eastAsia="zh-CN"/>
              </w:rPr>
              <w:t>，本项目集水坑池体最大深度为1m，因此不涉及降水位作业。若实际建设过程中因地下水位埋深变化而需进行降水位作业时，建筑施工单位在施工前拟制定降水位作业施工方案。</w:t>
            </w:r>
          </w:p>
          <w:p>
            <w:pPr>
              <w:pStyle w:val="52"/>
              <w:ind w:firstLine="420"/>
              <w:rPr>
                <w:color w:val="auto"/>
              </w:rPr>
            </w:pPr>
            <w:r>
              <w:rPr>
                <w:color w:val="auto"/>
              </w:rPr>
              <w:t>废水有施工废水和生活污水两种，施工废水主要有施工机械设备和车辆的冲洗废水，主要污染物为SS、石油类。生活污水来自施工人员排放的生活污水。</w:t>
            </w:r>
          </w:p>
          <w:p>
            <w:pPr>
              <w:pStyle w:val="52"/>
              <w:ind w:firstLine="420"/>
              <w:rPr>
                <w:color w:val="auto"/>
              </w:rPr>
            </w:pPr>
            <w:r>
              <w:rPr>
                <w:color w:val="auto"/>
              </w:rPr>
              <w:t>针对上述不同的废水，采取如下防治措施：</w:t>
            </w:r>
          </w:p>
          <w:p>
            <w:pPr>
              <w:pStyle w:val="52"/>
              <w:ind w:firstLine="420"/>
              <w:rPr>
                <w:color w:val="auto"/>
              </w:rPr>
            </w:pPr>
            <w:r>
              <w:rPr>
                <w:color w:val="auto"/>
              </w:rPr>
              <w:t>（1）机械和车辆冲洗废水：施工场地设洗车平台对施工机械和车辆进行清洗，洗车废水循环使用；混凝土养护废水：封闭混凝土中水分不蒸发外逸，水泥依靠混凝土中水分完成水化作用，因水量较小，故废水排放量小，可以不需专门处理。</w:t>
            </w:r>
          </w:p>
          <w:p>
            <w:pPr>
              <w:pStyle w:val="52"/>
              <w:ind w:firstLine="420"/>
              <w:rPr>
                <w:color w:val="auto"/>
              </w:rPr>
            </w:pPr>
            <w:r>
              <w:rPr>
                <w:color w:val="auto"/>
              </w:rPr>
              <w:t>（2）施工人员生活污水：施工人员主要来自周边，在施工现场不设食宿，施工人员生活用水主要为饮用和盥洗用水，厕所</w:t>
            </w:r>
            <w:r>
              <w:rPr>
                <w:rFonts w:hint="eastAsia"/>
                <w:color w:val="auto"/>
              </w:rPr>
              <w:t>依托海港开发区污水处理厂</w:t>
            </w:r>
            <w:r>
              <w:rPr>
                <w:color w:val="auto"/>
              </w:rPr>
              <w:t>，项目无生活废水外排。</w:t>
            </w:r>
          </w:p>
          <w:p>
            <w:pPr>
              <w:pStyle w:val="52"/>
              <w:ind w:firstLine="420"/>
              <w:rPr>
                <w:color w:val="auto"/>
              </w:rPr>
            </w:pPr>
            <w:r>
              <w:rPr>
                <w:color w:val="auto"/>
              </w:rPr>
              <w:t>（3）施工过程防止水土流失措施：</w:t>
            </w:r>
          </w:p>
          <w:p>
            <w:pPr>
              <w:pStyle w:val="52"/>
              <w:ind w:firstLine="420"/>
              <w:rPr>
                <w:color w:val="auto"/>
              </w:rPr>
            </w:pPr>
            <w:r>
              <w:rPr>
                <w:color w:val="auto"/>
              </w:rPr>
              <w:t>①施工区内增设必要的排水沟道，有利于雨水排放。</w:t>
            </w:r>
          </w:p>
          <w:p>
            <w:pPr>
              <w:pStyle w:val="52"/>
              <w:ind w:firstLine="420"/>
              <w:rPr>
                <w:color w:val="auto"/>
              </w:rPr>
            </w:pPr>
            <w:r>
              <w:rPr>
                <w:color w:val="auto"/>
              </w:rPr>
              <w:t>②修建施工场地围墙，避免施工弃土和废水对周边环境的影响。</w:t>
            </w:r>
          </w:p>
          <w:p>
            <w:pPr>
              <w:pStyle w:val="52"/>
              <w:ind w:firstLine="420"/>
              <w:rPr>
                <w:color w:val="auto"/>
              </w:rPr>
            </w:pPr>
            <w:r>
              <w:rPr>
                <w:color w:val="auto"/>
              </w:rPr>
              <w:t>采取上述措施后，能有效地控制对水体的污染，预计建设期对水环境的影响较小，对周围环境产生的不利影响较小。</w:t>
            </w:r>
          </w:p>
          <w:p>
            <w:pPr>
              <w:pStyle w:val="52"/>
              <w:ind w:firstLine="420"/>
              <w:rPr>
                <w:color w:val="auto"/>
              </w:rPr>
            </w:pPr>
            <w:bookmarkStart w:id="4" w:name="_Toc9468"/>
            <w:bookmarkStart w:id="5" w:name="OLE_LINK4"/>
            <w:bookmarkStart w:id="6" w:name="OLE_LINK1"/>
            <w:r>
              <w:rPr>
                <w:rFonts w:hint="eastAsia"/>
                <w:color w:val="auto"/>
              </w:rPr>
              <w:t>3、</w:t>
            </w:r>
            <w:r>
              <w:rPr>
                <w:color w:val="auto"/>
              </w:rPr>
              <w:t>施工噪声</w:t>
            </w:r>
            <w:bookmarkEnd w:id="4"/>
          </w:p>
          <w:bookmarkEnd w:id="5"/>
          <w:bookmarkEnd w:id="6"/>
          <w:p>
            <w:pPr>
              <w:pStyle w:val="52"/>
              <w:ind w:firstLine="420"/>
              <w:rPr>
                <w:color w:val="auto"/>
              </w:rPr>
            </w:pPr>
            <w:r>
              <w:rPr>
                <w:color w:val="auto"/>
              </w:rPr>
              <w:t>项目施工过程中产噪设备主要有推土机、挖掘机、装载机、运输车辆等，噪声源强为85～93dB(A)。</w:t>
            </w:r>
          </w:p>
          <w:p>
            <w:pPr>
              <w:pStyle w:val="52"/>
              <w:ind w:firstLine="420"/>
              <w:rPr>
                <w:color w:val="auto"/>
              </w:rPr>
            </w:pPr>
            <w:r>
              <w:rPr>
                <w:rFonts w:hint="eastAsia"/>
                <w:color w:val="auto"/>
              </w:rPr>
              <w:t>（1）</w:t>
            </w:r>
            <w:r>
              <w:rPr>
                <w:color w:val="auto"/>
              </w:rPr>
              <w:t>施工噪声源强</w:t>
            </w:r>
          </w:p>
          <w:p>
            <w:pPr>
              <w:pStyle w:val="52"/>
              <w:ind w:firstLine="420"/>
              <w:rPr>
                <w:color w:val="auto"/>
              </w:rPr>
            </w:pPr>
            <w:r>
              <w:rPr>
                <w:color w:val="auto"/>
              </w:rPr>
              <w:t>根据类比调查和资料分析，各类建筑施工机械产噪值见</w:t>
            </w:r>
            <w:r>
              <w:rPr>
                <w:rFonts w:hint="eastAsia"/>
                <w:color w:val="auto"/>
              </w:rPr>
              <w:t>下表</w:t>
            </w:r>
            <w:r>
              <w:rPr>
                <w:color w:val="auto"/>
              </w:rPr>
              <w:t>。</w:t>
            </w:r>
          </w:p>
          <w:p>
            <w:pPr>
              <w:pStyle w:val="50"/>
              <w:jc w:val="right"/>
              <w:rPr>
                <w:color w:val="auto"/>
              </w:rPr>
            </w:pPr>
            <w:r>
              <w:rPr>
                <w:color w:val="auto"/>
              </w:rPr>
              <w:t>表</w:t>
            </w:r>
            <w:r>
              <w:rPr>
                <w:rFonts w:hint="eastAsia"/>
                <w:color w:val="auto"/>
              </w:rPr>
              <w:t>4-1</w:t>
            </w:r>
            <w:r>
              <w:rPr>
                <w:color w:val="auto"/>
              </w:rPr>
              <w:t xml:space="preserve">  施工机械产噪值一览表      </w:t>
            </w:r>
            <w:r>
              <w:rPr>
                <w:rFonts w:hint="eastAsia"/>
                <w:color w:val="auto"/>
              </w:rPr>
              <w:t xml:space="preserve">            </w:t>
            </w:r>
            <w:r>
              <w:rPr>
                <w:color w:val="auto"/>
              </w:rPr>
              <w:t>单位：dB(A)</w:t>
            </w:r>
          </w:p>
          <w:tbl>
            <w:tblPr>
              <w:tblStyle w:val="29"/>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325"/>
              <w:gridCol w:w="3236"/>
              <w:gridCol w:w="352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序号</w:t>
                  </w:r>
                </w:p>
              </w:tc>
              <w:tc>
                <w:tcPr>
                  <w:tcW w:w="2000" w:type="pct"/>
                  <w:vAlign w:val="center"/>
                </w:tcPr>
                <w:p>
                  <w:pPr>
                    <w:pStyle w:val="47"/>
                    <w:rPr>
                      <w:color w:val="auto"/>
                    </w:rPr>
                  </w:pPr>
                  <w:r>
                    <w:rPr>
                      <w:color w:val="auto"/>
                    </w:rPr>
                    <w:t>设备名称</w:t>
                  </w:r>
                </w:p>
              </w:tc>
              <w:tc>
                <w:tcPr>
                  <w:tcW w:w="2180" w:type="pct"/>
                  <w:vAlign w:val="center"/>
                </w:tcPr>
                <w:p>
                  <w:pPr>
                    <w:pStyle w:val="47"/>
                    <w:rPr>
                      <w:color w:val="auto"/>
                    </w:rPr>
                  </w:pPr>
                  <w:r>
                    <w:rPr>
                      <w:color w:val="auto"/>
                    </w:rPr>
                    <w:t>声级（dB(A)）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1</w:t>
                  </w:r>
                </w:p>
              </w:tc>
              <w:tc>
                <w:tcPr>
                  <w:tcW w:w="2000" w:type="pct"/>
                  <w:vAlign w:val="center"/>
                </w:tcPr>
                <w:p>
                  <w:pPr>
                    <w:pStyle w:val="47"/>
                    <w:rPr>
                      <w:color w:val="auto"/>
                    </w:rPr>
                  </w:pPr>
                  <w:r>
                    <w:rPr>
                      <w:color w:val="auto"/>
                    </w:rPr>
                    <w:t>装载机</w:t>
                  </w:r>
                </w:p>
              </w:tc>
              <w:tc>
                <w:tcPr>
                  <w:tcW w:w="2180" w:type="pct"/>
                  <w:vAlign w:val="center"/>
                </w:tcPr>
                <w:p>
                  <w:pPr>
                    <w:pStyle w:val="47"/>
                    <w:rPr>
                      <w:color w:val="auto"/>
                    </w:rPr>
                  </w:pPr>
                  <w:r>
                    <w:rPr>
                      <w:color w:val="auto"/>
                    </w:rPr>
                    <w:t>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2</w:t>
                  </w:r>
                </w:p>
              </w:tc>
              <w:tc>
                <w:tcPr>
                  <w:tcW w:w="2000" w:type="pct"/>
                  <w:vAlign w:val="center"/>
                </w:tcPr>
                <w:p>
                  <w:pPr>
                    <w:pStyle w:val="47"/>
                    <w:rPr>
                      <w:color w:val="auto"/>
                    </w:rPr>
                  </w:pPr>
                  <w:r>
                    <w:rPr>
                      <w:color w:val="auto"/>
                    </w:rPr>
                    <w:t>挖掘机</w:t>
                  </w:r>
                </w:p>
              </w:tc>
              <w:tc>
                <w:tcPr>
                  <w:tcW w:w="2180" w:type="pct"/>
                  <w:vAlign w:val="center"/>
                </w:tcPr>
                <w:p>
                  <w:pPr>
                    <w:pStyle w:val="47"/>
                    <w:rPr>
                      <w:color w:val="auto"/>
                    </w:rPr>
                  </w:pPr>
                  <w:r>
                    <w:rPr>
                      <w:color w:val="auto"/>
                    </w:rPr>
                    <w:t>93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3</w:t>
                  </w:r>
                </w:p>
              </w:tc>
              <w:tc>
                <w:tcPr>
                  <w:tcW w:w="2000" w:type="pct"/>
                  <w:vAlign w:val="center"/>
                </w:tcPr>
                <w:p>
                  <w:pPr>
                    <w:pStyle w:val="47"/>
                    <w:rPr>
                      <w:color w:val="auto"/>
                    </w:rPr>
                  </w:pPr>
                  <w:r>
                    <w:rPr>
                      <w:color w:val="auto"/>
                    </w:rPr>
                    <w:t>推土机</w:t>
                  </w:r>
                </w:p>
              </w:tc>
              <w:tc>
                <w:tcPr>
                  <w:tcW w:w="2180" w:type="pct"/>
                  <w:vAlign w:val="center"/>
                </w:tcPr>
                <w:p>
                  <w:pPr>
                    <w:pStyle w:val="47"/>
                    <w:rPr>
                      <w:color w:val="auto"/>
                    </w:rPr>
                  </w:pPr>
                  <w:r>
                    <w:rPr>
                      <w:color w:val="auto"/>
                    </w:rPr>
                    <w:t>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19" w:type="pct"/>
                  <w:vAlign w:val="center"/>
                </w:tcPr>
                <w:p>
                  <w:pPr>
                    <w:pStyle w:val="47"/>
                    <w:rPr>
                      <w:color w:val="auto"/>
                    </w:rPr>
                  </w:pPr>
                  <w:r>
                    <w:rPr>
                      <w:color w:val="auto"/>
                    </w:rPr>
                    <w:t>4</w:t>
                  </w:r>
                </w:p>
              </w:tc>
              <w:tc>
                <w:tcPr>
                  <w:tcW w:w="2000" w:type="pct"/>
                  <w:vAlign w:val="center"/>
                </w:tcPr>
                <w:p>
                  <w:pPr>
                    <w:pStyle w:val="47"/>
                    <w:rPr>
                      <w:color w:val="auto"/>
                    </w:rPr>
                  </w:pPr>
                  <w:r>
                    <w:rPr>
                      <w:color w:val="auto"/>
                    </w:rPr>
                    <w:t>运输车辆</w:t>
                  </w:r>
                </w:p>
              </w:tc>
              <w:tc>
                <w:tcPr>
                  <w:tcW w:w="2180" w:type="pct"/>
                  <w:vAlign w:val="center"/>
                </w:tcPr>
                <w:p>
                  <w:pPr>
                    <w:pStyle w:val="47"/>
                    <w:rPr>
                      <w:color w:val="auto"/>
                    </w:rPr>
                  </w:pPr>
                  <w:r>
                    <w:rPr>
                      <w:color w:val="auto"/>
                    </w:rPr>
                    <w:t>85</w:t>
                  </w:r>
                </w:p>
              </w:tc>
            </w:tr>
          </w:tbl>
          <w:p>
            <w:pPr>
              <w:pStyle w:val="52"/>
              <w:ind w:firstLine="420"/>
              <w:rPr>
                <w:color w:val="auto"/>
              </w:rPr>
            </w:pPr>
            <w:r>
              <w:rPr>
                <w:rFonts w:hint="eastAsia"/>
                <w:color w:val="auto"/>
              </w:rPr>
              <w:t>（2）</w:t>
            </w:r>
            <w:r>
              <w:rPr>
                <w:color w:val="auto"/>
              </w:rPr>
              <w:t>施工噪声贡献值</w:t>
            </w:r>
          </w:p>
          <w:p>
            <w:pPr>
              <w:pStyle w:val="52"/>
              <w:ind w:firstLine="420"/>
              <w:rPr>
                <w:color w:val="auto"/>
              </w:rPr>
            </w:pPr>
            <w:r>
              <w:rPr>
                <w:color w:val="auto"/>
              </w:rPr>
              <w:t>施工噪声预测采用点源衰减模式，预测计算声源至受声点的几何发散衰减，计算中不考虑声屏障、空气吸收衰减等因素，预测公式如下：</w:t>
            </w:r>
          </w:p>
          <w:p>
            <w:pPr>
              <w:pStyle w:val="52"/>
              <w:ind w:firstLine="420"/>
              <w:jc w:val="center"/>
              <w:rPr>
                <w:color w:val="auto"/>
                <w:lang w:val="pt-BR"/>
              </w:rPr>
            </w:pPr>
            <w:r>
              <w:rPr>
                <w:color w:val="auto"/>
                <w:lang w:val="pt-BR"/>
              </w:rPr>
              <w:t>LA=LA（r0）-20lg（r/r0）</w:t>
            </w:r>
          </w:p>
          <w:p>
            <w:pPr>
              <w:pStyle w:val="52"/>
              <w:ind w:firstLine="420"/>
              <w:rPr>
                <w:color w:val="auto"/>
              </w:rPr>
            </w:pPr>
            <w:r>
              <w:rPr>
                <w:color w:val="auto"/>
              </w:rPr>
              <w:t>式中：LA（r）—距声源r处的A声级，dB（A）；</w:t>
            </w:r>
          </w:p>
          <w:p>
            <w:pPr>
              <w:pStyle w:val="52"/>
              <w:ind w:firstLine="1050" w:firstLineChars="500"/>
              <w:rPr>
                <w:color w:val="auto"/>
              </w:rPr>
            </w:pPr>
            <w:r>
              <w:rPr>
                <w:color w:val="auto"/>
              </w:rPr>
              <w:t>LA（r0）—参考位置r0处的A声级，dB（A）；</w:t>
            </w:r>
          </w:p>
          <w:p>
            <w:pPr>
              <w:pStyle w:val="52"/>
              <w:ind w:firstLine="1050" w:firstLineChars="500"/>
              <w:rPr>
                <w:color w:val="auto"/>
              </w:rPr>
            </w:pPr>
            <w:r>
              <w:rPr>
                <w:color w:val="auto"/>
              </w:rPr>
              <w:t>r—预测点距声源的距离，m；</w:t>
            </w:r>
          </w:p>
          <w:p>
            <w:pPr>
              <w:pStyle w:val="52"/>
              <w:ind w:firstLine="1050" w:firstLineChars="500"/>
              <w:rPr>
                <w:color w:val="auto"/>
              </w:rPr>
            </w:pPr>
            <w:r>
              <w:rPr>
                <w:color w:val="auto"/>
              </w:rPr>
              <w:t>r0——监测设备噪声时的距离，m。</w:t>
            </w:r>
          </w:p>
          <w:p>
            <w:pPr>
              <w:pStyle w:val="52"/>
              <w:ind w:firstLine="420"/>
              <w:rPr>
                <w:color w:val="auto"/>
              </w:rPr>
            </w:pPr>
            <w:r>
              <w:rPr>
                <w:color w:val="auto"/>
              </w:rPr>
              <w:t>利用上述公式，预测计算主要施工机械在不同距离处的衰减值，预测计算结果见</w:t>
            </w:r>
            <w:r>
              <w:rPr>
                <w:rFonts w:hint="eastAsia"/>
                <w:color w:val="auto"/>
              </w:rPr>
              <w:t>下表</w:t>
            </w:r>
            <w:r>
              <w:rPr>
                <w:color w:val="auto"/>
              </w:rPr>
              <w:t>。</w:t>
            </w:r>
          </w:p>
          <w:p>
            <w:pPr>
              <w:pStyle w:val="50"/>
              <w:rPr>
                <w:color w:val="auto"/>
              </w:rPr>
            </w:pPr>
            <w:r>
              <w:rPr>
                <w:color w:val="auto"/>
              </w:rPr>
              <w:t>表</w:t>
            </w:r>
            <w:r>
              <w:rPr>
                <w:rFonts w:hint="eastAsia"/>
                <w:color w:val="auto"/>
              </w:rPr>
              <w:t xml:space="preserve">4-2  </w:t>
            </w:r>
            <w:r>
              <w:rPr>
                <w:color w:val="auto"/>
              </w:rPr>
              <w:t>主要施工机械在不同距离处的噪声贡献值一览表</w:t>
            </w:r>
          </w:p>
          <w:tbl>
            <w:tblPr>
              <w:tblStyle w:val="29"/>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47"/>
              <w:gridCol w:w="1078"/>
              <w:gridCol w:w="604"/>
              <w:gridCol w:w="604"/>
              <w:gridCol w:w="604"/>
              <w:gridCol w:w="604"/>
              <w:gridCol w:w="604"/>
              <w:gridCol w:w="711"/>
              <w:gridCol w:w="897"/>
              <w:gridCol w:w="827"/>
              <w:gridCol w:w="91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Merge w:val="restart"/>
                  <w:vAlign w:val="center"/>
                </w:tcPr>
                <w:p>
                  <w:pPr>
                    <w:pStyle w:val="47"/>
                    <w:rPr>
                      <w:color w:val="auto"/>
                    </w:rPr>
                  </w:pPr>
                  <w:r>
                    <w:rPr>
                      <w:color w:val="auto"/>
                    </w:rPr>
                    <w:t>序号</w:t>
                  </w:r>
                </w:p>
              </w:tc>
              <w:tc>
                <w:tcPr>
                  <w:tcW w:w="666" w:type="pct"/>
                  <w:vMerge w:val="restart"/>
                  <w:vAlign w:val="center"/>
                </w:tcPr>
                <w:p>
                  <w:pPr>
                    <w:pStyle w:val="47"/>
                    <w:rPr>
                      <w:color w:val="auto"/>
                    </w:rPr>
                  </w:pPr>
                  <w:r>
                    <w:rPr>
                      <w:color w:val="auto"/>
                    </w:rPr>
                    <w:t>机械名称</w:t>
                  </w:r>
                </w:p>
              </w:tc>
              <w:tc>
                <w:tcPr>
                  <w:tcW w:w="3932" w:type="pct"/>
                  <w:gridSpan w:val="9"/>
                  <w:vAlign w:val="center"/>
                </w:tcPr>
                <w:p>
                  <w:pPr>
                    <w:pStyle w:val="47"/>
                    <w:rPr>
                      <w:color w:val="auto"/>
                    </w:rPr>
                  </w:pPr>
                  <w:r>
                    <w:rPr>
                      <w:color w:val="auto"/>
                    </w:rPr>
                    <w:t>不同距离处的噪声预测值[dB（A）]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Merge w:val="continue"/>
                  <w:vAlign w:val="center"/>
                </w:tcPr>
                <w:p>
                  <w:pPr>
                    <w:pStyle w:val="47"/>
                    <w:rPr>
                      <w:color w:val="auto"/>
                    </w:rPr>
                  </w:pPr>
                </w:p>
              </w:tc>
              <w:tc>
                <w:tcPr>
                  <w:tcW w:w="666" w:type="pct"/>
                  <w:vMerge w:val="continue"/>
                  <w:vAlign w:val="center"/>
                </w:tcPr>
                <w:p>
                  <w:pPr>
                    <w:pStyle w:val="47"/>
                    <w:rPr>
                      <w:color w:val="auto"/>
                    </w:rPr>
                  </w:pPr>
                </w:p>
              </w:tc>
              <w:tc>
                <w:tcPr>
                  <w:tcW w:w="373" w:type="pct"/>
                  <w:vAlign w:val="center"/>
                </w:tcPr>
                <w:p>
                  <w:pPr>
                    <w:pStyle w:val="47"/>
                    <w:rPr>
                      <w:color w:val="auto"/>
                    </w:rPr>
                  </w:pPr>
                  <w:r>
                    <w:rPr>
                      <w:color w:val="auto"/>
                    </w:rPr>
                    <w:t>10m</w:t>
                  </w:r>
                </w:p>
              </w:tc>
              <w:tc>
                <w:tcPr>
                  <w:tcW w:w="373" w:type="pct"/>
                  <w:vAlign w:val="center"/>
                </w:tcPr>
                <w:p>
                  <w:pPr>
                    <w:pStyle w:val="47"/>
                    <w:rPr>
                      <w:color w:val="auto"/>
                    </w:rPr>
                  </w:pPr>
                  <w:r>
                    <w:rPr>
                      <w:color w:val="auto"/>
                    </w:rPr>
                    <w:t>20m</w:t>
                  </w:r>
                </w:p>
              </w:tc>
              <w:tc>
                <w:tcPr>
                  <w:tcW w:w="373" w:type="pct"/>
                  <w:vAlign w:val="center"/>
                </w:tcPr>
                <w:p>
                  <w:pPr>
                    <w:pStyle w:val="47"/>
                    <w:rPr>
                      <w:color w:val="auto"/>
                    </w:rPr>
                  </w:pPr>
                  <w:r>
                    <w:rPr>
                      <w:color w:val="auto"/>
                    </w:rPr>
                    <w:t>30m</w:t>
                  </w:r>
                </w:p>
              </w:tc>
              <w:tc>
                <w:tcPr>
                  <w:tcW w:w="373" w:type="pct"/>
                  <w:vAlign w:val="center"/>
                </w:tcPr>
                <w:p>
                  <w:pPr>
                    <w:pStyle w:val="47"/>
                    <w:rPr>
                      <w:color w:val="auto"/>
                    </w:rPr>
                  </w:pPr>
                  <w:r>
                    <w:rPr>
                      <w:color w:val="auto"/>
                    </w:rPr>
                    <w:t>40m</w:t>
                  </w:r>
                </w:p>
              </w:tc>
              <w:tc>
                <w:tcPr>
                  <w:tcW w:w="373" w:type="pct"/>
                  <w:vAlign w:val="center"/>
                </w:tcPr>
                <w:p>
                  <w:pPr>
                    <w:pStyle w:val="47"/>
                    <w:rPr>
                      <w:color w:val="auto"/>
                    </w:rPr>
                  </w:pPr>
                  <w:r>
                    <w:rPr>
                      <w:color w:val="auto"/>
                    </w:rPr>
                    <w:t>50m</w:t>
                  </w:r>
                </w:p>
              </w:tc>
              <w:tc>
                <w:tcPr>
                  <w:tcW w:w="439" w:type="pct"/>
                  <w:vAlign w:val="center"/>
                </w:tcPr>
                <w:p>
                  <w:pPr>
                    <w:pStyle w:val="47"/>
                    <w:rPr>
                      <w:color w:val="auto"/>
                    </w:rPr>
                  </w:pPr>
                  <w:r>
                    <w:rPr>
                      <w:color w:val="auto"/>
                    </w:rPr>
                    <w:t>100m</w:t>
                  </w:r>
                </w:p>
              </w:tc>
              <w:tc>
                <w:tcPr>
                  <w:tcW w:w="554" w:type="pct"/>
                  <w:vAlign w:val="center"/>
                </w:tcPr>
                <w:p>
                  <w:pPr>
                    <w:pStyle w:val="47"/>
                    <w:rPr>
                      <w:color w:val="auto"/>
                    </w:rPr>
                  </w:pPr>
                  <w:r>
                    <w:rPr>
                      <w:color w:val="auto"/>
                    </w:rPr>
                    <w:t>200m</w:t>
                  </w:r>
                </w:p>
              </w:tc>
              <w:tc>
                <w:tcPr>
                  <w:tcW w:w="511" w:type="pct"/>
                  <w:vAlign w:val="center"/>
                </w:tcPr>
                <w:p>
                  <w:pPr>
                    <w:pStyle w:val="47"/>
                    <w:rPr>
                      <w:color w:val="auto"/>
                    </w:rPr>
                  </w:pPr>
                  <w:r>
                    <w:rPr>
                      <w:color w:val="auto"/>
                    </w:rPr>
                    <w:t>220m</w:t>
                  </w:r>
                </w:p>
              </w:tc>
              <w:tc>
                <w:tcPr>
                  <w:tcW w:w="560" w:type="pct"/>
                  <w:vAlign w:val="center"/>
                </w:tcPr>
                <w:p>
                  <w:pPr>
                    <w:pStyle w:val="47"/>
                    <w:rPr>
                      <w:color w:val="auto"/>
                    </w:rPr>
                  </w:pPr>
                  <w:r>
                    <w:rPr>
                      <w:color w:val="auto"/>
                    </w:rPr>
                    <w:t>300m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1</w:t>
                  </w:r>
                </w:p>
              </w:tc>
              <w:tc>
                <w:tcPr>
                  <w:tcW w:w="666" w:type="pct"/>
                  <w:vAlign w:val="center"/>
                </w:tcPr>
                <w:p>
                  <w:pPr>
                    <w:pStyle w:val="47"/>
                    <w:rPr>
                      <w:color w:val="auto"/>
                    </w:rPr>
                  </w:pPr>
                  <w:r>
                    <w:rPr>
                      <w:color w:val="auto"/>
                    </w:rPr>
                    <w:t>挖掘机</w:t>
                  </w:r>
                </w:p>
              </w:tc>
              <w:tc>
                <w:tcPr>
                  <w:tcW w:w="373" w:type="pct"/>
                  <w:vAlign w:val="center"/>
                </w:tcPr>
                <w:p>
                  <w:pPr>
                    <w:pStyle w:val="47"/>
                    <w:rPr>
                      <w:color w:val="auto"/>
                    </w:rPr>
                  </w:pPr>
                  <w:r>
                    <w:rPr>
                      <w:color w:val="auto"/>
                    </w:rPr>
                    <w:t>73</w:t>
                  </w:r>
                </w:p>
              </w:tc>
              <w:tc>
                <w:tcPr>
                  <w:tcW w:w="373" w:type="pct"/>
                  <w:vAlign w:val="center"/>
                </w:tcPr>
                <w:p>
                  <w:pPr>
                    <w:pStyle w:val="47"/>
                    <w:rPr>
                      <w:color w:val="auto"/>
                    </w:rPr>
                  </w:pPr>
                  <w:r>
                    <w:rPr>
                      <w:color w:val="auto"/>
                    </w:rPr>
                    <w:t>67</w:t>
                  </w:r>
                </w:p>
              </w:tc>
              <w:tc>
                <w:tcPr>
                  <w:tcW w:w="373" w:type="pct"/>
                  <w:vAlign w:val="center"/>
                </w:tcPr>
                <w:p>
                  <w:pPr>
                    <w:pStyle w:val="47"/>
                    <w:rPr>
                      <w:color w:val="auto"/>
                    </w:rPr>
                  </w:pPr>
                  <w:r>
                    <w:rPr>
                      <w:color w:val="auto"/>
                    </w:rPr>
                    <w:t>63</w:t>
                  </w:r>
                </w:p>
              </w:tc>
              <w:tc>
                <w:tcPr>
                  <w:tcW w:w="373" w:type="pct"/>
                  <w:vAlign w:val="center"/>
                </w:tcPr>
                <w:p>
                  <w:pPr>
                    <w:pStyle w:val="47"/>
                    <w:rPr>
                      <w:color w:val="auto"/>
                    </w:rPr>
                  </w:pPr>
                  <w:r>
                    <w:rPr>
                      <w:color w:val="auto"/>
                    </w:rPr>
                    <w:t>61</w:t>
                  </w:r>
                </w:p>
              </w:tc>
              <w:tc>
                <w:tcPr>
                  <w:tcW w:w="373" w:type="pct"/>
                  <w:vAlign w:val="center"/>
                </w:tcPr>
                <w:p>
                  <w:pPr>
                    <w:pStyle w:val="47"/>
                    <w:rPr>
                      <w:color w:val="auto"/>
                    </w:rPr>
                  </w:pPr>
                  <w:r>
                    <w:rPr>
                      <w:color w:val="auto"/>
                    </w:rPr>
                    <w:t>59</w:t>
                  </w:r>
                </w:p>
              </w:tc>
              <w:tc>
                <w:tcPr>
                  <w:tcW w:w="439" w:type="pct"/>
                  <w:vAlign w:val="center"/>
                </w:tcPr>
                <w:p>
                  <w:pPr>
                    <w:pStyle w:val="47"/>
                    <w:rPr>
                      <w:color w:val="auto"/>
                    </w:rPr>
                  </w:pPr>
                  <w:r>
                    <w:rPr>
                      <w:color w:val="auto"/>
                    </w:rPr>
                    <w:t>53</w:t>
                  </w:r>
                </w:p>
              </w:tc>
              <w:tc>
                <w:tcPr>
                  <w:tcW w:w="554" w:type="pct"/>
                  <w:vAlign w:val="center"/>
                </w:tcPr>
                <w:p>
                  <w:pPr>
                    <w:pStyle w:val="47"/>
                    <w:rPr>
                      <w:color w:val="auto"/>
                    </w:rPr>
                  </w:pPr>
                  <w:r>
                    <w:rPr>
                      <w:color w:val="auto"/>
                    </w:rPr>
                    <w:t>47</w:t>
                  </w:r>
                </w:p>
              </w:tc>
              <w:tc>
                <w:tcPr>
                  <w:tcW w:w="511" w:type="pct"/>
                  <w:vAlign w:val="center"/>
                </w:tcPr>
                <w:p>
                  <w:pPr>
                    <w:pStyle w:val="47"/>
                    <w:rPr>
                      <w:color w:val="auto"/>
                    </w:rPr>
                  </w:pPr>
                  <w:r>
                    <w:rPr>
                      <w:color w:val="auto"/>
                    </w:rPr>
                    <w:t>46</w:t>
                  </w:r>
                </w:p>
              </w:tc>
              <w:tc>
                <w:tcPr>
                  <w:tcW w:w="560" w:type="pct"/>
                  <w:vAlign w:val="center"/>
                </w:tcPr>
                <w:p>
                  <w:pPr>
                    <w:pStyle w:val="47"/>
                    <w:rPr>
                      <w:color w:val="auto"/>
                    </w:rPr>
                  </w:pPr>
                  <w:r>
                    <w:rPr>
                      <w:color w:val="auto"/>
                    </w:rPr>
                    <w:t>43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2</w:t>
                  </w:r>
                </w:p>
              </w:tc>
              <w:tc>
                <w:tcPr>
                  <w:tcW w:w="666" w:type="pct"/>
                  <w:vAlign w:val="center"/>
                </w:tcPr>
                <w:p>
                  <w:pPr>
                    <w:pStyle w:val="47"/>
                    <w:rPr>
                      <w:color w:val="auto"/>
                    </w:rPr>
                  </w:pPr>
                  <w:r>
                    <w:rPr>
                      <w:color w:val="auto"/>
                    </w:rPr>
                    <w:t>装载机</w:t>
                  </w:r>
                </w:p>
              </w:tc>
              <w:tc>
                <w:tcPr>
                  <w:tcW w:w="373" w:type="pct"/>
                  <w:vAlign w:val="center"/>
                </w:tcPr>
                <w:p>
                  <w:pPr>
                    <w:pStyle w:val="47"/>
                    <w:rPr>
                      <w:color w:val="auto"/>
                    </w:rPr>
                  </w:pPr>
                  <w:r>
                    <w:rPr>
                      <w:color w:val="auto"/>
                    </w:rPr>
                    <w:t>65</w:t>
                  </w:r>
                </w:p>
              </w:tc>
              <w:tc>
                <w:tcPr>
                  <w:tcW w:w="373" w:type="pct"/>
                  <w:vAlign w:val="center"/>
                </w:tcPr>
                <w:p>
                  <w:pPr>
                    <w:pStyle w:val="47"/>
                    <w:rPr>
                      <w:color w:val="auto"/>
                    </w:rPr>
                  </w:pPr>
                  <w:r>
                    <w:rPr>
                      <w:color w:val="auto"/>
                    </w:rPr>
                    <w:t>59</w:t>
                  </w:r>
                </w:p>
              </w:tc>
              <w:tc>
                <w:tcPr>
                  <w:tcW w:w="373" w:type="pct"/>
                  <w:vAlign w:val="center"/>
                </w:tcPr>
                <w:p>
                  <w:pPr>
                    <w:pStyle w:val="47"/>
                    <w:rPr>
                      <w:color w:val="auto"/>
                    </w:rPr>
                  </w:pPr>
                  <w:r>
                    <w:rPr>
                      <w:color w:val="auto"/>
                    </w:rPr>
                    <w:t>55</w:t>
                  </w:r>
                </w:p>
              </w:tc>
              <w:tc>
                <w:tcPr>
                  <w:tcW w:w="373" w:type="pct"/>
                  <w:vAlign w:val="center"/>
                </w:tcPr>
                <w:p>
                  <w:pPr>
                    <w:pStyle w:val="47"/>
                    <w:rPr>
                      <w:color w:val="auto"/>
                    </w:rPr>
                  </w:pPr>
                  <w:r>
                    <w:rPr>
                      <w:color w:val="auto"/>
                    </w:rPr>
                    <w:t>53</w:t>
                  </w:r>
                </w:p>
              </w:tc>
              <w:tc>
                <w:tcPr>
                  <w:tcW w:w="373" w:type="pct"/>
                  <w:vAlign w:val="center"/>
                </w:tcPr>
                <w:p>
                  <w:pPr>
                    <w:pStyle w:val="47"/>
                    <w:rPr>
                      <w:color w:val="auto"/>
                    </w:rPr>
                  </w:pPr>
                  <w:r>
                    <w:rPr>
                      <w:color w:val="auto"/>
                    </w:rPr>
                    <w:t>51</w:t>
                  </w:r>
                </w:p>
              </w:tc>
              <w:tc>
                <w:tcPr>
                  <w:tcW w:w="439" w:type="pct"/>
                  <w:vAlign w:val="center"/>
                </w:tcPr>
                <w:p>
                  <w:pPr>
                    <w:pStyle w:val="47"/>
                    <w:rPr>
                      <w:color w:val="auto"/>
                    </w:rPr>
                  </w:pPr>
                  <w:r>
                    <w:rPr>
                      <w:color w:val="auto"/>
                    </w:rPr>
                    <w:t>45</w:t>
                  </w:r>
                </w:p>
              </w:tc>
              <w:tc>
                <w:tcPr>
                  <w:tcW w:w="554" w:type="pct"/>
                  <w:vAlign w:val="center"/>
                </w:tcPr>
                <w:p>
                  <w:pPr>
                    <w:pStyle w:val="47"/>
                    <w:rPr>
                      <w:color w:val="auto"/>
                    </w:rPr>
                  </w:pPr>
                  <w:r>
                    <w:rPr>
                      <w:color w:val="auto"/>
                    </w:rPr>
                    <w:t>39</w:t>
                  </w:r>
                </w:p>
              </w:tc>
              <w:tc>
                <w:tcPr>
                  <w:tcW w:w="511" w:type="pct"/>
                  <w:vAlign w:val="center"/>
                </w:tcPr>
                <w:p>
                  <w:pPr>
                    <w:pStyle w:val="47"/>
                    <w:rPr>
                      <w:color w:val="auto"/>
                    </w:rPr>
                  </w:pPr>
                  <w:r>
                    <w:rPr>
                      <w:color w:val="auto"/>
                    </w:rPr>
                    <w:t>38</w:t>
                  </w:r>
                </w:p>
              </w:tc>
              <w:tc>
                <w:tcPr>
                  <w:tcW w:w="560" w:type="pct"/>
                  <w:vAlign w:val="center"/>
                </w:tcPr>
                <w:p>
                  <w:pPr>
                    <w:pStyle w:val="47"/>
                    <w:rPr>
                      <w:color w:val="auto"/>
                    </w:rPr>
                  </w:pPr>
                  <w:r>
                    <w:rPr>
                      <w:color w:val="auto"/>
                    </w:rPr>
                    <w:t>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3</w:t>
                  </w:r>
                </w:p>
              </w:tc>
              <w:tc>
                <w:tcPr>
                  <w:tcW w:w="666" w:type="pct"/>
                  <w:vAlign w:val="center"/>
                </w:tcPr>
                <w:p>
                  <w:pPr>
                    <w:pStyle w:val="47"/>
                    <w:rPr>
                      <w:color w:val="auto"/>
                    </w:rPr>
                  </w:pPr>
                  <w:r>
                    <w:rPr>
                      <w:color w:val="auto"/>
                    </w:rPr>
                    <w:t>推土机</w:t>
                  </w:r>
                </w:p>
              </w:tc>
              <w:tc>
                <w:tcPr>
                  <w:tcW w:w="373" w:type="pct"/>
                  <w:vAlign w:val="center"/>
                </w:tcPr>
                <w:p>
                  <w:pPr>
                    <w:pStyle w:val="47"/>
                    <w:rPr>
                      <w:color w:val="auto"/>
                    </w:rPr>
                  </w:pPr>
                  <w:r>
                    <w:rPr>
                      <w:color w:val="auto"/>
                    </w:rPr>
                    <w:t>66</w:t>
                  </w:r>
                </w:p>
              </w:tc>
              <w:tc>
                <w:tcPr>
                  <w:tcW w:w="373" w:type="pct"/>
                  <w:vAlign w:val="center"/>
                </w:tcPr>
                <w:p>
                  <w:pPr>
                    <w:pStyle w:val="47"/>
                    <w:rPr>
                      <w:color w:val="auto"/>
                    </w:rPr>
                  </w:pPr>
                  <w:r>
                    <w:rPr>
                      <w:color w:val="auto"/>
                    </w:rPr>
                    <w:t>60</w:t>
                  </w:r>
                </w:p>
              </w:tc>
              <w:tc>
                <w:tcPr>
                  <w:tcW w:w="373" w:type="pct"/>
                  <w:vAlign w:val="center"/>
                </w:tcPr>
                <w:p>
                  <w:pPr>
                    <w:pStyle w:val="47"/>
                    <w:rPr>
                      <w:color w:val="auto"/>
                    </w:rPr>
                  </w:pPr>
                  <w:r>
                    <w:rPr>
                      <w:color w:val="auto"/>
                    </w:rPr>
                    <w:t>56</w:t>
                  </w:r>
                </w:p>
              </w:tc>
              <w:tc>
                <w:tcPr>
                  <w:tcW w:w="373" w:type="pct"/>
                  <w:vAlign w:val="center"/>
                </w:tcPr>
                <w:p>
                  <w:pPr>
                    <w:pStyle w:val="47"/>
                    <w:rPr>
                      <w:color w:val="auto"/>
                    </w:rPr>
                  </w:pPr>
                  <w:r>
                    <w:rPr>
                      <w:color w:val="auto"/>
                    </w:rPr>
                    <w:t>54</w:t>
                  </w:r>
                </w:p>
              </w:tc>
              <w:tc>
                <w:tcPr>
                  <w:tcW w:w="373" w:type="pct"/>
                  <w:vAlign w:val="center"/>
                </w:tcPr>
                <w:p>
                  <w:pPr>
                    <w:pStyle w:val="47"/>
                    <w:rPr>
                      <w:color w:val="auto"/>
                    </w:rPr>
                  </w:pPr>
                  <w:r>
                    <w:rPr>
                      <w:color w:val="auto"/>
                    </w:rPr>
                    <w:t>52</w:t>
                  </w:r>
                </w:p>
              </w:tc>
              <w:tc>
                <w:tcPr>
                  <w:tcW w:w="439" w:type="pct"/>
                  <w:vAlign w:val="center"/>
                </w:tcPr>
                <w:p>
                  <w:pPr>
                    <w:pStyle w:val="47"/>
                    <w:rPr>
                      <w:color w:val="auto"/>
                    </w:rPr>
                  </w:pPr>
                  <w:r>
                    <w:rPr>
                      <w:color w:val="auto"/>
                    </w:rPr>
                    <w:t>46</w:t>
                  </w:r>
                </w:p>
              </w:tc>
              <w:tc>
                <w:tcPr>
                  <w:tcW w:w="554" w:type="pct"/>
                  <w:vAlign w:val="center"/>
                </w:tcPr>
                <w:p>
                  <w:pPr>
                    <w:pStyle w:val="47"/>
                    <w:rPr>
                      <w:color w:val="auto"/>
                    </w:rPr>
                  </w:pPr>
                  <w:r>
                    <w:rPr>
                      <w:color w:val="auto"/>
                    </w:rPr>
                    <w:t>40</w:t>
                  </w:r>
                </w:p>
              </w:tc>
              <w:tc>
                <w:tcPr>
                  <w:tcW w:w="511" w:type="pct"/>
                  <w:vAlign w:val="center"/>
                </w:tcPr>
                <w:p>
                  <w:pPr>
                    <w:pStyle w:val="47"/>
                    <w:rPr>
                      <w:color w:val="auto"/>
                    </w:rPr>
                  </w:pPr>
                  <w:r>
                    <w:rPr>
                      <w:color w:val="auto"/>
                    </w:rPr>
                    <w:t>39</w:t>
                  </w:r>
                </w:p>
              </w:tc>
              <w:tc>
                <w:tcPr>
                  <w:tcW w:w="560" w:type="pct"/>
                  <w:vAlign w:val="center"/>
                </w:tcPr>
                <w:p>
                  <w:pPr>
                    <w:pStyle w:val="47"/>
                    <w:rPr>
                      <w:color w:val="auto"/>
                    </w:rPr>
                  </w:pPr>
                  <w:r>
                    <w:rPr>
                      <w:color w:val="auto"/>
                    </w:rPr>
                    <w:t>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00" w:type="pct"/>
                  <w:vAlign w:val="center"/>
                </w:tcPr>
                <w:p>
                  <w:pPr>
                    <w:pStyle w:val="47"/>
                    <w:rPr>
                      <w:color w:val="auto"/>
                    </w:rPr>
                  </w:pPr>
                  <w:r>
                    <w:rPr>
                      <w:color w:val="auto"/>
                    </w:rPr>
                    <w:t>4</w:t>
                  </w:r>
                </w:p>
              </w:tc>
              <w:tc>
                <w:tcPr>
                  <w:tcW w:w="666" w:type="pct"/>
                  <w:vAlign w:val="center"/>
                </w:tcPr>
                <w:p>
                  <w:pPr>
                    <w:pStyle w:val="47"/>
                    <w:rPr>
                      <w:color w:val="auto"/>
                    </w:rPr>
                  </w:pPr>
                  <w:r>
                    <w:rPr>
                      <w:color w:val="auto"/>
                    </w:rPr>
                    <w:t>运输卡车</w:t>
                  </w:r>
                </w:p>
              </w:tc>
              <w:tc>
                <w:tcPr>
                  <w:tcW w:w="373" w:type="pct"/>
                  <w:vAlign w:val="center"/>
                </w:tcPr>
                <w:p>
                  <w:pPr>
                    <w:pStyle w:val="47"/>
                    <w:rPr>
                      <w:color w:val="auto"/>
                    </w:rPr>
                  </w:pPr>
                  <w:r>
                    <w:rPr>
                      <w:color w:val="auto"/>
                    </w:rPr>
                    <w:t>65</w:t>
                  </w:r>
                </w:p>
              </w:tc>
              <w:tc>
                <w:tcPr>
                  <w:tcW w:w="373" w:type="pct"/>
                  <w:vAlign w:val="center"/>
                </w:tcPr>
                <w:p>
                  <w:pPr>
                    <w:pStyle w:val="47"/>
                    <w:rPr>
                      <w:color w:val="auto"/>
                    </w:rPr>
                  </w:pPr>
                  <w:r>
                    <w:rPr>
                      <w:color w:val="auto"/>
                    </w:rPr>
                    <w:t>59</w:t>
                  </w:r>
                </w:p>
              </w:tc>
              <w:tc>
                <w:tcPr>
                  <w:tcW w:w="373" w:type="pct"/>
                  <w:vAlign w:val="center"/>
                </w:tcPr>
                <w:p>
                  <w:pPr>
                    <w:pStyle w:val="47"/>
                    <w:rPr>
                      <w:color w:val="auto"/>
                    </w:rPr>
                  </w:pPr>
                  <w:r>
                    <w:rPr>
                      <w:color w:val="auto"/>
                    </w:rPr>
                    <w:t>55</w:t>
                  </w:r>
                </w:p>
              </w:tc>
              <w:tc>
                <w:tcPr>
                  <w:tcW w:w="373" w:type="pct"/>
                  <w:vAlign w:val="center"/>
                </w:tcPr>
                <w:p>
                  <w:pPr>
                    <w:pStyle w:val="47"/>
                    <w:rPr>
                      <w:color w:val="auto"/>
                    </w:rPr>
                  </w:pPr>
                  <w:r>
                    <w:rPr>
                      <w:color w:val="auto"/>
                    </w:rPr>
                    <w:t>53</w:t>
                  </w:r>
                </w:p>
              </w:tc>
              <w:tc>
                <w:tcPr>
                  <w:tcW w:w="373" w:type="pct"/>
                  <w:vAlign w:val="center"/>
                </w:tcPr>
                <w:p>
                  <w:pPr>
                    <w:pStyle w:val="47"/>
                    <w:rPr>
                      <w:color w:val="auto"/>
                    </w:rPr>
                  </w:pPr>
                  <w:r>
                    <w:rPr>
                      <w:color w:val="auto"/>
                    </w:rPr>
                    <w:t>51</w:t>
                  </w:r>
                </w:p>
              </w:tc>
              <w:tc>
                <w:tcPr>
                  <w:tcW w:w="439" w:type="pct"/>
                  <w:vAlign w:val="center"/>
                </w:tcPr>
                <w:p>
                  <w:pPr>
                    <w:pStyle w:val="47"/>
                    <w:rPr>
                      <w:color w:val="auto"/>
                    </w:rPr>
                  </w:pPr>
                  <w:r>
                    <w:rPr>
                      <w:color w:val="auto"/>
                    </w:rPr>
                    <w:t>45</w:t>
                  </w:r>
                </w:p>
              </w:tc>
              <w:tc>
                <w:tcPr>
                  <w:tcW w:w="554" w:type="pct"/>
                  <w:vAlign w:val="center"/>
                </w:tcPr>
                <w:p>
                  <w:pPr>
                    <w:pStyle w:val="47"/>
                    <w:rPr>
                      <w:color w:val="auto"/>
                    </w:rPr>
                  </w:pPr>
                  <w:r>
                    <w:rPr>
                      <w:color w:val="auto"/>
                    </w:rPr>
                    <w:t>39</w:t>
                  </w:r>
                </w:p>
              </w:tc>
              <w:tc>
                <w:tcPr>
                  <w:tcW w:w="511" w:type="pct"/>
                  <w:vAlign w:val="center"/>
                </w:tcPr>
                <w:p>
                  <w:pPr>
                    <w:pStyle w:val="47"/>
                    <w:rPr>
                      <w:color w:val="auto"/>
                    </w:rPr>
                  </w:pPr>
                  <w:r>
                    <w:rPr>
                      <w:color w:val="auto"/>
                    </w:rPr>
                    <w:t>38</w:t>
                  </w:r>
                </w:p>
              </w:tc>
              <w:tc>
                <w:tcPr>
                  <w:tcW w:w="560" w:type="pct"/>
                  <w:vAlign w:val="center"/>
                </w:tcPr>
                <w:p>
                  <w:pPr>
                    <w:pStyle w:val="47"/>
                    <w:rPr>
                      <w:color w:val="auto"/>
                    </w:rPr>
                  </w:pPr>
                  <w:r>
                    <w:rPr>
                      <w:color w:val="auto"/>
                    </w:rPr>
                    <w:t>35</w:t>
                  </w:r>
                </w:p>
              </w:tc>
            </w:tr>
          </w:tbl>
          <w:p>
            <w:pPr>
              <w:pStyle w:val="52"/>
              <w:ind w:firstLine="420"/>
              <w:rPr>
                <w:color w:val="auto"/>
              </w:rPr>
            </w:pPr>
            <w:r>
              <w:rPr>
                <w:rFonts w:hint="eastAsia"/>
                <w:color w:val="auto"/>
              </w:rPr>
              <w:t>（3）</w:t>
            </w:r>
            <w:r>
              <w:rPr>
                <w:color w:val="auto"/>
              </w:rPr>
              <w:t>施工噪声影响分析</w:t>
            </w:r>
          </w:p>
          <w:p>
            <w:pPr>
              <w:pStyle w:val="52"/>
              <w:ind w:firstLine="420"/>
              <w:rPr>
                <w:color w:val="auto"/>
              </w:rPr>
            </w:pPr>
            <w:r>
              <w:rPr>
                <w:color w:val="auto"/>
              </w:rPr>
              <w:t>噪声源预测计算结果与《建筑施工场界环境噪声排放标准》相互对照可知，昼间距施工设备20m，夜间40m可满足《建筑施工场界环境噪声排放标准》(GB12523—2011)的要求。</w:t>
            </w:r>
            <w:r>
              <w:rPr>
                <w:rFonts w:hint="eastAsia"/>
                <w:color w:val="auto"/>
              </w:rPr>
              <w:t>本项目周边50m范围内不涉及声环境敏感目标，</w:t>
            </w:r>
            <w:r>
              <w:rPr>
                <w:color w:val="auto"/>
              </w:rPr>
              <w:t>项目夜间不施工，项目施工过程中不会对其声环境产生影响。</w:t>
            </w:r>
          </w:p>
          <w:p>
            <w:pPr>
              <w:pStyle w:val="52"/>
              <w:ind w:firstLine="420"/>
              <w:rPr>
                <w:color w:val="auto"/>
              </w:rPr>
            </w:pPr>
            <w:r>
              <w:rPr>
                <w:color w:val="auto"/>
              </w:rPr>
              <w:t>为最大限度避免和减轻施工和交通噪声对施工场地周围环境的影响，本评价对施工噪声的控制提出以下要求和建议：</w:t>
            </w:r>
          </w:p>
          <w:p>
            <w:pPr>
              <w:pStyle w:val="52"/>
              <w:ind w:firstLine="420"/>
              <w:rPr>
                <w:color w:val="auto"/>
              </w:rPr>
            </w:pPr>
            <w:r>
              <w:rPr>
                <w:color w:val="auto"/>
              </w:rPr>
              <w:t>①合理安排施工计划和施工机械设备组合以及施工时间，避免同一时间集中使用大量的动力机械设备。施工单位严格执行《建筑施工场界环境噪声排放标准》（GB12523-2011）的要求，在施工过程中，尽量减少运行动力机械设备的数量，尽可能使动力机械设备比较均匀地使用。</w:t>
            </w:r>
          </w:p>
          <w:p>
            <w:pPr>
              <w:pStyle w:val="52"/>
              <w:ind w:firstLine="420"/>
              <w:rPr>
                <w:color w:val="auto"/>
              </w:rPr>
            </w:pPr>
            <w:r>
              <w:rPr>
                <w:color w:val="auto"/>
              </w:rPr>
              <w:t>②选用低噪声机械设备，从根本上降低源强，低噪型运载车在行驶过程中产生的噪声级比同类水平的其它车辆低10-15dB(A)。闲置的机械设备应该予以关闭或者减速；动力机械设备应定期检修、保养，以减少机械运行震动噪声。</w:t>
            </w:r>
          </w:p>
          <w:p>
            <w:pPr>
              <w:pStyle w:val="52"/>
              <w:ind w:firstLine="420"/>
              <w:rPr>
                <w:color w:val="auto"/>
              </w:rPr>
            </w:pPr>
            <w:r>
              <w:rPr>
                <w:color w:val="auto"/>
              </w:rPr>
              <w:t>③在场界四周设置不低于2.5m高围挡；施工现场不使用电锯，全部外协加工。</w:t>
            </w:r>
          </w:p>
          <w:p>
            <w:pPr>
              <w:pStyle w:val="52"/>
              <w:ind w:firstLine="420"/>
              <w:rPr>
                <w:color w:val="auto"/>
              </w:rPr>
            </w:pPr>
            <w:r>
              <w:rPr>
                <w:color w:val="auto"/>
              </w:rPr>
              <w:t>④运载建筑材料及建筑垃圾的车辆要选择合适的时间路线进行运输，运输车辆行驶路线应尽量避开沿途可能的居民点和环境敏感点。</w:t>
            </w:r>
          </w:p>
          <w:p>
            <w:pPr>
              <w:pStyle w:val="52"/>
              <w:ind w:firstLine="420"/>
              <w:rPr>
                <w:color w:val="auto"/>
              </w:rPr>
            </w:pPr>
            <w:r>
              <w:rPr>
                <w:color w:val="auto"/>
              </w:rPr>
              <w:t>采取上述措施后，能够有效减少噪声的影响，随着施工期的结束，施工噪声将会消失，项目周围无声环境敏感点，施工期噪声对环境影响较小，措施可行。</w:t>
            </w:r>
          </w:p>
          <w:p>
            <w:pPr>
              <w:pStyle w:val="52"/>
              <w:ind w:firstLine="420"/>
              <w:rPr>
                <w:color w:val="auto"/>
              </w:rPr>
            </w:pPr>
            <w:bookmarkStart w:id="7" w:name="_Toc1324"/>
            <w:r>
              <w:rPr>
                <w:color w:val="auto"/>
              </w:rPr>
              <w:t>4</w:t>
            </w:r>
            <w:r>
              <w:rPr>
                <w:rFonts w:hint="eastAsia"/>
                <w:color w:val="auto"/>
              </w:rPr>
              <w:t>、</w:t>
            </w:r>
            <w:r>
              <w:rPr>
                <w:color w:val="auto"/>
              </w:rPr>
              <w:t>施工固废</w:t>
            </w:r>
            <w:bookmarkEnd w:id="7"/>
          </w:p>
          <w:p>
            <w:pPr>
              <w:pStyle w:val="52"/>
              <w:ind w:firstLine="420"/>
              <w:rPr>
                <w:color w:val="auto"/>
              </w:rPr>
            </w:pPr>
            <w:r>
              <w:rPr>
                <w:color w:val="auto"/>
              </w:rPr>
              <w:t>本项目不设施工宿营地，施工期固体废物主要来自于建筑施工垃圾。</w:t>
            </w:r>
          </w:p>
          <w:p>
            <w:pPr>
              <w:pStyle w:val="52"/>
              <w:ind w:firstLine="420"/>
              <w:rPr>
                <w:color w:val="auto"/>
              </w:rPr>
            </w:pPr>
            <w:r>
              <w:rPr>
                <w:color w:val="auto"/>
              </w:rPr>
              <w:t>施工期建筑垃圾以无机废物为主，主要包括施工中的下脚料，如废弃的堆土、混凝土块等，同时还包括少量的有机垃圾，主要是各种包装材料，包括废旧塑料、泡沫等。这些废弃物基本上不溶解，不腐烂变质，如处理不当，会影响景观和周围环境的质量。对于这些废物，应集中处理，分类收集并尽可能的回收再利用，不能回收再利用的则应及时清理出施工现场。</w:t>
            </w:r>
          </w:p>
          <w:p>
            <w:pPr>
              <w:pStyle w:val="52"/>
              <w:ind w:firstLine="420"/>
              <w:rPr>
                <w:color w:val="auto"/>
              </w:rPr>
            </w:pPr>
            <w:r>
              <w:rPr>
                <w:color w:val="auto"/>
              </w:rPr>
              <w:t>上述垃圾成分较为简单，数量大，应集中处理，及时清运，根据不同的成分采用不同的处理方式：</w:t>
            </w:r>
          </w:p>
          <w:p>
            <w:pPr>
              <w:pStyle w:val="52"/>
              <w:ind w:firstLine="420"/>
              <w:rPr>
                <w:color w:val="auto"/>
              </w:rPr>
            </w:pPr>
            <w:r>
              <w:rPr>
                <w:rFonts w:hint="eastAsia"/>
                <w:color w:val="auto"/>
              </w:rPr>
              <w:t>（1）</w:t>
            </w:r>
            <w:r>
              <w:rPr>
                <w:color w:val="auto"/>
              </w:rPr>
              <w:t>清场废物处置：应及时清运。表层土可集中堆存，用作绿化用土。不适于土地利用的表土可填筑低凹地，或作其它用土。</w:t>
            </w:r>
          </w:p>
          <w:p>
            <w:pPr>
              <w:pStyle w:val="52"/>
              <w:ind w:firstLine="420"/>
              <w:rPr>
                <w:color w:val="auto"/>
              </w:rPr>
            </w:pPr>
            <w:r>
              <w:rPr>
                <w:rFonts w:hint="eastAsia"/>
                <w:color w:val="auto"/>
              </w:rPr>
              <w:t>（2）</w:t>
            </w:r>
            <w:r>
              <w:rPr>
                <w:color w:val="auto"/>
              </w:rPr>
              <w:t>施工弃土处置：地基开挖的废土除部分回填外，应统一规划处置。</w:t>
            </w:r>
          </w:p>
          <w:p>
            <w:pPr>
              <w:pStyle w:val="52"/>
              <w:ind w:firstLine="420"/>
              <w:rPr>
                <w:color w:val="auto"/>
              </w:rPr>
            </w:pPr>
            <w:r>
              <w:rPr>
                <w:rFonts w:hint="eastAsia"/>
                <w:color w:val="auto"/>
              </w:rPr>
              <w:t>（3）</w:t>
            </w:r>
            <w:r>
              <w:rPr>
                <w:color w:val="auto"/>
              </w:rPr>
              <w:t>施工生产废料处理：首先应考虑废料的回收利用。对钢筋、钢板、木材等下角料可分类回收利用。对建筑垃圾，如混凝土废料、含砖、石、砂的杂土应集中堆放，定时清运到城市建设监管部门指定地点。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1" w:type="dxa"/>
            <w:tcMar>
              <w:left w:w="28" w:type="dxa"/>
              <w:right w:w="28" w:type="dxa"/>
            </w:tcMar>
            <w:vAlign w:val="center"/>
          </w:tcPr>
          <w:p>
            <w:pPr>
              <w:adjustRightInd w:val="0"/>
              <w:snapToGrid w:val="0"/>
              <w:jc w:val="center"/>
              <w:rPr>
                <w:rFonts w:ascii="宋体" w:hAnsi="宋体" w:cs="宋体"/>
                <w:bCs/>
                <w:color w:val="auto"/>
                <w:szCs w:val="21"/>
              </w:rPr>
            </w:pPr>
            <w:r>
              <w:rPr>
                <w:rFonts w:hint="eastAsia" w:ascii="宋体" w:hAnsi="宋体" w:cs="宋体"/>
                <w:bCs/>
                <w:color w:val="auto"/>
                <w:szCs w:val="21"/>
              </w:rPr>
              <w:t>运营</w:t>
            </w:r>
          </w:p>
          <w:p>
            <w:pPr>
              <w:adjustRightInd w:val="0"/>
              <w:snapToGrid w:val="0"/>
              <w:jc w:val="center"/>
              <w:rPr>
                <w:rFonts w:ascii="宋体" w:hAnsi="宋体" w:cs="宋体"/>
                <w:bCs/>
                <w:color w:val="auto"/>
                <w:szCs w:val="21"/>
              </w:rPr>
            </w:pPr>
            <w:r>
              <w:rPr>
                <w:rFonts w:hint="eastAsia" w:ascii="宋体" w:hAnsi="宋体" w:cs="宋体"/>
                <w:bCs/>
                <w:color w:val="auto"/>
                <w:szCs w:val="21"/>
              </w:rPr>
              <w:t>期环</w:t>
            </w:r>
          </w:p>
          <w:p>
            <w:pPr>
              <w:adjustRightInd w:val="0"/>
              <w:snapToGrid w:val="0"/>
              <w:jc w:val="center"/>
              <w:rPr>
                <w:rFonts w:ascii="宋体" w:hAnsi="宋体" w:cs="宋体"/>
                <w:bCs/>
                <w:color w:val="auto"/>
                <w:szCs w:val="21"/>
              </w:rPr>
            </w:pPr>
            <w:r>
              <w:rPr>
                <w:rFonts w:hint="eastAsia" w:ascii="宋体" w:hAnsi="宋体" w:cs="宋体"/>
                <w:bCs/>
                <w:color w:val="auto"/>
                <w:szCs w:val="21"/>
              </w:rPr>
              <w:t>境影</w:t>
            </w:r>
          </w:p>
          <w:p>
            <w:pPr>
              <w:adjustRightInd w:val="0"/>
              <w:snapToGrid w:val="0"/>
              <w:jc w:val="center"/>
              <w:rPr>
                <w:rFonts w:ascii="宋体" w:hAnsi="宋体" w:cs="宋体"/>
                <w:bCs/>
                <w:color w:val="auto"/>
                <w:szCs w:val="21"/>
              </w:rPr>
            </w:pPr>
            <w:r>
              <w:rPr>
                <w:rFonts w:hint="eastAsia" w:ascii="宋体" w:hAnsi="宋体" w:cs="宋体"/>
                <w:bCs/>
                <w:color w:val="auto"/>
                <w:szCs w:val="21"/>
              </w:rPr>
              <w:t>响和</w:t>
            </w:r>
          </w:p>
          <w:p>
            <w:pPr>
              <w:adjustRightInd w:val="0"/>
              <w:snapToGrid w:val="0"/>
              <w:jc w:val="center"/>
              <w:rPr>
                <w:rFonts w:ascii="宋体" w:hAnsi="宋体" w:cs="宋体"/>
                <w:bCs/>
                <w:color w:val="auto"/>
                <w:szCs w:val="21"/>
              </w:rPr>
            </w:pPr>
            <w:r>
              <w:rPr>
                <w:rFonts w:hint="eastAsia" w:ascii="宋体" w:hAnsi="宋体" w:cs="宋体"/>
                <w:bCs/>
                <w:color w:val="auto"/>
                <w:szCs w:val="21"/>
              </w:rPr>
              <w:t>保护</w:t>
            </w:r>
          </w:p>
          <w:p>
            <w:pPr>
              <w:adjustRightInd w:val="0"/>
              <w:snapToGrid w:val="0"/>
              <w:jc w:val="center"/>
              <w:rPr>
                <w:rFonts w:cs="宋体"/>
                <w:color w:val="auto"/>
                <w:szCs w:val="21"/>
              </w:rPr>
            </w:pPr>
            <w:r>
              <w:rPr>
                <w:rFonts w:hint="eastAsia" w:ascii="宋体" w:hAnsi="宋体" w:cs="宋体"/>
                <w:bCs/>
                <w:color w:val="auto"/>
                <w:szCs w:val="21"/>
              </w:rPr>
              <w:t>措施</w:t>
            </w:r>
          </w:p>
        </w:tc>
        <w:tc>
          <w:tcPr>
            <w:tcW w:w="8337" w:type="dxa"/>
            <w:vAlign w:val="center"/>
          </w:tcPr>
          <w:p>
            <w:pPr>
              <w:pStyle w:val="52"/>
              <w:ind w:firstLine="422"/>
              <w:rPr>
                <w:b/>
                <w:bCs/>
                <w:color w:val="auto"/>
              </w:rPr>
            </w:pPr>
            <w:r>
              <w:rPr>
                <w:rFonts w:hint="eastAsia"/>
                <w:b/>
                <w:bCs/>
                <w:color w:val="auto"/>
              </w:rPr>
              <w:t>1</w:t>
            </w:r>
            <w:r>
              <w:rPr>
                <w:b/>
                <w:bCs/>
                <w:color w:val="auto"/>
              </w:rPr>
              <w:t>、水环境影响分析</w:t>
            </w:r>
          </w:p>
          <w:p>
            <w:pPr>
              <w:pStyle w:val="52"/>
              <w:ind w:firstLine="420"/>
              <w:rPr>
                <w:color w:val="auto"/>
              </w:rPr>
            </w:pPr>
            <w:r>
              <w:rPr>
                <w:rFonts w:hint="eastAsia"/>
                <w:color w:val="auto"/>
              </w:rPr>
              <w:t>（1）源强</w:t>
            </w:r>
          </w:p>
          <w:p>
            <w:pPr>
              <w:pStyle w:val="52"/>
              <w:ind w:firstLine="420"/>
              <w:rPr>
                <w:color w:val="auto"/>
              </w:rPr>
            </w:pPr>
            <w:r>
              <w:rPr>
                <w:rFonts w:hint="eastAsia"/>
                <w:color w:val="auto"/>
              </w:rPr>
              <w:t>本项目废水来源主要为生活污水和污泥干化过程除湿热泵产生的冷凝水，其中生活污水产生量为0.74m</w:t>
            </w:r>
            <w:r>
              <w:rPr>
                <w:rFonts w:hint="eastAsia"/>
                <w:color w:val="auto"/>
                <w:vertAlign w:val="superscript"/>
              </w:rPr>
              <w:t>3</w:t>
            </w:r>
            <w:r>
              <w:rPr>
                <w:rFonts w:hint="eastAsia"/>
                <w:color w:val="auto"/>
              </w:rPr>
              <w:t>/d，生活污水利用海港开发区污水处理厂办公楼排水管网排入海港开发区污水处理厂进行处理；冷凝水产生量为12.5m</w:t>
            </w:r>
            <w:r>
              <w:rPr>
                <w:rFonts w:hint="eastAsia"/>
                <w:color w:val="auto"/>
                <w:vertAlign w:val="superscript"/>
              </w:rPr>
              <w:t>3</w:t>
            </w:r>
            <w:r>
              <w:rPr>
                <w:rFonts w:hint="eastAsia"/>
                <w:color w:val="auto"/>
              </w:rPr>
              <w:t>/d，生产废水由本项目新建管网排入海港开发区污水处理厂进一步处理。</w:t>
            </w:r>
          </w:p>
          <w:p>
            <w:pPr>
              <w:pStyle w:val="52"/>
              <w:ind w:firstLine="420"/>
              <w:rPr>
                <w:color w:val="auto"/>
              </w:rPr>
            </w:pPr>
            <w:r>
              <w:rPr>
                <w:rFonts w:hint="eastAsia"/>
                <w:color w:val="auto"/>
              </w:rPr>
              <w:t>类比同类型项目，本项目生活污水与污泥干化冷凝水水质详见下表。</w:t>
            </w:r>
          </w:p>
          <w:p>
            <w:pPr>
              <w:pStyle w:val="50"/>
              <w:rPr>
                <w:rFonts w:hint="eastAsia"/>
                <w:color w:val="auto"/>
              </w:rPr>
            </w:pPr>
          </w:p>
          <w:p>
            <w:pPr>
              <w:pStyle w:val="50"/>
              <w:rPr>
                <w:rFonts w:hint="eastAsia"/>
                <w:color w:val="auto"/>
              </w:rPr>
            </w:pPr>
          </w:p>
          <w:p>
            <w:pPr>
              <w:pStyle w:val="50"/>
              <w:rPr>
                <w:rFonts w:hint="eastAsia"/>
                <w:color w:val="auto"/>
              </w:rPr>
            </w:pPr>
          </w:p>
          <w:p>
            <w:pPr>
              <w:pStyle w:val="50"/>
              <w:rPr>
                <w:rFonts w:hint="eastAsia"/>
                <w:color w:val="auto"/>
              </w:rPr>
            </w:pPr>
          </w:p>
          <w:p>
            <w:pPr>
              <w:pStyle w:val="50"/>
              <w:rPr>
                <w:color w:val="auto"/>
              </w:rPr>
            </w:pPr>
            <w:r>
              <w:rPr>
                <w:rFonts w:hint="eastAsia"/>
                <w:color w:val="auto"/>
              </w:rPr>
              <w:t>表4-3  本项目</w:t>
            </w:r>
            <w:r>
              <w:rPr>
                <w:rFonts w:hint="eastAsia"/>
                <w:color w:val="auto"/>
                <w:lang w:eastAsia="zh-CN"/>
              </w:rPr>
              <w:t>废水产生及排放一览表</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3" w:type="dxa"/>
                <w:bottom w:w="0" w:type="dxa"/>
                <w:right w:w="23" w:type="dxa"/>
              </w:tblCellMar>
            </w:tblPr>
            <w:tblGrid>
              <w:gridCol w:w="1290"/>
              <w:gridCol w:w="1477"/>
              <w:gridCol w:w="1168"/>
              <w:gridCol w:w="1474"/>
              <w:gridCol w:w="1171"/>
              <w:gridCol w:w="150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类别</w:t>
                  </w:r>
                </w:p>
              </w:tc>
              <w:tc>
                <w:tcPr>
                  <w:tcW w:w="913"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产生浓度</w:t>
                  </w:r>
                </w:p>
              </w:tc>
              <w:tc>
                <w:tcPr>
                  <w:tcW w:w="722" w:type="pct"/>
                  <w:tcBorders>
                    <w:tl2br w:val="nil"/>
                    <w:tr2bl w:val="nil"/>
                  </w:tcBorders>
                  <w:vAlign w:val="center"/>
                </w:tcPr>
                <w:p>
                  <w:pPr>
                    <w:pStyle w:val="47"/>
                    <w:rPr>
                      <w:rFonts w:hint="eastAsia"/>
                      <w:color w:val="auto"/>
                      <w:lang w:eastAsia="zh-CN"/>
                    </w:rPr>
                  </w:pPr>
                  <w:r>
                    <w:rPr>
                      <w:rFonts w:hint="eastAsia"/>
                      <w:color w:val="auto"/>
                      <w:lang w:eastAsia="zh-CN"/>
                    </w:rPr>
                    <w:t>产生量</w:t>
                  </w:r>
                </w:p>
              </w:tc>
              <w:tc>
                <w:tcPr>
                  <w:tcW w:w="911" w:type="pct"/>
                  <w:tcBorders>
                    <w:tl2br w:val="nil"/>
                    <w:tr2bl w:val="nil"/>
                  </w:tcBorders>
                  <w:vAlign w:val="center"/>
                </w:tcPr>
                <w:p>
                  <w:pPr>
                    <w:pStyle w:val="47"/>
                    <w:rPr>
                      <w:rFonts w:hint="eastAsia" w:eastAsia="宋体"/>
                      <w:color w:val="auto"/>
                      <w:lang w:eastAsia="zh-CN"/>
                    </w:rPr>
                  </w:pPr>
                  <w:r>
                    <w:rPr>
                      <w:rFonts w:hint="eastAsia"/>
                      <w:color w:val="auto"/>
                      <w:lang w:eastAsia="zh-CN"/>
                    </w:rPr>
                    <w:t>排放浓度</w:t>
                  </w:r>
                </w:p>
              </w:tc>
              <w:tc>
                <w:tcPr>
                  <w:tcW w:w="723" w:type="pct"/>
                  <w:tcBorders>
                    <w:tl2br w:val="nil"/>
                    <w:tr2bl w:val="nil"/>
                  </w:tcBorders>
                  <w:vAlign w:val="center"/>
                </w:tcPr>
                <w:p>
                  <w:pPr>
                    <w:pStyle w:val="47"/>
                    <w:rPr>
                      <w:rFonts w:hint="eastAsia" w:eastAsia="宋体"/>
                      <w:color w:val="auto"/>
                      <w:lang w:eastAsia="zh-CN"/>
                    </w:rPr>
                  </w:pPr>
                  <w:r>
                    <w:rPr>
                      <w:rFonts w:hint="eastAsia"/>
                      <w:color w:val="auto"/>
                      <w:lang w:eastAsia="zh-CN"/>
                    </w:rPr>
                    <w:t>排放量</w:t>
                  </w:r>
                </w:p>
              </w:tc>
              <w:tc>
                <w:tcPr>
                  <w:tcW w:w="931" w:type="pct"/>
                  <w:tcBorders>
                    <w:tl2br w:val="nil"/>
                    <w:tr2bl w:val="nil"/>
                  </w:tcBorders>
                  <w:vAlign w:val="center"/>
                </w:tcPr>
                <w:p>
                  <w:pPr>
                    <w:pStyle w:val="47"/>
                    <w:rPr>
                      <w:rFonts w:hint="eastAsia" w:eastAsia="宋体"/>
                      <w:color w:val="auto"/>
                      <w:lang w:eastAsia="zh-CN"/>
                    </w:rPr>
                  </w:pPr>
                  <w:r>
                    <w:rPr>
                      <w:rFonts w:hint="eastAsia"/>
                      <w:color w:val="auto"/>
                      <w:lang w:eastAsia="zh-CN"/>
                    </w:rPr>
                    <w:t>标准值</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5000" w:type="pct"/>
                  <w:gridSpan w:val="6"/>
                  <w:tcBorders>
                    <w:tl2br w:val="nil"/>
                    <w:tr2bl w:val="nil"/>
                  </w:tcBorders>
                  <w:vAlign w:val="center"/>
                </w:tcPr>
                <w:p>
                  <w:pPr>
                    <w:pStyle w:val="47"/>
                    <w:rPr>
                      <w:rFonts w:hint="eastAsia"/>
                      <w:color w:val="auto"/>
                      <w:lang w:val="en-US" w:eastAsia="zh-CN"/>
                    </w:rPr>
                  </w:pPr>
                  <w:r>
                    <w:rPr>
                      <w:rFonts w:hint="eastAsia"/>
                      <w:color w:val="auto"/>
                      <w:lang w:val="en-US" w:eastAsia="zh-CN"/>
                    </w:rPr>
                    <w:t>生活污水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hint="default" w:ascii="Times New Roman" w:hAnsi="Times New Roman" w:eastAsia="宋体" w:cs="Times New Roman"/>
                      <w:color w:val="auto"/>
                      <w:kern w:val="2"/>
                      <w:sz w:val="20"/>
                      <w:szCs w:val="24"/>
                      <w:lang w:val="en-US" w:eastAsia="zh-CN" w:bidi="ar-SA"/>
                    </w:rPr>
                  </w:pPr>
                  <w:r>
                    <w:rPr>
                      <w:rFonts w:hint="eastAsia"/>
                      <w:color w:val="auto"/>
                    </w:rPr>
                    <w:t>废水量</w:t>
                  </w:r>
                </w:p>
              </w:tc>
              <w:tc>
                <w:tcPr>
                  <w:tcW w:w="1635" w:type="pct"/>
                  <w:gridSpan w:val="2"/>
                  <w:tcBorders>
                    <w:tl2br w:val="nil"/>
                    <w:tr2bl w:val="nil"/>
                  </w:tcBorders>
                  <w:vAlign w:val="center"/>
                </w:tcPr>
                <w:p>
                  <w:pPr>
                    <w:pStyle w:val="47"/>
                    <w:rPr>
                      <w:color w:val="auto"/>
                    </w:rPr>
                  </w:pPr>
                  <w:r>
                    <w:rPr>
                      <w:rFonts w:hint="eastAsia"/>
                      <w:color w:val="auto"/>
                    </w:rPr>
                    <w:t>0.74m</w:t>
                  </w:r>
                  <w:r>
                    <w:rPr>
                      <w:rFonts w:hint="eastAsia"/>
                      <w:color w:val="auto"/>
                      <w:vertAlign w:val="superscript"/>
                    </w:rPr>
                    <w:t>3</w:t>
                  </w:r>
                  <w:r>
                    <w:rPr>
                      <w:rFonts w:hint="eastAsia"/>
                      <w:color w:val="auto"/>
                    </w:rPr>
                    <w:t>/d</w:t>
                  </w:r>
                </w:p>
              </w:tc>
              <w:tc>
                <w:tcPr>
                  <w:tcW w:w="1635" w:type="pct"/>
                  <w:gridSpan w:val="2"/>
                  <w:tcBorders>
                    <w:tl2br w:val="nil"/>
                    <w:tr2bl w:val="nil"/>
                  </w:tcBorders>
                  <w:vAlign w:val="center"/>
                </w:tcPr>
                <w:p>
                  <w:pPr>
                    <w:pStyle w:val="47"/>
                    <w:rPr>
                      <w:color w:val="auto"/>
                    </w:rPr>
                  </w:pPr>
                  <w:r>
                    <w:rPr>
                      <w:rFonts w:hint="eastAsia"/>
                      <w:color w:val="auto"/>
                    </w:rPr>
                    <w:t>0.592m</w:t>
                  </w:r>
                  <w:r>
                    <w:rPr>
                      <w:rFonts w:hint="eastAsia"/>
                      <w:color w:val="auto"/>
                      <w:vertAlign w:val="superscript"/>
                    </w:rPr>
                    <w:t>3</w:t>
                  </w:r>
                  <w:r>
                    <w:rPr>
                      <w:rFonts w:hint="eastAsia"/>
                      <w:color w:val="auto"/>
                    </w:rPr>
                    <w:t>/d</w:t>
                  </w:r>
                </w:p>
              </w:tc>
              <w:tc>
                <w:tcPr>
                  <w:tcW w:w="931" w:type="pct"/>
                  <w:tcBorders>
                    <w:tl2br w:val="nil"/>
                    <w:tr2bl w:val="nil"/>
                  </w:tcBorders>
                  <w:vAlign w:val="center"/>
                </w:tcPr>
                <w:p>
                  <w:pPr>
                    <w:pStyle w:val="47"/>
                    <w:rPr>
                      <w:rFonts w:hint="eastAsia" w:eastAsia="宋体"/>
                      <w:color w:val="auto"/>
                      <w:lang w:val="en-US" w:eastAsia="zh-CN"/>
                    </w:rPr>
                  </w:pPr>
                  <w:r>
                    <w:rPr>
                      <w:rFonts w:hint="eastAsia"/>
                      <w:color w:val="auto"/>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pH</w:t>
                  </w:r>
                </w:p>
              </w:tc>
              <w:tc>
                <w:tcPr>
                  <w:tcW w:w="913" w:type="pct"/>
                  <w:tcBorders>
                    <w:tl2br w:val="nil"/>
                    <w:tr2bl w:val="nil"/>
                  </w:tcBorders>
                  <w:vAlign w:val="center"/>
                </w:tcPr>
                <w:p>
                  <w:pPr>
                    <w:pStyle w:val="47"/>
                    <w:rPr>
                      <w:rFonts w:hint="eastAsia"/>
                      <w:color w:val="auto"/>
                    </w:rPr>
                  </w:pPr>
                  <w:r>
                    <w:rPr>
                      <w:rFonts w:hint="eastAsia"/>
                      <w:color w:val="auto"/>
                    </w:rPr>
                    <w:t>6-9（无量纲）</w:t>
                  </w:r>
                </w:p>
              </w:tc>
              <w:tc>
                <w:tcPr>
                  <w:tcW w:w="722" w:type="pct"/>
                  <w:tcBorders>
                    <w:tl2br w:val="nil"/>
                    <w:tr2bl w:val="nil"/>
                  </w:tcBorders>
                  <w:vAlign w:val="center"/>
                </w:tcPr>
                <w:p>
                  <w:pPr>
                    <w:pStyle w:val="47"/>
                    <w:rPr>
                      <w:rFonts w:hint="eastAsia" w:eastAsia="宋体"/>
                      <w:color w:val="auto"/>
                      <w:lang w:val="en-US" w:eastAsia="zh-CN"/>
                    </w:rPr>
                  </w:pPr>
                  <w:r>
                    <w:rPr>
                      <w:rFonts w:hint="eastAsia"/>
                      <w:color w:val="auto"/>
                      <w:lang w:val="en-US" w:eastAsia="zh-CN"/>
                    </w:rPr>
                    <w:t>/</w:t>
                  </w:r>
                </w:p>
              </w:tc>
              <w:tc>
                <w:tcPr>
                  <w:tcW w:w="911" w:type="pct"/>
                  <w:tcBorders>
                    <w:tl2br w:val="nil"/>
                    <w:tr2bl w:val="nil"/>
                  </w:tcBorders>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rPr>
                    <w:t>6-9（无量纲）</w:t>
                  </w:r>
                </w:p>
              </w:tc>
              <w:tc>
                <w:tcPr>
                  <w:tcW w:w="723" w:type="pct"/>
                  <w:tcBorders>
                    <w:tl2br w:val="nil"/>
                    <w:tr2bl w:val="nil"/>
                  </w:tcBorders>
                  <w:vAlign w:val="center"/>
                </w:tcPr>
                <w:p>
                  <w:pPr>
                    <w:pStyle w:val="47"/>
                    <w:rPr>
                      <w:rFonts w:hint="eastAsia" w:eastAsia="宋体"/>
                      <w:color w:val="auto"/>
                      <w:lang w:val="en-US" w:eastAsia="zh-CN"/>
                    </w:rPr>
                  </w:pPr>
                  <w:r>
                    <w:rPr>
                      <w:rFonts w:hint="eastAsia"/>
                      <w:color w:val="auto"/>
                      <w:lang w:val="en-US" w:eastAsia="zh-CN"/>
                    </w:rPr>
                    <w:t>/</w:t>
                  </w:r>
                </w:p>
              </w:tc>
              <w:tc>
                <w:tcPr>
                  <w:tcW w:w="931" w:type="pct"/>
                  <w:tcBorders>
                    <w:tl2br w:val="nil"/>
                    <w:tr2bl w:val="nil"/>
                  </w:tcBorders>
                  <w:vAlign w:val="center"/>
                </w:tcPr>
                <w:p>
                  <w:pPr>
                    <w:pStyle w:val="47"/>
                    <w:rPr>
                      <w:rFonts w:hint="default" w:eastAsia="宋体"/>
                      <w:color w:val="auto"/>
                      <w:lang w:val="en-US" w:eastAsia="zh-CN"/>
                    </w:rPr>
                  </w:pPr>
                  <w:r>
                    <w:rPr>
                      <w:rFonts w:hint="eastAsia"/>
                      <w:color w:val="auto"/>
                    </w:rPr>
                    <w:t>6-9（无量纲）</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hint="eastAsia" w:ascii="Times New Roman" w:hAnsi="Times New Roman" w:eastAsia="宋体" w:cs="Times New Roman"/>
                      <w:color w:val="auto"/>
                      <w:kern w:val="2"/>
                      <w:sz w:val="20"/>
                      <w:szCs w:val="24"/>
                      <w:lang w:val="en-US" w:eastAsia="zh-CN" w:bidi="ar-SA"/>
                    </w:rPr>
                  </w:pPr>
                  <w:r>
                    <w:rPr>
                      <w:color w:val="auto"/>
                    </w:rPr>
                    <w:t>COD</w:t>
                  </w:r>
                </w:p>
              </w:tc>
              <w:tc>
                <w:tcPr>
                  <w:tcW w:w="913" w:type="pct"/>
                  <w:tcBorders>
                    <w:tl2br w:val="nil"/>
                    <w:tr2bl w:val="nil"/>
                  </w:tcBorders>
                  <w:vAlign w:val="center"/>
                </w:tcPr>
                <w:p>
                  <w:pPr>
                    <w:pStyle w:val="47"/>
                    <w:rPr>
                      <w:color w:val="auto"/>
                    </w:rPr>
                  </w:pPr>
                  <w:r>
                    <w:rPr>
                      <w:rFonts w:hint="eastAsia"/>
                      <w:color w:val="auto"/>
                    </w:rPr>
                    <w:t>200mg/L</w:t>
                  </w:r>
                </w:p>
              </w:tc>
              <w:tc>
                <w:tcPr>
                  <w:tcW w:w="722"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0.054</w:t>
                  </w:r>
                </w:p>
              </w:tc>
              <w:tc>
                <w:tcPr>
                  <w:tcW w:w="911" w:type="pct"/>
                  <w:tcBorders>
                    <w:tl2br w:val="nil"/>
                    <w:tr2bl w:val="nil"/>
                  </w:tcBorders>
                  <w:vAlign w:val="center"/>
                </w:tcPr>
                <w:p>
                  <w:pPr>
                    <w:pStyle w:val="47"/>
                    <w:rPr>
                      <w:rFonts w:hint="default" w:ascii="Times New Roman" w:hAnsi="Times New Roman" w:eastAsia="宋体" w:cs="Times New Roman"/>
                      <w:color w:val="auto"/>
                      <w:kern w:val="2"/>
                      <w:sz w:val="20"/>
                      <w:szCs w:val="24"/>
                      <w:lang w:val="en-US" w:eastAsia="zh-CN" w:bidi="ar-SA"/>
                    </w:rPr>
                  </w:pPr>
                  <w:r>
                    <w:rPr>
                      <w:rFonts w:hint="eastAsia"/>
                      <w:color w:val="auto"/>
                    </w:rPr>
                    <w:t>200mg/L</w:t>
                  </w:r>
                </w:p>
              </w:tc>
              <w:tc>
                <w:tcPr>
                  <w:tcW w:w="723" w:type="pct"/>
                  <w:tcBorders>
                    <w:tl2br w:val="nil"/>
                    <w:tr2bl w:val="nil"/>
                  </w:tcBorders>
                  <w:vAlign w:val="center"/>
                </w:tcPr>
                <w:p>
                  <w:pPr>
                    <w:pStyle w:val="47"/>
                    <w:rPr>
                      <w:color w:val="auto"/>
                    </w:rPr>
                  </w:pPr>
                  <w:r>
                    <w:rPr>
                      <w:rFonts w:hint="eastAsia"/>
                      <w:color w:val="auto"/>
                      <w:lang w:val="en-US" w:eastAsia="zh-CN"/>
                    </w:rPr>
                    <w:t>0.043t/a</w:t>
                  </w:r>
                </w:p>
              </w:tc>
              <w:tc>
                <w:tcPr>
                  <w:tcW w:w="931" w:type="pct"/>
                  <w:tcBorders>
                    <w:tl2br w:val="nil"/>
                    <w:tr2bl w:val="nil"/>
                  </w:tcBorders>
                  <w:vAlign w:val="center"/>
                </w:tcPr>
                <w:p>
                  <w:pPr>
                    <w:pStyle w:val="47"/>
                    <w:rPr>
                      <w:rFonts w:hint="default" w:ascii="Times New Roman" w:hAnsi="Times New Roman" w:eastAsia="宋体" w:cs="Times New Roman"/>
                      <w:color w:val="auto"/>
                      <w:kern w:val="2"/>
                      <w:sz w:val="20"/>
                      <w:szCs w:val="24"/>
                      <w:lang w:val="en-US" w:eastAsia="zh-CN" w:bidi="ar-SA"/>
                    </w:rPr>
                  </w:pPr>
                  <w:r>
                    <w:rPr>
                      <w:rFonts w:hint="eastAsia"/>
                      <w:color w:val="auto"/>
                      <w:lang w:val="en-US" w:eastAsia="zh-CN"/>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ascii="Times New Roman" w:hAnsi="Times New Roman" w:eastAsia="宋体" w:cs="Times New Roman"/>
                      <w:color w:val="auto"/>
                      <w:kern w:val="2"/>
                      <w:sz w:val="20"/>
                      <w:szCs w:val="24"/>
                      <w:lang w:val="en-US" w:eastAsia="zh-CN" w:bidi="ar-SA"/>
                    </w:rPr>
                  </w:pPr>
                  <w:r>
                    <w:rPr>
                      <w:color w:val="auto"/>
                    </w:rPr>
                    <w:t>SS</w:t>
                  </w:r>
                </w:p>
              </w:tc>
              <w:tc>
                <w:tcPr>
                  <w:tcW w:w="913" w:type="pct"/>
                  <w:tcBorders>
                    <w:tl2br w:val="nil"/>
                    <w:tr2bl w:val="nil"/>
                  </w:tcBorders>
                  <w:vAlign w:val="center"/>
                </w:tcPr>
                <w:p>
                  <w:pPr>
                    <w:pStyle w:val="47"/>
                    <w:rPr>
                      <w:color w:val="auto"/>
                    </w:rPr>
                  </w:pPr>
                  <w:r>
                    <w:rPr>
                      <w:rFonts w:hint="eastAsia"/>
                      <w:color w:val="auto"/>
                    </w:rPr>
                    <w:t>100mg/L</w:t>
                  </w:r>
                </w:p>
              </w:tc>
              <w:tc>
                <w:tcPr>
                  <w:tcW w:w="722"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0.027</w:t>
                  </w:r>
                </w:p>
              </w:tc>
              <w:tc>
                <w:tcPr>
                  <w:tcW w:w="911" w:type="pct"/>
                  <w:tcBorders>
                    <w:tl2br w:val="nil"/>
                    <w:tr2bl w:val="nil"/>
                  </w:tcBorders>
                  <w:vAlign w:val="center"/>
                </w:tcPr>
                <w:p>
                  <w:pPr>
                    <w:pStyle w:val="47"/>
                    <w:rPr>
                      <w:rFonts w:ascii="Times New Roman" w:hAnsi="Times New Roman" w:eastAsia="宋体" w:cs="Times New Roman"/>
                      <w:color w:val="auto"/>
                      <w:kern w:val="2"/>
                      <w:sz w:val="20"/>
                      <w:szCs w:val="24"/>
                      <w:lang w:val="en-US" w:eastAsia="zh-CN" w:bidi="ar-SA"/>
                    </w:rPr>
                  </w:pPr>
                  <w:r>
                    <w:rPr>
                      <w:rFonts w:hint="eastAsia"/>
                      <w:color w:val="auto"/>
                    </w:rPr>
                    <w:t>100mg/L</w:t>
                  </w:r>
                </w:p>
              </w:tc>
              <w:tc>
                <w:tcPr>
                  <w:tcW w:w="723" w:type="pct"/>
                  <w:tcBorders>
                    <w:tl2br w:val="nil"/>
                    <w:tr2bl w:val="nil"/>
                  </w:tcBorders>
                  <w:vAlign w:val="center"/>
                </w:tcPr>
                <w:p>
                  <w:pPr>
                    <w:pStyle w:val="47"/>
                    <w:rPr>
                      <w:color w:val="auto"/>
                    </w:rPr>
                  </w:pPr>
                  <w:r>
                    <w:rPr>
                      <w:rFonts w:hint="eastAsia"/>
                      <w:color w:val="auto"/>
                      <w:lang w:val="en-US" w:eastAsia="zh-CN"/>
                    </w:rPr>
                    <w:t>0.022t/a</w:t>
                  </w:r>
                </w:p>
              </w:tc>
              <w:tc>
                <w:tcPr>
                  <w:tcW w:w="931" w:type="pct"/>
                  <w:tcBorders>
                    <w:tl2br w:val="nil"/>
                    <w:tr2bl w:val="nil"/>
                  </w:tcBorders>
                  <w:vAlign w:val="center"/>
                </w:tcPr>
                <w:p>
                  <w:pPr>
                    <w:pStyle w:val="47"/>
                    <w:rPr>
                      <w:rFonts w:hint="default" w:ascii="Times New Roman" w:hAnsi="Times New Roman" w:eastAsia="宋体" w:cs="Times New Roman"/>
                      <w:color w:val="auto"/>
                      <w:kern w:val="2"/>
                      <w:sz w:val="20"/>
                      <w:szCs w:val="24"/>
                      <w:lang w:val="en-US" w:eastAsia="zh-CN" w:bidi="ar-SA"/>
                    </w:rPr>
                  </w:pPr>
                  <w:r>
                    <w:rPr>
                      <w:rFonts w:hint="eastAsia"/>
                      <w:color w:val="auto"/>
                      <w:lang w:val="en-US" w:eastAsia="zh-CN"/>
                    </w:rPr>
                    <w:t>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ascii="Times New Roman" w:hAnsi="Times New Roman" w:eastAsia="宋体" w:cs="Times New Roman"/>
                      <w:color w:val="auto"/>
                      <w:kern w:val="2"/>
                      <w:sz w:val="20"/>
                      <w:szCs w:val="24"/>
                      <w:lang w:val="en-US" w:eastAsia="zh-CN" w:bidi="ar-SA"/>
                    </w:rPr>
                  </w:pPr>
                  <w:r>
                    <w:rPr>
                      <w:color w:val="auto"/>
                    </w:rPr>
                    <w:t>NH</w:t>
                  </w:r>
                  <w:r>
                    <w:rPr>
                      <w:color w:val="auto"/>
                      <w:vertAlign w:val="subscript"/>
                    </w:rPr>
                    <w:t>3</w:t>
                  </w:r>
                  <w:r>
                    <w:rPr>
                      <w:color w:val="auto"/>
                    </w:rPr>
                    <w:t>-N</w:t>
                  </w:r>
                </w:p>
              </w:tc>
              <w:tc>
                <w:tcPr>
                  <w:tcW w:w="913" w:type="pct"/>
                  <w:tcBorders>
                    <w:tl2br w:val="nil"/>
                    <w:tr2bl w:val="nil"/>
                  </w:tcBorders>
                  <w:vAlign w:val="center"/>
                </w:tcPr>
                <w:p>
                  <w:pPr>
                    <w:pStyle w:val="47"/>
                    <w:rPr>
                      <w:color w:val="auto"/>
                    </w:rPr>
                  </w:pPr>
                  <w:r>
                    <w:rPr>
                      <w:rFonts w:hint="eastAsia"/>
                      <w:color w:val="auto"/>
                      <w:lang w:val="en-US" w:eastAsia="zh-CN"/>
                    </w:rPr>
                    <w:t>25</w:t>
                  </w:r>
                  <w:r>
                    <w:rPr>
                      <w:rFonts w:hint="eastAsia"/>
                      <w:color w:val="auto"/>
                    </w:rPr>
                    <w:t>mg/L</w:t>
                  </w:r>
                </w:p>
              </w:tc>
              <w:tc>
                <w:tcPr>
                  <w:tcW w:w="722"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0.0068</w:t>
                  </w:r>
                </w:p>
              </w:tc>
              <w:tc>
                <w:tcPr>
                  <w:tcW w:w="911" w:type="pct"/>
                  <w:tcBorders>
                    <w:tl2br w:val="nil"/>
                    <w:tr2bl w:val="nil"/>
                  </w:tcBorders>
                  <w:vAlign w:val="center"/>
                </w:tcPr>
                <w:p>
                  <w:pPr>
                    <w:pStyle w:val="47"/>
                    <w:rPr>
                      <w:rFonts w:ascii="Times New Roman" w:hAnsi="Times New Roman" w:eastAsia="宋体" w:cs="Times New Roman"/>
                      <w:color w:val="auto"/>
                      <w:kern w:val="2"/>
                      <w:sz w:val="20"/>
                      <w:szCs w:val="24"/>
                      <w:lang w:val="en-US" w:eastAsia="zh-CN" w:bidi="ar-SA"/>
                    </w:rPr>
                  </w:pPr>
                  <w:r>
                    <w:rPr>
                      <w:rFonts w:hint="eastAsia"/>
                      <w:color w:val="auto"/>
                      <w:lang w:val="en-US" w:eastAsia="zh-CN"/>
                    </w:rPr>
                    <w:t>25</w:t>
                  </w:r>
                  <w:r>
                    <w:rPr>
                      <w:rFonts w:hint="eastAsia"/>
                      <w:color w:val="auto"/>
                    </w:rPr>
                    <w:t>mg/L</w:t>
                  </w:r>
                </w:p>
              </w:tc>
              <w:tc>
                <w:tcPr>
                  <w:tcW w:w="723" w:type="pct"/>
                  <w:tcBorders>
                    <w:tl2br w:val="nil"/>
                    <w:tr2bl w:val="nil"/>
                  </w:tcBorders>
                  <w:vAlign w:val="center"/>
                </w:tcPr>
                <w:p>
                  <w:pPr>
                    <w:pStyle w:val="47"/>
                    <w:rPr>
                      <w:color w:val="auto"/>
                    </w:rPr>
                  </w:pPr>
                  <w:r>
                    <w:rPr>
                      <w:rFonts w:hint="eastAsia"/>
                      <w:color w:val="auto"/>
                      <w:lang w:val="en-US" w:eastAsia="zh-CN"/>
                    </w:rPr>
                    <w:t>0.0054t/a</w:t>
                  </w:r>
                  <w:r>
                    <w:rPr>
                      <w:rFonts w:hint="eastAsia"/>
                      <w:color w:val="auto"/>
                    </w:rPr>
                    <w:t xml:space="preserve"> </w:t>
                  </w:r>
                </w:p>
              </w:tc>
              <w:tc>
                <w:tcPr>
                  <w:tcW w:w="931"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5000" w:type="pct"/>
                  <w:gridSpan w:val="6"/>
                  <w:tcBorders>
                    <w:tl2br w:val="nil"/>
                    <w:tr2bl w:val="nil"/>
                  </w:tcBorders>
                  <w:vAlign w:val="center"/>
                </w:tcPr>
                <w:p>
                  <w:pPr>
                    <w:pStyle w:val="47"/>
                    <w:rPr>
                      <w:rFonts w:hint="eastAsia"/>
                      <w:color w:val="auto"/>
                      <w:lang w:val="en-US" w:eastAsia="zh-CN"/>
                    </w:rPr>
                  </w:pPr>
                  <w:r>
                    <w:rPr>
                      <w:rFonts w:hint="eastAsia"/>
                      <w:color w:val="auto"/>
                      <w:lang w:val="en-US" w:eastAsia="zh-CN"/>
                    </w:rPr>
                    <w:t>冷凝水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798" w:type="pct"/>
                  <w:tcBorders>
                    <w:tl2br w:val="nil"/>
                    <w:tr2bl w:val="nil"/>
                  </w:tcBorders>
                  <w:vAlign w:val="center"/>
                </w:tcPr>
                <w:p>
                  <w:pPr>
                    <w:pStyle w:val="47"/>
                    <w:rPr>
                      <w:rFonts w:hint="default" w:ascii="Times New Roman" w:hAnsi="Times New Roman" w:eastAsia="宋体" w:cs="Times New Roman"/>
                      <w:color w:val="auto"/>
                      <w:kern w:val="2"/>
                      <w:sz w:val="20"/>
                      <w:szCs w:val="24"/>
                      <w:lang w:val="en-US" w:eastAsia="zh-CN" w:bidi="ar-SA"/>
                    </w:rPr>
                  </w:pPr>
                  <w:r>
                    <w:rPr>
                      <w:rFonts w:hint="eastAsia"/>
                      <w:color w:val="auto"/>
                    </w:rPr>
                    <w:t>废水量</w:t>
                  </w:r>
                </w:p>
              </w:tc>
              <w:tc>
                <w:tcPr>
                  <w:tcW w:w="1635" w:type="pct"/>
                  <w:gridSpan w:val="2"/>
                  <w:tcBorders>
                    <w:tl2br w:val="nil"/>
                    <w:tr2bl w:val="nil"/>
                  </w:tcBorders>
                  <w:vAlign w:val="center"/>
                </w:tcPr>
                <w:p>
                  <w:pPr>
                    <w:pStyle w:val="47"/>
                    <w:rPr>
                      <w:rFonts w:ascii="Times New Roman" w:hAnsi="Times New Roman" w:eastAsia="宋体" w:cs="Times New Roman"/>
                      <w:color w:val="auto"/>
                      <w:kern w:val="2"/>
                      <w:sz w:val="20"/>
                      <w:szCs w:val="24"/>
                      <w:lang w:val="en-US" w:eastAsia="zh-CN" w:bidi="ar-SA"/>
                    </w:rPr>
                  </w:pPr>
                  <w:r>
                    <w:rPr>
                      <w:rFonts w:hint="eastAsia"/>
                      <w:color w:val="auto"/>
                      <w:lang w:val="en-US" w:eastAsia="zh-CN"/>
                    </w:rPr>
                    <w:t>12.5</w:t>
                  </w:r>
                  <w:r>
                    <w:rPr>
                      <w:rFonts w:hint="eastAsia"/>
                      <w:color w:val="auto"/>
                    </w:rPr>
                    <w:t>m</w:t>
                  </w:r>
                  <w:r>
                    <w:rPr>
                      <w:rFonts w:hint="eastAsia"/>
                      <w:color w:val="auto"/>
                      <w:vertAlign w:val="superscript"/>
                    </w:rPr>
                    <w:t>3</w:t>
                  </w:r>
                  <w:r>
                    <w:rPr>
                      <w:rFonts w:hint="eastAsia"/>
                      <w:color w:val="auto"/>
                    </w:rPr>
                    <w:t>/d</w:t>
                  </w:r>
                </w:p>
              </w:tc>
              <w:tc>
                <w:tcPr>
                  <w:tcW w:w="1635" w:type="pct"/>
                  <w:gridSpan w:val="2"/>
                  <w:tcBorders>
                    <w:tl2br w:val="nil"/>
                    <w:tr2bl w:val="nil"/>
                  </w:tcBorders>
                  <w:vAlign w:val="center"/>
                </w:tcPr>
                <w:p>
                  <w:pPr>
                    <w:pStyle w:val="47"/>
                    <w:rPr>
                      <w:rFonts w:hint="eastAsia"/>
                      <w:color w:val="auto"/>
                      <w:lang w:val="en-US" w:eastAsia="zh-CN"/>
                    </w:rPr>
                  </w:pPr>
                  <w:r>
                    <w:rPr>
                      <w:rFonts w:hint="eastAsia"/>
                      <w:color w:val="auto"/>
                      <w:lang w:val="en-US" w:eastAsia="zh-CN"/>
                    </w:rPr>
                    <w:t>12.5</w:t>
                  </w:r>
                  <w:r>
                    <w:rPr>
                      <w:rFonts w:hint="eastAsia"/>
                      <w:color w:val="auto"/>
                    </w:rPr>
                    <w:t>m</w:t>
                  </w:r>
                  <w:r>
                    <w:rPr>
                      <w:rFonts w:hint="eastAsia"/>
                      <w:color w:val="auto"/>
                      <w:vertAlign w:val="superscript"/>
                    </w:rPr>
                    <w:t>3</w:t>
                  </w:r>
                  <w:r>
                    <w:rPr>
                      <w:rFonts w:hint="eastAsia"/>
                      <w:color w:val="auto"/>
                    </w:rPr>
                    <w:t>/d</w:t>
                  </w:r>
                </w:p>
              </w:tc>
              <w:tc>
                <w:tcPr>
                  <w:tcW w:w="931" w:type="pct"/>
                  <w:tcBorders>
                    <w:tl2br w:val="nil"/>
                    <w:tr2bl w:val="nil"/>
                  </w:tcBorders>
                  <w:vAlign w:val="center"/>
                </w:tcPr>
                <w:p>
                  <w:pPr>
                    <w:pStyle w:val="47"/>
                    <w:rPr>
                      <w:rFonts w:hint="eastAsia"/>
                      <w:color w:val="auto"/>
                      <w:lang w:val="en-US" w:eastAsia="zh-CN"/>
                    </w:rPr>
                  </w:pPr>
                  <w:r>
                    <w:rPr>
                      <w:rFonts w:hint="eastAsia"/>
                      <w:color w:val="auto"/>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0" w:type="auto"/>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pH</w:t>
                  </w:r>
                </w:p>
              </w:tc>
              <w:tc>
                <w:tcPr>
                  <w:tcW w:w="91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rPr>
                    <w:t>6-9（无量纲）</w:t>
                  </w:r>
                </w:p>
              </w:tc>
              <w:tc>
                <w:tcPr>
                  <w:tcW w:w="722"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w:t>
                  </w:r>
                </w:p>
              </w:tc>
              <w:tc>
                <w:tcPr>
                  <w:tcW w:w="91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rPr>
                    <w:t>6-9（无量纲）</w:t>
                  </w:r>
                </w:p>
              </w:tc>
              <w:tc>
                <w:tcPr>
                  <w:tcW w:w="72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w:t>
                  </w:r>
                </w:p>
              </w:tc>
              <w:tc>
                <w:tcPr>
                  <w:tcW w:w="93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rPr>
                    <w:t>6-9（无量纲）</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0" w:type="auto"/>
                  <w:vAlign w:val="center"/>
                </w:tcPr>
                <w:p>
                  <w:pPr>
                    <w:pStyle w:val="47"/>
                    <w:rPr>
                      <w:rFonts w:hint="eastAsia" w:ascii="Times New Roman" w:hAnsi="Times New Roman" w:eastAsia="宋体" w:cs="Times New Roman"/>
                      <w:color w:val="auto"/>
                      <w:kern w:val="2"/>
                      <w:sz w:val="20"/>
                      <w:szCs w:val="24"/>
                      <w:lang w:val="en-US" w:eastAsia="zh-CN" w:bidi="ar-SA"/>
                    </w:rPr>
                  </w:pPr>
                  <w:r>
                    <w:rPr>
                      <w:color w:val="auto"/>
                    </w:rPr>
                    <w:t>COD</w:t>
                  </w:r>
                </w:p>
              </w:tc>
              <w:tc>
                <w:tcPr>
                  <w:tcW w:w="91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4</w:t>
                  </w:r>
                  <w:r>
                    <w:rPr>
                      <w:rFonts w:hint="eastAsia"/>
                      <w:color w:val="auto"/>
                    </w:rPr>
                    <w:t>00mg/L</w:t>
                  </w:r>
                </w:p>
              </w:tc>
              <w:tc>
                <w:tcPr>
                  <w:tcW w:w="722" w:type="pct"/>
                  <w:vAlign w:val="center"/>
                </w:tcPr>
                <w:p>
                  <w:pPr>
                    <w:pStyle w:val="47"/>
                    <w:rPr>
                      <w:rFonts w:hint="default" w:ascii="Times New Roman" w:hAnsi="Times New Roman" w:eastAsia="宋体" w:cs="Times New Roman"/>
                      <w:color w:val="auto"/>
                      <w:kern w:val="2"/>
                      <w:sz w:val="20"/>
                      <w:szCs w:val="24"/>
                      <w:lang w:val="en-US" w:eastAsia="zh-CN" w:bidi="ar-SA"/>
                    </w:rPr>
                  </w:pPr>
                  <w:r>
                    <w:rPr>
                      <w:rFonts w:hint="eastAsia"/>
                      <w:color w:val="auto"/>
                      <w:lang w:val="en-US" w:eastAsia="zh-CN"/>
                    </w:rPr>
                    <w:t>1.825t/a</w:t>
                  </w:r>
                  <w:r>
                    <w:rPr>
                      <w:rFonts w:hint="eastAsia"/>
                      <w:color w:val="auto"/>
                    </w:rPr>
                    <w:t xml:space="preserve"> </w:t>
                  </w:r>
                </w:p>
              </w:tc>
              <w:tc>
                <w:tcPr>
                  <w:tcW w:w="91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4</w:t>
                  </w:r>
                  <w:r>
                    <w:rPr>
                      <w:rFonts w:hint="eastAsia"/>
                      <w:color w:val="auto"/>
                    </w:rPr>
                    <w:t>00mg/L</w:t>
                  </w:r>
                </w:p>
              </w:tc>
              <w:tc>
                <w:tcPr>
                  <w:tcW w:w="72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1.825t/a</w:t>
                  </w:r>
                  <w:r>
                    <w:rPr>
                      <w:rFonts w:hint="eastAsia"/>
                      <w:color w:val="auto"/>
                    </w:rPr>
                    <w:t xml:space="preserve"> </w:t>
                  </w:r>
                </w:p>
              </w:tc>
              <w:tc>
                <w:tcPr>
                  <w:tcW w:w="93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0" w:type="auto"/>
                  <w:vAlign w:val="center"/>
                </w:tcPr>
                <w:p>
                  <w:pPr>
                    <w:pStyle w:val="47"/>
                    <w:rPr>
                      <w:rFonts w:ascii="Times New Roman" w:hAnsi="Times New Roman" w:eastAsia="宋体" w:cs="Times New Roman"/>
                      <w:color w:val="auto"/>
                      <w:kern w:val="2"/>
                      <w:sz w:val="20"/>
                      <w:szCs w:val="24"/>
                      <w:lang w:val="en-US" w:eastAsia="zh-CN" w:bidi="ar-SA"/>
                    </w:rPr>
                  </w:pPr>
                  <w:r>
                    <w:rPr>
                      <w:color w:val="auto"/>
                    </w:rPr>
                    <w:t>SS</w:t>
                  </w:r>
                </w:p>
              </w:tc>
              <w:tc>
                <w:tcPr>
                  <w:tcW w:w="91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2</w:t>
                  </w:r>
                  <w:r>
                    <w:rPr>
                      <w:rFonts w:hint="eastAsia"/>
                      <w:color w:val="auto"/>
                    </w:rPr>
                    <w:t>00mg/L</w:t>
                  </w:r>
                </w:p>
              </w:tc>
              <w:tc>
                <w:tcPr>
                  <w:tcW w:w="722"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0.913t/a</w:t>
                  </w:r>
                </w:p>
              </w:tc>
              <w:tc>
                <w:tcPr>
                  <w:tcW w:w="91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2</w:t>
                  </w:r>
                  <w:r>
                    <w:rPr>
                      <w:rFonts w:hint="eastAsia"/>
                      <w:color w:val="auto"/>
                    </w:rPr>
                    <w:t>00mg/L</w:t>
                  </w:r>
                </w:p>
              </w:tc>
              <w:tc>
                <w:tcPr>
                  <w:tcW w:w="72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0.913t/a</w:t>
                  </w:r>
                </w:p>
              </w:tc>
              <w:tc>
                <w:tcPr>
                  <w:tcW w:w="93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400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97" w:hRule="atLeast"/>
                <w:jc w:val="center"/>
              </w:trPr>
              <w:tc>
                <w:tcPr>
                  <w:tcW w:w="0" w:type="auto"/>
                  <w:vAlign w:val="center"/>
                </w:tcPr>
                <w:p>
                  <w:pPr>
                    <w:pStyle w:val="47"/>
                    <w:rPr>
                      <w:rFonts w:ascii="Times New Roman" w:hAnsi="Times New Roman" w:eastAsia="宋体" w:cs="Times New Roman"/>
                      <w:color w:val="auto"/>
                      <w:kern w:val="2"/>
                      <w:sz w:val="20"/>
                      <w:szCs w:val="24"/>
                      <w:lang w:val="en-US" w:eastAsia="zh-CN" w:bidi="ar-SA"/>
                    </w:rPr>
                  </w:pPr>
                  <w:r>
                    <w:rPr>
                      <w:color w:val="auto"/>
                    </w:rPr>
                    <w:t>NH</w:t>
                  </w:r>
                  <w:r>
                    <w:rPr>
                      <w:color w:val="auto"/>
                      <w:vertAlign w:val="subscript"/>
                    </w:rPr>
                    <w:t>3</w:t>
                  </w:r>
                  <w:r>
                    <w:rPr>
                      <w:color w:val="auto"/>
                    </w:rPr>
                    <w:t>-N</w:t>
                  </w:r>
                </w:p>
              </w:tc>
              <w:tc>
                <w:tcPr>
                  <w:tcW w:w="91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35</w:t>
                  </w:r>
                  <w:r>
                    <w:rPr>
                      <w:rFonts w:hint="eastAsia"/>
                      <w:color w:val="auto"/>
                    </w:rPr>
                    <w:t>mg/L</w:t>
                  </w:r>
                </w:p>
              </w:tc>
              <w:tc>
                <w:tcPr>
                  <w:tcW w:w="722"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0.160t/a</w:t>
                  </w:r>
                </w:p>
              </w:tc>
              <w:tc>
                <w:tcPr>
                  <w:tcW w:w="91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35</w:t>
                  </w:r>
                  <w:r>
                    <w:rPr>
                      <w:rFonts w:hint="eastAsia"/>
                      <w:color w:val="auto"/>
                    </w:rPr>
                    <w:t>mg/L</w:t>
                  </w:r>
                </w:p>
              </w:tc>
              <w:tc>
                <w:tcPr>
                  <w:tcW w:w="723"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0.160t/a</w:t>
                  </w:r>
                </w:p>
              </w:tc>
              <w:tc>
                <w:tcPr>
                  <w:tcW w:w="931" w:type="pct"/>
                  <w:vAlign w:val="center"/>
                </w:tcPr>
                <w:p>
                  <w:pPr>
                    <w:pStyle w:val="47"/>
                    <w:rPr>
                      <w:rFonts w:hint="eastAsia" w:ascii="Times New Roman" w:hAnsi="Times New Roman" w:eastAsia="宋体" w:cs="Times New Roman"/>
                      <w:color w:val="auto"/>
                      <w:kern w:val="2"/>
                      <w:sz w:val="20"/>
                      <w:szCs w:val="24"/>
                      <w:lang w:val="en-US" w:eastAsia="zh-CN" w:bidi="ar-SA"/>
                    </w:rPr>
                  </w:pPr>
                  <w:r>
                    <w:rPr>
                      <w:rFonts w:hint="eastAsia"/>
                      <w:color w:val="auto"/>
                      <w:lang w:val="en-US" w:eastAsia="zh-CN"/>
                    </w:rPr>
                    <w:t>45</w:t>
                  </w:r>
                </w:p>
              </w:tc>
            </w:tr>
          </w:tbl>
          <w:p>
            <w:pPr>
              <w:pStyle w:val="52"/>
              <w:ind w:firstLine="420"/>
              <w:rPr>
                <w:color w:val="auto"/>
              </w:rPr>
            </w:pPr>
            <w:r>
              <w:rPr>
                <w:color w:val="auto"/>
              </w:rPr>
              <w:t>由上表可知，</w:t>
            </w:r>
            <w:r>
              <w:rPr>
                <w:rFonts w:hint="eastAsia"/>
                <w:color w:val="auto"/>
              </w:rPr>
              <w:t>本项目生活污水与生产废水排放浓度均</w:t>
            </w:r>
            <w:r>
              <w:rPr>
                <w:color w:val="auto"/>
              </w:rPr>
              <w:t>满足《污水综合排放标准》（GB8978-1996）表4中三级标准，同时满足海港开发区污水处理厂进水水质要求。</w:t>
            </w:r>
          </w:p>
          <w:p>
            <w:pPr>
              <w:pStyle w:val="52"/>
              <w:ind w:firstLine="420"/>
              <w:rPr>
                <w:color w:val="auto"/>
              </w:rPr>
            </w:pPr>
            <w:r>
              <w:rPr>
                <w:rFonts w:hint="eastAsia"/>
                <w:color w:val="auto"/>
              </w:rPr>
              <w:t>（3）废水排放口</w:t>
            </w:r>
          </w:p>
          <w:p>
            <w:pPr>
              <w:pStyle w:val="52"/>
              <w:ind w:firstLine="420"/>
              <w:rPr>
                <w:color w:val="auto"/>
              </w:rPr>
            </w:pPr>
            <w:r>
              <w:rPr>
                <w:rFonts w:hint="eastAsia"/>
                <w:color w:val="auto"/>
              </w:rPr>
              <w:t>本项目新建废水排放口1个，生活污水利用海港开发区污水处理厂办公楼排水管网排入海港开发区污水处理厂进行处理，生产废水由本</w:t>
            </w:r>
            <w:r>
              <w:rPr>
                <w:rFonts w:hint="eastAsia"/>
                <w:color w:val="auto"/>
                <w:lang w:val="en-US" w:eastAsia="zh-CN"/>
              </w:rPr>
              <w:t xml:space="preserve"> </w:t>
            </w:r>
            <w:r>
              <w:rPr>
                <w:rFonts w:hint="eastAsia"/>
                <w:color w:val="auto"/>
              </w:rPr>
              <w:t>项目新建排放口排入海港开发区污水处理厂进行处理，废水排放口基本情况详见下表。</w:t>
            </w:r>
          </w:p>
          <w:p>
            <w:pPr>
              <w:pStyle w:val="50"/>
              <w:rPr>
                <w:color w:val="auto"/>
              </w:rPr>
            </w:pPr>
            <w:r>
              <w:rPr>
                <w:color w:val="auto"/>
              </w:rPr>
              <w:t>表</w:t>
            </w:r>
            <w:r>
              <w:rPr>
                <w:rFonts w:hint="eastAsia"/>
                <w:color w:val="auto"/>
              </w:rPr>
              <w:t>4-4</w:t>
            </w:r>
            <w:r>
              <w:rPr>
                <w:color w:val="auto"/>
              </w:rPr>
              <w:t xml:space="preserve">  </w:t>
            </w:r>
            <w:r>
              <w:rPr>
                <w:rFonts w:hint="eastAsia"/>
                <w:color w:val="auto"/>
              </w:rPr>
              <w:t>现有废水直接</w:t>
            </w:r>
            <w:r>
              <w:rPr>
                <w:color w:val="auto"/>
              </w:rPr>
              <w:t>排放口基本情况表</w:t>
            </w:r>
          </w:p>
          <w:tbl>
            <w:tblPr>
              <w:tblStyle w:val="30"/>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300"/>
              <w:gridCol w:w="735"/>
              <w:gridCol w:w="1040"/>
              <w:gridCol w:w="935"/>
              <w:gridCol w:w="709"/>
              <w:gridCol w:w="484"/>
              <w:gridCol w:w="356"/>
              <w:gridCol w:w="478"/>
              <w:gridCol w:w="489"/>
              <w:gridCol w:w="826"/>
              <w:gridCol w:w="17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92" w:type="pct"/>
                  <w:vMerge w:val="restart"/>
                  <w:vAlign w:val="center"/>
                </w:tcPr>
                <w:p>
                  <w:pPr>
                    <w:pStyle w:val="47"/>
                    <w:rPr>
                      <w:color w:val="auto"/>
                    </w:rPr>
                  </w:pPr>
                  <w:r>
                    <w:rPr>
                      <w:color w:val="auto"/>
                    </w:rPr>
                    <w:t>序号</w:t>
                  </w:r>
                </w:p>
              </w:tc>
              <w:tc>
                <w:tcPr>
                  <w:tcW w:w="460" w:type="pct"/>
                  <w:vMerge w:val="restart"/>
                  <w:vAlign w:val="center"/>
                </w:tcPr>
                <w:p>
                  <w:pPr>
                    <w:pStyle w:val="47"/>
                    <w:rPr>
                      <w:color w:val="auto"/>
                    </w:rPr>
                  </w:pPr>
                  <w:r>
                    <w:rPr>
                      <w:color w:val="auto"/>
                    </w:rPr>
                    <w:t>排放口编号</w:t>
                  </w:r>
                </w:p>
              </w:tc>
              <w:tc>
                <w:tcPr>
                  <w:tcW w:w="1231" w:type="pct"/>
                  <w:gridSpan w:val="2"/>
                  <w:vAlign w:val="center"/>
                </w:tcPr>
                <w:p>
                  <w:pPr>
                    <w:pStyle w:val="47"/>
                    <w:rPr>
                      <w:color w:val="auto"/>
                    </w:rPr>
                  </w:pPr>
                  <w:r>
                    <w:rPr>
                      <w:color w:val="auto"/>
                    </w:rPr>
                    <w:t>排放口地理坐标</w:t>
                  </w:r>
                </w:p>
              </w:tc>
              <w:tc>
                <w:tcPr>
                  <w:tcW w:w="444" w:type="pct"/>
                  <w:vMerge w:val="restart"/>
                  <w:vAlign w:val="center"/>
                </w:tcPr>
                <w:p>
                  <w:pPr>
                    <w:pStyle w:val="47"/>
                    <w:rPr>
                      <w:color w:val="auto"/>
                    </w:rPr>
                  </w:pPr>
                  <w:r>
                    <w:rPr>
                      <w:color w:val="auto"/>
                    </w:rPr>
                    <w:t>废水排放量（t/a）</w:t>
                  </w:r>
                </w:p>
              </w:tc>
              <w:tc>
                <w:tcPr>
                  <w:tcW w:w="305" w:type="pct"/>
                  <w:vMerge w:val="restart"/>
                  <w:vAlign w:val="center"/>
                </w:tcPr>
                <w:p>
                  <w:pPr>
                    <w:pStyle w:val="47"/>
                    <w:rPr>
                      <w:color w:val="auto"/>
                    </w:rPr>
                  </w:pPr>
                  <w:r>
                    <w:rPr>
                      <w:color w:val="auto"/>
                    </w:rPr>
                    <w:t>排放去向</w:t>
                  </w:r>
                </w:p>
              </w:tc>
              <w:tc>
                <w:tcPr>
                  <w:tcW w:w="226" w:type="pct"/>
                  <w:vMerge w:val="restart"/>
                  <w:vAlign w:val="center"/>
                </w:tcPr>
                <w:p>
                  <w:pPr>
                    <w:pStyle w:val="47"/>
                    <w:rPr>
                      <w:color w:val="auto"/>
                    </w:rPr>
                  </w:pPr>
                  <w:r>
                    <w:rPr>
                      <w:color w:val="auto"/>
                    </w:rPr>
                    <w:t>排放规律</w:t>
                  </w:r>
                </w:p>
              </w:tc>
              <w:tc>
                <w:tcPr>
                  <w:tcW w:w="301" w:type="pct"/>
                  <w:vMerge w:val="restart"/>
                  <w:vAlign w:val="center"/>
                </w:tcPr>
                <w:p>
                  <w:pPr>
                    <w:pStyle w:val="47"/>
                    <w:rPr>
                      <w:color w:val="auto"/>
                    </w:rPr>
                  </w:pPr>
                  <w:r>
                    <w:rPr>
                      <w:color w:val="auto"/>
                    </w:rPr>
                    <w:t>间歇排放时段</w:t>
                  </w:r>
                </w:p>
              </w:tc>
              <w:tc>
                <w:tcPr>
                  <w:tcW w:w="1835" w:type="pct"/>
                  <w:gridSpan w:val="3"/>
                  <w:vAlign w:val="center"/>
                </w:tcPr>
                <w:p>
                  <w:pPr>
                    <w:pStyle w:val="47"/>
                    <w:rPr>
                      <w:color w:val="auto"/>
                    </w:rPr>
                  </w:pPr>
                  <w:r>
                    <w:rPr>
                      <w:color w:val="auto"/>
                    </w:rPr>
                    <w:t>受纳污水处理厂信息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92" w:type="pct"/>
                  <w:vMerge w:val="continue"/>
                  <w:vAlign w:val="center"/>
                </w:tcPr>
                <w:p>
                  <w:pPr>
                    <w:pStyle w:val="47"/>
                    <w:rPr>
                      <w:color w:val="auto"/>
                    </w:rPr>
                  </w:pPr>
                </w:p>
              </w:tc>
              <w:tc>
                <w:tcPr>
                  <w:tcW w:w="460" w:type="pct"/>
                  <w:vMerge w:val="continue"/>
                  <w:vAlign w:val="center"/>
                </w:tcPr>
                <w:p>
                  <w:pPr>
                    <w:pStyle w:val="47"/>
                    <w:rPr>
                      <w:color w:val="auto"/>
                    </w:rPr>
                  </w:pPr>
                </w:p>
              </w:tc>
              <w:tc>
                <w:tcPr>
                  <w:tcW w:w="648" w:type="pct"/>
                  <w:vAlign w:val="center"/>
                </w:tcPr>
                <w:p>
                  <w:pPr>
                    <w:pStyle w:val="47"/>
                    <w:rPr>
                      <w:color w:val="auto"/>
                    </w:rPr>
                  </w:pPr>
                  <w:r>
                    <w:rPr>
                      <w:color w:val="auto"/>
                    </w:rPr>
                    <w:t>经度</w:t>
                  </w:r>
                </w:p>
              </w:tc>
              <w:tc>
                <w:tcPr>
                  <w:tcW w:w="583" w:type="pct"/>
                  <w:vAlign w:val="center"/>
                </w:tcPr>
                <w:p>
                  <w:pPr>
                    <w:pStyle w:val="47"/>
                    <w:rPr>
                      <w:color w:val="auto"/>
                    </w:rPr>
                  </w:pPr>
                  <w:r>
                    <w:rPr>
                      <w:color w:val="auto"/>
                    </w:rPr>
                    <w:t>纬度</w:t>
                  </w:r>
                </w:p>
              </w:tc>
              <w:tc>
                <w:tcPr>
                  <w:tcW w:w="444" w:type="pct"/>
                  <w:vMerge w:val="continue"/>
                  <w:vAlign w:val="center"/>
                </w:tcPr>
                <w:p>
                  <w:pPr>
                    <w:pStyle w:val="47"/>
                    <w:rPr>
                      <w:color w:val="auto"/>
                    </w:rPr>
                  </w:pPr>
                </w:p>
              </w:tc>
              <w:tc>
                <w:tcPr>
                  <w:tcW w:w="305" w:type="pct"/>
                  <w:vMerge w:val="continue"/>
                  <w:vAlign w:val="center"/>
                </w:tcPr>
                <w:p>
                  <w:pPr>
                    <w:pStyle w:val="47"/>
                    <w:rPr>
                      <w:color w:val="auto"/>
                    </w:rPr>
                  </w:pPr>
                </w:p>
              </w:tc>
              <w:tc>
                <w:tcPr>
                  <w:tcW w:w="226" w:type="pct"/>
                  <w:vMerge w:val="continue"/>
                  <w:vAlign w:val="center"/>
                </w:tcPr>
                <w:p>
                  <w:pPr>
                    <w:pStyle w:val="47"/>
                    <w:rPr>
                      <w:color w:val="auto"/>
                    </w:rPr>
                  </w:pPr>
                </w:p>
              </w:tc>
              <w:tc>
                <w:tcPr>
                  <w:tcW w:w="301" w:type="pct"/>
                  <w:vMerge w:val="continue"/>
                  <w:vAlign w:val="center"/>
                </w:tcPr>
                <w:p>
                  <w:pPr>
                    <w:pStyle w:val="47"/>
                    <w:rPr>
                      <w:color w:val="auto"/>
                    </w:rPr>
                  </w:pPr>
                </w:p>
              </w:tc>
              <w:tc>
                <w:tcPr>
                  <w:tcW w:w="308" w:type="pct"/>
                  <w:vAlign w:val="center"/>
                </w:tcPr>
                <w:p>
                  <w:pPr>
                    <w:pStyle w:val="47"/>
                    <w:rPr>
                      <w:color w:val="auto"/>
                    </w:rPr>
                  </w:pPr>
                  <w:r>
                    <w:rPr>
                      <w:color w:val="auto"/>
                    </w:rPr>
                    <w:t>名称</w:t>
                  </w:r>
                </w:p>
              </w:tc>
              <w:tc>
                <w:tcPr>
                  <w:tcW w:w="516" w:type="pct"/>
                  <w:vAlign w:val="center"/>
                </w:tcPr>
                <w:p>
                  <w:pPr>
                    <w:pStyle w:val="47"/>
                    <w:rPr>
                      <w:color w:val="auto"/>
                    </w:rPr>
                  </w:pPr>
                  <w:r>
                    <w:rPr>
                      <w:color w:val="auto"/>
                    </w:rPr>
                    <w:t>污染物种类</w:t>
                  </w:r>
                </w:p>
              </w:tc>
              <w:tc>
                <w:tcPr>
                  <w:tcW w:w="1010" w:type="pct"/>
                  <w:vAlign w:val="center"/>
                </w:tcPr>
                <w:p>
                  <w:pPr>
                    <w:pStyle w:val="47"/>
                    <w:rPr>
                      <w:color w:val="auto"/>
                    </w:rPr>
                  </w:pPr>
                  <w:r>
                    <w:rPr>
                      <w:color w:val="auto"/>
                    </w:rPr>
                    <w:t>国家或地方污染物排放标准浓度限值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jc w:val="center"/>
              </w:trPr>
              <w:tc>
                <w:tcPr>
                  <w:tcW w:w="192" w:type="pct"/>
                  <w:vAlign w:val="center"/>
                </w:tcPr>
                <w:p>
                  <w:pPr>
                    <w:pStyle w:val="47"/>
                    <w:rPr>
                      <w:color w:val="auto"/>
                    </w:rPr>
                  </w:pPr>
                  <w:r>
                    <w:rPr>
                      <w:color w:val="auto"/>
                    </w:rPr>
                    <w:t>1</w:t>
                  </w:r>
                </w:p>
              </w:tc>
              <w:tc>
                <w:tcPr>
                  <w:tcW w:w="460" w:type="pct"/>
                  <w:vAlign w:val="center"/>
                </w:tcPr>
                <w:p>
                  <w:pPr>
                    <w:pStyle w:val="47"/>
                    <w:rPr>
                      <w:color w:val="auto"/>
                    </w:rPr>
                  </w:pPr>
                  <w:r>
                    <w:rPr>
                      <w:color w:val="auto"/>
                    </w:rPr>
                    <w:t>DW001</w:t>
                  </w:r>
                </w:p>
              </w:tc>
              <w:tc>
                <w:tcPr>
                  <w:tcW w:w="648" w:type="pct"/>
                  <w:vAlign w:val="center"/>
                </w:tcPr>
                <w:p>
                  <w:pPr>
                    <w:pStyle w:val="47"/>
                    <w:rPr>
                      <w:color w:val="auto"/>
                    </w:rPr>
                  </w:pPr>
                  <w:r>
                    <w:rPr>
                      <w:color w:val="auto"/>
                    </w:rPr>
                    <w:t>118.</w:t>
                  </w:r>
                  <w:r>
                    <w:rPr>
                      <w:rFonts w:hint="eastAsia"/>
                      <w:color w:val="auto"/>
                    </w:rPr>
                    <w:t>97691</w:t>
                  </w:r>
                  <w:r>
                    <w:rPr>
                      <w:color w:val="auto"/>
                    </w:rPr>
                    <w:t>°</w:t>
                  </w:r>
                </w:p>
              </w:tc>
              <w:tc>
                <w:tcPr>
                  <w:tcW w:w="583" w:type="pct"/>
                  <w:vAlign w:val="center"/>
                </w:tcPr>
                <w:p>
                  <w:pPr>
                    <w:pStyle w:val="47"/>
                    <w:rPr>
                      <w:color w:val="auto"/>
                    </w:rPr>
                  </w:pPr>
                  <w:r>
                    <w:rPr>
                      <w:color w:val="auto"/>
                    </w:rPr>
                    <w:t>39.</w:t>
                  </w:r>
                  <w:r>
                    <w:rPr>
                      <w:rFonts w:hint="eastAsia"/>
                      <w:color w:val="auto"/>
                    </w:rPr>
                    <w:t>23082</w:t>
                  </w:r>
                  <w:r>
                    <w:rPr>
                      <w:color w:val="auto"/>
                    </w:rPr>
                    <w:t>°</w:t>
                  </w:r>
                </w:p>
              </w:tc>
              <w:tc>
                <w:tcPr>
                  <w:tcW w:w="444" w:type="pct"/>
                  <w:vAlign w:val="center"/>
                </w:tcPr>
                <w:p>
                  <w:pPr>
                    <w:pStyle w:val="47"/>
                    <w:rPr>
                      <w:color w:val="auto"/>
                    </w:rPr>
                  </w:pPr>
                  <w:r>
                    <w:rPr>
                      <w:rFonts w:hint="eastAsia"/>
                      <w:color w:val="auto"/>
                    </w:rPr>
                    <w:t>4562.5</w:t>
                  </w:r>
                </w:p>
              </w:tc>
              <w:tc>
                <w:tcPr>
                  <w:tcW w:w="305" w:type="pct"/>
                  <w:vAlign w:val="center"/>
                </w:tcPr>
                <w:p>
                  <w:pPr>
                    <w:pStyle w:val="47"/>
                    <w:rPr>
                      <w:color w:val="auto"/>
                    </w:rPr>
                  </w:pPr>
                  <w:r>
                    <w:rPr>
                      <w:rFonts w:hint="eastAsia"/>
                      <w:color w:val="auto"/>
                    </w:rPr>
                    <w:t>海港经济开发区污水处理厂</w:t>
                  </w:r>
                </w:p>
              </w:tc>
              <w:tc>
                <w:tcPr>
                  <w:tcW w:w="226" w:type="pct"/>
                  <w:vAlign w:val="center"/>
                </w:tcPr>
                <w:p>
                  <w:pPr>
                    <w:pStyle w:val="47"/>
                    <w:rPr>
                      <w:color w:val="auto"/>
                    </w:rPr>
                  </w:pPr>
                  <w:r>
                    <w:rPr>
                      <w:color w:val="auto"/>
                    </w:rPr>
                    <w:t>连续</w:t>
                  </w:r>
                </w:p>
              </w:tc>
              <w:tc>
                <w:tcPr>
                  <w:tcW w:w="301" w:type="pct"/>
                  <w:vAlign w:val="center"/>
                </w:tcPr>
                <w:p>
                  <w:pPr>
                    <w:pStyle w:val="47"/>
                    <w:rPr>
                      <w:color w:val="auto"/>
                    </w:rPr>
                  </w:pPr>
                  <w:r>
                    <w:rPr>
                      <w:color w:val="auto"/>
                    </w:rPr>
                    <w:t>/</w:t>
                  </w:r>
                </w:p>
              </w:tc>
              <w:tc>
                <w:tcPr>
                  <w:tcW w:w="308" w:type="pct"/>
                  <w:vAlign w:val="center"/>
                </w:tcPr>
                <w:p>
                  <w:pPr>
                    <w:pStyle w:val="47"/>
                    <w:rPr>
                      <w:color w:val="auto"/>
                    </w:rPr>
                  </w:pPr>
                  <w:r>
                    <w:rPr>
                      <w:rFonts w:hint="eastAsia"/>
                      <w:color w:val="auto"/>
                    </w:rPr>
                    <w:t>海港经济开发区污水处理厂</w:t>
                  </w:r>
                </w:p>
              </w:tc>
              <w:tc>
                <w:tcPr>
                  <w:tcW w:w="516" w:type="pct"/>
                  <w:vAlign w:val="center"/>
                </w:tcPr>
                <w:p>
                  <w:pPr>
                    <w:pStyle w:val="47"/>
                    <w:rPr>
                      <w:color w:val="auto"/>
                    </w:rPr>
                  </w:pPr>
                  <w:r>
                    <w:rPr>
                      <w:rFonts w:hint="eastAsia"/>
                      <w:color w:val="auto"/>
                    </w:rPr>
                    <w:t>pH、</w:t>
                  </w:r>
                  <w:r>
                    <w:rPr>
                      <w:color w:val="auto"/>
                    </w:rPr>
                    <w:t>COD、BOD</w:t>
                  </w:r>
                  <w:r>
                    <w:rPr>
                      <w:color w:val="auto"/>
                      <w:vertAlign w:val="subscript"/>
                    </w:rPr>
                    <w:t>5</w:t>
                  </w:r>
                  <w:r>
                    <w:rPr>
                      <w:color w:val="auto"/>
                    </w:rPr>
                    <w:t>、SS、</w:t>
                  </w:r>
                </w:p>
                <w:p>
                  <w:pPr>
                    <w:pStyle w:val="47"/>
                    <w:rPr>
                      <w:color w:val="auto"/>
                    </w:rPr>
                  </w:pPr>
                  <w:r>
                    <w:rPr>
                      <w:color w:val="auto"/>
                    </w:rPr>
                    <w:t>氨氮</w:t>
                  </w:r>
                  <w:r>
                    <w:rPr>
                      <w:rFonts w:hint="eastAsia"/>
                      <w:color w:val="auto"/>
                    </w:rPr>
                    <w:t>、</w:t>
                  </w:r>
                </w:p>
                <w:p>
                  <w:pPr>
                    <w:pStyle w:val="47"/>
                    <w:rPr>
                      <w:color w:val="auto"/>
                    </w:rPr>
                  </w:pPr>
                  <w:r>
                    <w:rPr>
                      <w:rFonts w:hint="eastAsia"/>
                      <w:color w:val="auto"/>
                    </w:rPr>
                    <w:t>阴离子表面活性剂、动植物油、</w:t>
                  </w:r>
                </w:p>
                <w:p>
                  <w:pPr>
                    <w:pStyle w:val="47"/>
                    <w:rPr>
                      <w:color w:val="auto"/>
                    </w:rPr>
                  </w:pPr>
                  <w:r>
                    <w:rPr>
                      <w:rFonts w:hint="eastAsia"/>
                      <w:color w:val="auto"/>
                    </w:rPr>
                    <w:t>粪大肠菌群</w:t>
                  </w:r>
                </w:p>
              </w:tc>
              <w:tc>
                <w:tcPr>
                  <w:tcW w:w="1010" w:type="pct"/>
                  <w:vAlign w:val="center"/>
                </w:tcPr>
                <w:p>
                  <w:pPr>
                    <w:pStyle w:val="47"/>
                    <w:rPr>
                      <w:color w:val="auto"/>
                    </w:rPr>
                  </w:pPr>
                  <w:r>
                    <w:rPr>
                      <w:rFonts w:hint="eastAsia"/>
                      <w:color w:val="auto"/>
                    </w:rPr>
                    <w:t>《城镇污水处理厂污染物排放标准》（GB18918-2002）一级A标准限值，同时满足《水污染物综合排放标准》（DB11/307-2013）类Ⅳ类水质（B标）</w:t>
                  </w:r>
                </w:p>
              </w:tc>
            </w:tr>
          </w:tbl>
          <w:p>
            <w:pPr>
              <w:pStyle w:val="52"/>
              <w:ind w:firstLine="420"/>
              <w:rPr>
                <w:color w:val="auto"/>
              </w:rPr>
            </w:pPr>
            <w:r>
              <w:rPr>
                <w:rFonts w:hint="eastAsia"/>
                <w:color w:val="auto"/>
              </w:rPr>
              <w:t>（4）依托污水处理设施</w:t>
            </w:r>
            <w:r>
              <w:rPr>
                <w:color w:val="auto"/>
              </w:rPr>
              <w:t>可行性分析</w:t>
            </w:r>
          </w:p>
          <w:p>
            <w:pPr>
              <w:pStyle w:val="52"/>
              <w:ind w:firstLine="420"/>
              <w:rPr>
                <w:color w:val="auto"/>
              </w:rPr>
            </w:pPr>
            <w:r>
              <w:rPr>
                <w:rFonts w:hint="eastAsia"/>
                <w:color w:val="auto"/>
              </w:rPr>
              <w:t>本项目生活污水、生产废水均排入海港开发区污水处理厂进行处理。</w:t>
            </w:r>
          </w:p>
          <w:p>
            <w:pPr>
              <w:pStyle w:val="52"/>
              <w:ind w:firstLine="420"/>
              <w:rPr>
                <w:color w:val="auto"/>
              </w:rPr>
            </w:pPr>
            <w:r>
              <w:rPr>
                <w:rFonts w:hint="eastAsia"/>
                <w:color w:val="auto"/>
              </w:rPr>
              <w:t>唐山海港开发区污水处理厂污水处理工艺采用“预处理+生化处理+深度处理+污泥处理”，海港开发区污水处理厂目前污水处理量为33000m</w:t>
            </w:r>
            <w:r>
              <w:rPr>
                <w:rFonts w:hint="eastAsia"/>
                <w:color w:val="auto"/>
                <w:vertAlign w:val="superscript"/>
              </w:rPr>
              <w:t>3</w:t>
            </w:r>
            <w:r>
              <w:rPr>
                <w:rFonts w:hint="eastAsia"/>
                <w:color w:val="auto"/>
              </w:rPr>
              <w:t>/d，处理后的废水作为中水回用或排放至一排干，出水口外排废水各污染物排放浓度均满足《城镇污水处理厂污染物排放标准》（GB 18918-2002）一级A标准限值，同时满足《水污染物综合排放标准》（DB11/307-2013）类Ⅳ类水质（B标）。</w:t>
            </w:r>
          </w:p>
          <w:p>
            <w:pPr>
              <w:pStyle w:val="52"/>
              <w:ind w:firstLine="420"/>
              <w:rPr>
                <w:color w:val="auto"/>
              </w:rPr>
            </w:pPr>
            <w:r>
              <w:rPr>
                <w:rFonts w:hint="eastAsia"/>
                <w:color w:val="auto"/>
              </w:rPr>
              <w:t>本项目办公楼租赁海港开发区污水处理厂办公楼，因此本项目生活污水利用海港开发区污水处理厂办公楼排水管网排入海港开发区污水处理厂进行处理；本项目生产废水由新建排放口排入海港开发区污水处理厂进行处理，废水排放量为13.25m</w:t>
            </w:r>
            <w:r>
              <w:rPr>
                <w:rFonts w:hint="eastAsia"/>
                <w:color w:val="auto"/>
                <w:vertAlign w:val="superscript"/>
              </w:rPr>
              <w:t>3</w:t>
            </w:r>
            <w:r>
              <w:rPr>
                <w:rFonts w:hint="eastAsia"/>
                <w:color w:val="auto"/>
              </w:rPr>
              <w:t>/d，约占海港开发区污水处理厂废水处理量的0.038%，不会对海港开发区污水处理厂处理负荷造成影响；本项目废水水质满足海港开发区污水处理厂进水水质要求，因此本项目废水排入海港开发区污水处理厂进行处理的措施可行</w:t>
            </w:r>
            <w:r>
              <w:rPr>
                <w:color w:val="auto"/>
              </w:rPr>
              <w:t>。</w:t>
            </w:r>
          </w:p>
          <w:p>
            <w:pPr>
              <w:pStyle w:val="52"/>
              <w:ind w:firstLine="420"/>
              <w:rPr>
                <w:color w:val="auto"/>
              </w:rPr>
            </w:pPr>
            <w:r>
              <w:rPr>
                <w:rFonts w:hint="eastAsia"/>
                <w:color w:val="auto"/>
              </w:rPr>
              <w:t>（7）监测计划</w:t>
            </w:r>
          </w:p>
          <w:p>
            <w:pPr>
              <w:pStyle w:val="52"/>
              <w:ind w:firstLine="420"/>
              <w:rPr>
                <w:color w:val="auto"/>
                <w:lang w:val="zh-CN"/>
              </w:rPr>
            </w:pPr>
            <w:r>
              <w:rPr>
                <w:rFonts w:hint="eastAsia"/>
                <w:color w:val="auto"/>
              </w:rPr>
              <w:t>根据</w:t>
            </w:r>
            <w:r>
              <w:rPr>
                <w:rFonts w:hint="eastAsia"/>
                <w:color w:val="auto"/>
                <w:lang w:val="zh-CN"/>
              </w:rPr>
              <w:t>《排污单位自行监测技术指南 总则》（HJ819-2017）、《</w:t>
            </w:r>
            <w:r>
              <w:rPr>
                <w:rFonts w:hint="eastAsia"/>
                <w:color w:val="auto"/>
              </w:rPr>
              <w:t>排污许可证申请与核发技术规范 工业固体废物和危险废物治理</w:t>
            </w:r>
            <w:r>
              <w:rPr>
                <w:rFonts w:hint="eastAsia"/>
                <w:color w:val="auto"/>
                <w:lang w:val="zh-CN"/>
              </w:rPr>
              <w:t>》（</w:t>
            </w:r>
            <w:r>
              <w:rPr>
                <w:rFonts w:hint="eastAsia"/>
                <w:color w:val="auto"/>
              </w:rPr>
              <w:t>HJ 1033-2019</w:t>
            </w:r>
            <w:r>
              <w:rPr>
                <w:rFonts w:hint="eastAsia"/>
                <w:color w:val="auto"/>
                <w:lang w:val="zh-CN"/>
              </w:rPr>
              <w:t>）</w:t>
            </w:r>
            <w:r>
              <w:rPr>
                <w:rFonts w:hint="eastAsia"/>
                <w:color w:val="auto"/>
              </w:rPr>
              <w:t>相关规定</w:t>
            </w:r>
            <w:r>
              <w:rPr>
                <w:rFonts w:hint="eastAsia"/>
                <w:color w:val="auto"/>
                <w:lang w:val="zh-CN"/>
              </w:rPr>
              <w:t>，</w:t>
            </w:r>
            <w:r>
              <w:rPr>
                <w:rFonts w:hint="eastAsia"/>
                <w:color w:val="auto"/>
              </w:rPr>
              <w:t>本项目建成后废水</w:t>
            </w:r>
            <w:r>
              <w:rPr>
                <w:rFonts w:hint="eastAsia"/>
                <w:color w:val="auto"/>
                <w:lang w:val="zh-CN"/>
              </w:rPr>
              <w:t>监测频次、</w:t>
            </w:r>
            <w:r>
              <w:rPr>
                <w:rFonts w:hint="eastAsia"/>
                <w:color w:val="auto"/>
              </w:rPr>
              <w:t>监测点位、监测因子</w:t>
            </w:r>
            <w:r>
              <w:rPr>
                <w:rFonts w:hint="eastAsia"/>
                <w:color w:val="auto"/>
                <w:lang w:val="zh-CN"/>
              </w:rPr>
              <w:t>见下表。</w:t>
            </w:r>
          </w:p>
          <w:p>
            <w:pPr>
              <w:pStyle w:val="50"/>
              <w:rPr>
                <w:color w:val="auto"/>
              </w:rPr>
            </w:pPr>
            <w:r>
              <w:rPr>
                <w:color w:val="auto"/>
              </w:rPr>
              <w:t>表</w:t>
            </w:r>
            <w:r>
              <w:rPr>
                <w:rFonts w:hint="eastAsia"/>
                <w:color w:val="auto"/>
              </w:rPr>
              <w:t xml:space="preserve">4-5 </w:t>
            </w:r>
            <w:r>
              <w:rPr>
                <w:color w:val="auto"/>
              </w:rPr>
              <w:t xml:space="preserve"> </w:t>
            </w:r>
            <w:r>
              <w:rPr>
                <w:rFonts w:hint="eastAsia"/>
                <w:color w:val="auto"/>
              </w:rPr>
              <w:t>废水</w:t>
            </w:r>
            <w:r>
              <w:rPr>
                <w:color w:val="auto"/>
              </w:rPr>
              <w:t>监测计划表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1102"/>
              <w:gridCol w:w="1212"/>
              <w:gridCol w:w="4335"/>
              <w:gridCol w:w="1439"/>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81" w:type="pct"/>
                  <w:vAlign w:val="center"/>
                </w:tcPr>
                <w:p>
                  <w:pPr>
                    <w:pStyle w:val="47"/>
                    <w:rPr>
                      <w:color w:val="auto"/>
                    </w:rPr>
                  </w:pPr>
                  <w:r>
                    <w:rPr>
                      <w:color w:val="auto"/>
                    </w:rPr>
                    <w:t>污染类型</w:t>
                  </w:r>
                </w:p>
              </w:tc>
              <w:tc>
                <w:tcPr>
                  <w:tcW w:w="749" w:type="pct"/>
                  <w:vAlign w:val="center"/>
                </w:tcPr>
                <w:p>
                  <w:pPr>
                    <w:pStyle w:val="47"/>
                    <w:rPr>
                      <w:color w:val="auto"/>
                    </w:rPr>
                  </w:pPr>
                  <w:r>
                    <w:rPr>
                      <w:color w:val="auto"/>
                    </w:rPr>
                    <w:t>监测点位</w:t>
                  </w:r>
                </w:p>
              </w:tc>
              <w:tc>
                <w:tcPr>
                  <w:tcW w:w="2679" w:type="pct"/>
                  <w:vAlign w:val="center"/>
                </w:tcPr>
                <w:p>
                  <w:pPr>
                    <w:pStyle w:val="47"/>
                    <w:rPr>
                      <w:color w:val="auto"/>
                    </w:rPr>
                  </w:pPr>
                  <w:r>
                    <w:rPr>
                      <w:color w:val="auto"/>
                    </w:rPr>
                    <w:t>监测</w:t>
                  </w:r>
                  <w:r>
                    <w:rPr>
                      <w:rFonts w:hint="eastAsia"/>
                      <w:color w:val="auto"/>
                    </w:rPr>
                    <w:t>指标</w:t>
                  </w:r>
                </w:p>
              </w:tc>
              <w:tc>
                <w:tcPr>
                  <w:tcW w:w="889" w:type="pct"/>
                  <w:vAlign w:val="center"/>
                </w:tcPr>
                <w:p>
                  <w:pPr>
                    <w:pStyle w:val="47"/>
                    <w:rPr>
                      <w:color w:val="auto"/>
                    </w:rPr>
                  </w:pPr>
                  <w:r>
                    <w:rPr>
                      <w:color w:val="auto"/>
                    </w:rPr>
                    <w:t>监测频率</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81" w:type="pct"/>
                  <w:vAlign w:val="center"/>
                </w:tcPr>
                <w:p>
                  <w:pPr>
                    <w:pStyle w:val="47"/>
                    <w:rPr>
                      <w:color w:val="auto"/>
                    </w:rPr>
                  </w:pPr>
                  <w:r>
                    <w:rPr>
                      <w:color w:val="auto"/>
                    </w:rPr>
                    <w:t>废水</w:t>
                  </w:r>
                </w:p>
              </w:tc>
              <w:tc>
                <w:tcPr>
                  <w:tcW w:w="749" w:type="pct"/>
                  <w:vAlign w:val="center"/>
                </w:tcPr>
                <w:p>
                  <w:pPr>
                    <w:pStyle w:val="47"/>
                    <w:rPr>
                      <w:color w:val="auto"/>
                    </w:rPr>
                  </w:pPr>
                  <w:r>
                    <w:rPr>
                      <w:rFonts w:hint="eastAsia"/>
                      <w:color w:val="auto"/>
                    </w:rPr>
                    <w:t>出水口DW001</w:t>
                  </w:r>
                </w:p>
              </w:tc>
              <w:tc>
                <w:tcPr>
                  <w:tcW w:w="2679" w:type="pct"/>
                  <w:vAlign w:val="center"/>
                </w:tcPr>
                <w:p>
                  <w:pPr>
                    <w:pStyle w:val="47"/>
                    <w:rPr>
                      <w:color w:val="auto"/>
                    </w:rPr>
                  </w:pPr>
                  <w:r>
                    <w:rPr>
                      <w:rFonts w:hint="eastAsia"/>
                      <w:color w:val="auto"/>
                    </w:rPr>
                    <w:t>pH、流量、悬浮物、COD、氨氮</w:t>
                  </w:r>
                </w:p>
              </w:tc>
              <w:tc>
                <w:tcPr>
                  <w:tcW w:w="889" w:type="pct"/>
                  <w:vAlign w:val="center"/>
                </w:tcPr>
                <w:p>
                  <w:pPr>
                    <w:pStyle w:val="47"/>
                    <w:rPr>
                      <w:color w:val="auto"/>
                    </w:rPr>
                  </w:pPr>
                  <w:r>
                    <w:rPr>
                      <w:rFonts w:hint="eastAsia"/>
                      <w:color w:val="auto"/>
                    </w:rPr>
                    <w:t>1次/月</w:t>
                  </w:r>
                </w:p>
              </w:tc>
            </w:tr>
          </w:tbl>
          <w:p>
            <w:pPr>
              <w:pStyle w:val="52"/>
              <w:ind w:firstLine="422"/>
              <w:rPr>
                <w:b/>
                <w:bCs/>
                <w:color w:val="auto"/>
              </w:rPr>
            </w:pPr>
            <w:r>
              <w:rPr>
                <w:rFonts w:hint="eastAsia"/>
                <w:b/>
                <w:bCs/>
                <w:color w:val="auto"/>
              </w:rPr>
              <w:t>2</w:t>
            </w:r>
            <w:r>
              <w:rPr>
                <w:b/>
                <w:bCs/>
                <w:color w:val="auto"/>
              </w:rPr>
              <w:t>、大气环境影响分析</w:t>
            </w:r>
          </w:p>
          <w:p>
            <w:pPr>
              <w:pStyle w:val="52"/>
              <w:ind w:firstLine="420"/>
              <w:rPr>
                <w:color w:val="auto"/>
              </w:rPr>
            </w:pPr>
            <w:r>
              <w:rPr>
                <w:rFonts w:hint="eastAsia"/>
                <w:color w:val="auto"/>
              </w:rPr>
              <w:t>（1）废气产生及排放情况</w:t>
            </w:r>
          </w:p>
          <w:p>
            <w:pPr>
              <w:pStyle w:val="52"/>
              <w:ind w:firstLine="420"/>
              <w:rPr>
                <w:color w:val="auto"/>
              </w:rPr>
            </w:pPr>
            <w:r>
              <w:rPr>
                <w:rFonts w:hint="eastAsia"/>
                <w:color w:val="auto"/>
              </w:rPr>
              <w:t>本项目的废气污染源主要有：污泥湿料仓废气G1、污泥干化废气G2。</w:t>
            </w:r>
          </w:p>
          <w:p>
            <w:pPr>
              <w:pStyle w:val="52"/>
              <w:ind w:firstLine="420"/>
              <w:rPr>
                <w:color w:val="auto"/>
              </w:rPr>
            </w:pPr>
            <w:r>
              <w:rPr>
                <w:rFonts w:hint="eastAsia"/>
                <w:color w:val="auto"/>
              </w:rPr>
              <w:t>脱水污泥在湿料仓、污泥干化机中暂存过程会产生恶臭气体，恶臭类物质主要来自微生物的还原性代谢物质，恶臭主要由H</w:t>
            </w:r>
            <w:r>
              <w:rPr>
                <w:rFonts w:hint="eastAsia"/>
                <w:color w:val="auto"/>
                <w:vertAlign w:val="subscript"/>
              </w:rPr>
              <w:t>2</w:t>
            </w:r>
            <w:r>
              <w:rPr>
                <w:rFonts w:hint="eastAsia"/>
                <w:color w:val="auto"/>
              </w:rPr>
              <w:t>S、NH</w:t>
            </w:r>
            <w:r>
              <w:rPr>
                <w:rFonts w:hint="eastAsia"/>
                <w:color w:val="auto"/>
                <w:vertAlign w:val="subscript"/>
              </w:rPr>
              <w:t>3</w:t>
            </w:r>
            <w:r>
              <w:rPr>
                <w:rFonts w:hint="eastAsia"/>
                <w:color w:val="auto"/>
              </w:rPr>
              <w:t>、挥发酸、硫醇类等组成，以H</w:t>
            </w:r>
            <w:r>
              <w:rPr>
                <w:rFonts w:hint="eastAsia"/>
                <w:color w:val="auto"/>
                <w:vertAlign w:val="subscript"/>
              </w:rPr>
              <w:t>2</w:t>
            </w:r>
            <w:r>
              <w:rPr>
                <w:rFonts w:hint="eastAsia"/>
                <w:color w:val="auto"/>
              </w:rPr>
              <w:t>S和NH</w:t>
            </w:r>
            <w:r>
              <w:rPr>
                <w:rFonts w:hint="eastAsia"/>
                <w:color w:val="auto"/>
                <w:vertAlign w:val="subscript"/>
              </w:rPr>
              <w:t>3</w:t>
            </w:r>
            <w:r>
              <w:rPr>
                <w:rFonts w:hint="eastAsia"/>
                <w:color w:val="auto"/>
              </w:rPr>
              <w:t>为主要恶臭类污染物。</w:t>
            </w:r>
          </w:p>
          <w:p>
            <w:pPr>
              <w:pStyle w:val="52"/>
              <w:ind w:firstLine="420"/>
              <w:rPr>
                <w:color w:val="auto"/>
              </w:rPr>
            </w:pPr>
            <w:r>
              <w:rPr>
                <w:rFonts w:hint="eastAsia"/>
                <w:color w:val="auto"/>
              </w:rPr>
              <w:t>①污泥湿料仓废气G1</w:t>
            </w:r>
          </w:p>
          <w:p>
            <w:pPr>
              <w:pStyle w:val="52"/>
              <w:ind w:firstLine="420"/>
              <w:rPr>
                <w:color w:val="auto"/>
              </w:rPr>
            </w:pPr>
            <w:r>
              <w:rPr>
                <w:rFonts w:hint="eastAsia"/>
                <w:color w:val="auto"/>
              </w:rPr>
              <w:t>本项目污泥湿料仓仅在脱水污泥进料时打开，其余时候保持关闭，料仓顶部设集气管道收集废气，收集的废气引入生物除臭装置进行处理后有1根15m高排气筒DA001排放。</w:t>
            </w:r>
          </w:p>
          <w:p>
            <w:pPr>
              <w:pStyle w:val="52"/>
              <w:ind w:firstLine="420"/>
              <w:rPr>
                <w:color w:val="auto"/>
              </w:rPr>
            </w:pPr>
            <w:r>
              <w:rPr>
                <w:rFonts w:hint="eastAsia"/>
                <w:color w:val="auto"/>
              </w:rPr>
              <w:t>《中科君达（宿迁） 环保科技有限公司宿迁中心城市污泥干化项目》与本项目污泥干化工艺相同，均采用低温干化工艺。根据类比项目恶臭气体产污系统，湿料仓恶臭气体产污系数分别为NH</w:t>
            </w:r>
            <w:r>
              <w:rPr>
                <w:rFonts w:hint="eastAsia"/>
                <w:color w:val="auto"/>
                <w:vertAlign w:val="subscript"/>
              </w:rPr>
              <w:t xml:space="preserve">3 </w:t>
            </w:r>
            <w:r>
              <w:rPr>
                <w:rFonts w:hint="eastAsia"/>
                <w:color w:val="auto"/>
              </w:rPr>
              <w:t>0.10mg/s</w:t>
            </w:r>
            <w:r>
              <w:rPr>
                <w:color w:val="auto"/>
              </w:rPr>
              <w:t>·</w:t>
            </w:r>
            <w:r>
              <w:rPr>
                <w:rFonts w:hint="eastAsia"/>
                <w:color w:val="auto"/>
              </w:rPr>
              <w:t>m</w:t>
            </w:r>
            <w:r>
              <w:rPr>
                <w:rFonts w:hint="eastAsia"/>
                <w:color w:val="auto"/>
                <w:vertAlign w:val="superscript"/>
              </w:rPr>
              <w:t>2</w:t>
            </w:r>
            <w:r>
              <w:rPr>
                <w:rFonts w:hint="eastAsia"/>
                <w:color w:val="auto"/>
              </w:rPr>
              <w:t>、H</w:t>
            </w:r>
            <w:r>
              <w:rPr>
                <w:rFonts w:hint="eastAsia"/>
                <w:color w:val="auto"/>
                <w:vertAlign w:val="subscript"/>
              </w:rPr>
              <w:t>2</w:t>
            </w:r>
            <w:r>
              <w:rPr>
                <w:rFonts w:hint="eastAsia"/>
                <w:color w:val="auto"/>
              </w:rPr>
              <w:t>S 0.0071mg/s</w:t>
            </w:r>
            <w:r>
              <w:rPr>
                <w:color w:val="auto"/>
              </w:rPr>
              <w:t>·</w:t>
            </w:r>
            <w:r>
              <w:rPr>
                <w:rFonts w:hint="eastAsia"/>
                <w:color w:val="auto"/>
              </w:rPr>
              <w:t>m</w:t>
            </w:r>
            <w:r>
              <w:rPr>
                <w:rFonts w:hint="eastAsia"/>
                <w:color w:val="auto"/>
                <w:vertAlign w:val="superscript"/>
              </w:rPr>
              <w:t>2</w:t>
            </w:r>
            <w:r>
              <w:rPr>
                <w:rFonts w:hint="eastAsia"/>
                <w:color w:val="auto"/>
              </w:rPr>
              <w:t>，本项目湿料仓面积为40m</w:t>
            </w:r>
            <w:r>
              <w:rPr>
                <w:rFonts w:hint="eastAsia"/>
                <w:color w:val="auto"/>
                <w:vertAlign w:val="superscript"/>
              </w:rPr>
              <w:t>2</w:t>
            </w:r>
            <w:r>
              <w:rPr>
                <w:rFonts w:hint="eastAsia"/>
                <w:color w:val="auto"/>
              </w:rPr>
              <w:t>，则湿料仓废气产生量为NH</w:t>
            </w:r>
            <w:r>
              <w:rPr>
                <w:rFonts w:hint="eastAsia"/>
                <w:color w:val="auto"/>
                <w:vertAlign w:val="subscript"/>
              </w:rPr>
              <w:t>3</w:t>
            </w:r>
            <w:r>
              <w:rPr>
                <w:rFonts w:hint="eastAsia"/>
                <w:color w:val="auto"/>
              </w:rPr>
              <w:t xml:space="preserve"> 0.014kg/h（0.126t/a）、H</w:t>
            </w:r>
            <w:r>
              <w:rPr>
                <w:rFonts w:hint="eastAsia"/>
                <w:color w:val="auto"/>
                <w:vertAlign w:val="subscript"/>
              </w:rPr>
              <w:t>2</w:t>
            </w:r>
            <w:r>
              <w:rPr>
                <w:rFonts w:hint="eastAsia"/>
                <w:color w:val="auto"/>
              </w:rPr>
              <w:t>S 0.001kg/h（0.0088t/a）、臭气浓度300（无量纲）。</w:t>
            </w:r>
          </w:p>
          <w:p>
            <w:pPr>
              <w:pStyle w:val="52"/>
              <w:ind w:firstLine="420"/>
              <w:rPr>
                <w:color w:val="auto"/>
              </w:rPr>
            </w:pPr>
            <w:r>
              <w:rPr>
                <w:rFonts w:hint="eastAsia"/>
                <w:color w:val="auto"/>
              </w:rPr>
              <w:t>②污泥干化废气G2</w:t>
            </w:r>
          </w:p>
          <w:p>
            <w:pPr>
              <w:pStyle w:val="52"/>
              <w:ind w:firstLine="420"/>
              <w:rPr>
                <w:color w:val="auto"/>
              </w:rPr>
            </w:pPr>
            <w:r>
              <w:rPr>
                <w:rFonts w:hint="eastAsia"/>
                <w:color w:val="auto"/>
              </w:rPr>
              <w:t>污泥干化机是整机设备，仅留有污泥进料口和出料口，干化机上方设置集气罩收集废气，收集效率按</w:t>
            </w:r>
            <w:r>
              <w:rPr>
                <w:rFonts w:hint="eastAsia"/>
                <w:color w:val="auto"/>
                <w:lang w:val="en-US" w:eastAsia="zh-CN"/>
              </w:rPr>
              <w:t>9</w:t>
            </w:r>
            <w:r>
              <w:rPr>
                <w:rFonts w:hint="eastAsia"/>
                <w:color w:val="auto"/>
              </w:rPr>
              <w:t>0%，</w:t>
            </w:r>
            <w:r>
              <w:rPr>
                <w:rFonts w:hint="eastAsia"/>
                <w:color w:val="auto"/>
              </w:rPr>
              <w:t>集气罩投影面积可完全覆盖干化机，集气罩收集的污泥干化废气经生物除臭装置进行处理后有1根15m高排气筒DA001排放。</w:t>
            </w:r>
          </w:p>
          <w:p>
            <w:pPr>
              <w:pStyle w:val="52"/>
              <w:ind w:firstLine="420"/>
              <w:rPr>
                <w:color w:val="auto"/>
              </w:rPr>
            </w:pPr>
            <w:r>
              <w:rPr>
                <w:rFonts w:hint="eastAsia"/>
                <w:color w:val="auto"/>
              </w:rPr>
              <w:t>根据《污泥直接干化产生的恶臭及挥发性有机物特征研究》（陈文和，邓明佳，罗辉等，《环境科学》，2014年第8期2897-2902），湿污泥在干化过程中会释放出大量气体，形成干化尾气。干化尾气成分复杂，除了水分，二氧化碳、一氧化碳等气体外，还含有恶臭。</w:t>
            </w:r>
          </w:p>
          <w:p>
            <w:pPr>
              <w:pStyle w:val="52"/>
              <w:ind w:firstLine="420"/>
              <w:rPr>
                <w:color w:val="auto"/>
              </w:rPr>
            </w:pPr>
            <w:r>
              <w:rPr>
                <w:rFonts w:hint="eastAsia"/>
                <w:color w:val="auto"/>
              </w:rPr>
              <w:t>类比江苏明德环保有限公司年处理20万吨一般固废项目，污泥干化机内的烘干臭气难以估算，因此按照湿污泥储存仓恶臭气体的10倍估算，则本项目污泥干化废气产生情况为NH</w:t>
            </w:r>
            <w:r>
              <w:rPr>
                <w:rFonts w:hint="eastAsia"/>
                <w:color w:val="auto"/>
                <w:vertAlign w:val="subscript"/>
              </w:rPr>
              <w:t>3</w:t>
            </w:r>
            <w:r>
              <w:rPr>
                <w:rFonts w:hint="eastAsia"/>
                <w:color w:val="auto"/>
              </w:rPr>
              <w:t xml:space="preserve"> 0.14kg/h（1.26t/a）、H</w:t>
            </w:r>
            <w:r>
              <w:rPr>
                <w:rFonts w:hint="eastAsia"/>
                <w:color w:val="auto"/>
                <w:vertAlign w:val="subscript"/>
              </w:rPr>
              <w:t>2</w:t>
            </w:r>
            <w:r>
              <w:rPr>
                <w:rFonts w:hint="eastAsia"/>
                <w:color w:val="auto"/>
              </w:rPr>
              <w:t>S0.01kg/h（0.088t/a）、臭气浓度3000（无量纲）。</w:t>
            </w:r>
          </w:p>
          <w:p>
            <w:pPr>
              <w:pStyle w:val="52"/>
              <w:ind w:firstLine="420"/>
              <w:rPr>
                <w:color w:val="auto"/>
              </w:rPr>
            </w:pPr>
            <w:r>
              <w:rPr>
                <w:rFonts w:hint="eastAsia"/>
                <w:color w:val="auto"/>
              </w:rPr>
              <w:t>本项目生物除臭装置按远期污泥处理量进行设计，单座生产车间内污泥湿料仓容积为20m</w:t>
            </w:r>
            <w:r>
              <w:rPr>
                <w:rFonts w:hint="eastAsia"/>
                <w:color w:val="auto"/>
                <w:vertAlign w:val="superscript"/>
              </w:rPr>
              <w:t>3</w:t>
            </w:r>
            <w:r>
              <w:rPr>
                <w:rFonts w:hint="eastAsia"/>
                <w:color w:val="auto"/>
              </w:rPr>
              <w:t>，集气管道为</w:t>
            </w:r>
            <w:r>
              <w:rPr>
                <w:color w:val="auto"/>
              </w:rPr>
              <w:t>φ</w:t>
            </w:r>
            <w:r>
              <w:rPr>
                <w:rFonts w:hint="eastAsia"/>
                <w:color w:val="auto"/>
              </w:rPr>
              <w:t>350mm；单台污泥干化机设密封间（17m×7m×5m），密封间换气次数为5次/h，密封间连接</w:t>
            </w:r>
            <w:r>
              <w:rPr>
                <w:color w:val="auto"/>
              </w:rPr>
              <w:t>φ</w:t>
            </w:r>
            <w:r>
              <w:rPr>
                <w:rFonts w:hint="eastAsia"/>
                <w:color w:val="auto"/>
              </w:rPr>
              <w:t>350mm集气管道，则远期生物除臭需风量为6150m</w:t>
            </w:r>
            <w:r>
              <w:rPr>
                <w:rFonts w:hint="eastAsia"/>
                <w:color w:val="auto"/>
                <w:vertAlign w:val="superscript"/>
              </w:rPr>
              <w:t>3</w:t>
            </w:r>
            <w:r>
              <w:rPr>
                <w:rFonts w:hint="eastAsia"/>
                <w:color w:val="auto"/>
              </w:rPr>
              <w:t>/h，考虑到风损等其他方面，综合设置风机风量为8000m</w:t>
            </w:r>
            <w:r>
              <w:rPr>
                <w:rFonts w:hint="eastAsia"/>
                <w:color w:val="auto"/>
                <w:vertAlign w:val="superscript"/>
              </w:rPr>
              <w:t>3</w:t>
            </w:r>
            <w:r>
              <w:rPr>
                <w:rFonts w:hint="eastAsia"/>
                <w:color w:val="auto"/>
              </w:rPr>
              <w:t>/h。</w:t>
            </w:r>
          </w:p>
          <w:p>
            <w:pPr>
              <w:pStyle w:val="52"/>
              <w:ind w:firstLine="420"/>
              <w:rPr>
                <w:color w:val="auto"/>
              </w:rPr>
            </w:pPr>
            <w:r>
              <w:rPr>
                <w:rFonts w:hint="eastAsia"/>
                <w:color w:val="auto"/>
              </w:rPr>
              <w:t>③无组织废气</w:t>
            </w:r>
          </w:p>
          <w:p>
            <w:pPr>
              <w:pStyle w:val="52"/>
              <w:ind w:firstLine="420"/>
              <w:rPr>
                <w:color w:val="auto"/>
              </w:rPr>
            </w:pPr>
            <w:r>
              <w:rPr>
                <w:rFonts w:hint="eastAsia"/>
                <w:color w:val="auto"/>
              </w:rPr>
              <w:t>污泥湿料仓进料过程，仓内部分恶臭气体未经收集而无组织排放，干化机废气未经集气罩收集的恶臭气体无组织排放，以上废气收集效率按90%计，则无组织废气产生量为NH</w:t>
            </w:r>
            <w:r>
              <w:rPr>
                <w:rFonts w:hint="eastAsia"/>
                <w:color w:val="auto"/>
                <w:vertAlign w:val="subscript"/>
              </w:rPr>
              <w:t>3</w:t>
            </w:r>
            <w:r>
              <w:rPr>
                <w:rFonts w:hint="eastAsia"/>
                <w:color w:val="auto"/>
              </w:rPr>
              <w:t xml:space="preserve"> 0.015kg/h（0.139t/a）、H</w:t>
            </w:r>
            <w:r>
              <w:rPr>
                <w:rFonts w:hint="eastAsia"/>
                <w:color w:val="auto"/>
                <w:vertAlign w:val="subscript"/>
              </w:rPr>
              <w:t>2</w:t>
            </w:r>
            <w:r>
              <w:rPr>
                <w:rFonts w:hint="eastAsia"/>
                <w:color w:val="auto"/>
              </w:rPr>
              <w:t>S 0.001kg/h（0.01t/a）、臭气浓度20（无量纲）。</w:t>
            </w:r>
          </w:p>
          <w:p>
            <w:pPr>
              <w:pStyle w:val="50"/>
              <w:rPr>
                <w:rFonts w:hint="eastAsia"/>
                <w:color w:val="auto"/>
              </w:rPr>
            </w:pPr>
          </w:p>
          <w:p>
            <w:pPr>
              <w:pStyle w:val="50"/>
              <w:rPr>
                <w:rFonts w:hint="eastAsia"/>
                <w:color w:val="auto"/>
              </w:rPr>
            </w:pPr>
          </w:p>
          <w:p>
            <w:pPr>
              <w:pStyle w:val="50"/>
              <w:rPr>
                <w:rFonts w:hint="eastAsia"/>
                <w:color w:val="auto"/>
              </w:rPr>
            </w:pPr>
          </w:p>
          <w:p>
            <w:pPr>
              <w:pStyle w:val="50"/>
              <w:rPr>
                <w:rFonts w:hint="eastAsia"/>
                <w:color w:val="auto"/>
              </w:rPr>
            </w:pPr>
          </w:p>
          <w:p>
            <w:pPr>
              <w:pStyle w:val="50"/>
              <w:rPr>
                <w:rFonts w:hint="eastAsia"/>
                <w:color w:val="auto"/>
              </w:rPr>
            </w:pPr>
          </w:p>
          <w:p>
            <w:pPr>
              <w:pStyle w:val="50"/>
              <w:rPr>
                <w:color w:val="auto"/>
              </w:rPr>
            </w:pPr>
            <w:r>
              <w:rPr>
                <w:rFonts w:hint="eastAsia"/>
                <w:color w:val="auto"/>
              </w:rPr>
              <w:t>表4-6  废气污染物产排污情况一览表</w:t>
            </w:r>
          </w:p>
          <w:tbl>
            <w:tblPr>
              <w:tblStyle w:val="30"/>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406"/>
              <w:gridCol w:w="297"/>
              <w:gridCol w:w="797"/>
              <w:gridCol w:w="473"/>
              <w:gridCol w:w="442"/>
              <w:gridCol w:w="338"/>
              <w:gridCol w:w="492"/>
              <w:gridCol w:w="668"/>
              <w:gridCol w:w="848"/>
              <w:gridCol w:w="848"/>
              <w:gridCol w:w="744"/>
              <w:gridCol w:w="730"/>
              <w:gridCol w:w="10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213" w:type="pct"/>
                  <w:vMerge w:val="restart"/>
                  <w:tcBorders>
                    <w:tl2br w:val="nil"/>
                    <w:tr2bl w:val="nil"/>
                  </w:tcBorders>
                  <w:vAlign w:val="center"/>
                </w:tcPr>
                <w:p>
                  <w:pPr>
                    <w:pStyle w:val="47"/>
                    <w:rPr>
                      <w:color w:val="auto"/>
                    </w:rPr>
                  </w:pPr>
                  <w:r>
                    <w:rPr>
                      <w:rFonts w:hint="eastAsia"/>
                      <w:color w:val="auto"/>
                    </w:rPr>
                    <w:t>产污环节</w:t>
                  </w:r>
                </w:p>
              </w:tc>
              <w:tc>
                <w:tcPr>
                  <w:tcW w:w="187" w:type="pct"/>
                  <w:vMerge w:val="restart"/>
                  <w:tcBorders>
                    <w:tl2br w:val="nil"/>
                    <w:tr2bl w:val="nil"/>
                  </w:tcBorders>
                  <w:vAlign w:val="center"/>
                </w:tcPr>
                <w:p>
                  <w:pPr>
                    <w:pStyle w:val="47"/>
                    <w:rPr>
                      <w:color w:val="auto"/>
                    </w:rPr>
                  </w:pPr>
                  <w:r>
                    <w:rPr>
                      <w:rFonts w:hint="eastAsia"/>
                      <w:color w:val="auto"/>
                    </w:rPr>
                    <w:t>排放方式</w:t>
                  </w:r>
                </w:p>
              </w:tc>
              <w:tc>
                <w:tcPr>
                  <w:tcW w:w="1588" w:type="pct"/>
                  <w:gridSpan w:val="5"/>
                  <w:tcBorders>
                    <w:tl2br w:val="nil"/>
                    <w:tr2bl w:val="nil"/>
                  </w:tcBorders>
                  <w:vAlign w:val="center"/>
                </w:tcPr>
                <w:p>
                  <w:pPr>
                    <w:pStyle w:val="47"/>
                    <w:rPr>
                      <w:color w:val="auto"/>
                    </w:rPr>
                  </w:pPr>
                  <w:r>
                    <w:rPr>
                      <w:rFonts w:hint="eastAsia"/>
                      <w:color w:val="auto"/>
                    </w:rPr>
                    <w:t>治理设施</w:t>
                  </w:r>
                </w:p>
              </w:tc>
              <w:tc>
                <w:tcPr>
                  <w:tcW w:w="2386" w:type="pct"/>
                  <w:gridSpan w:val="5"/>
                  <w:tcBorders>
                    <w:tl2br w:val="nil"/>
                    <w:tr2bl w:val="nil"/>
                  </w:tcBorders>
                  <w:vAlign w:val="center"/>
                </w:tcPr>
                <w:p>
                  <w:pPr>
                    <w:pStyle w:val="47"/>
                    <w:rPr>
                      <w:color w:val="auto"/>
                    </w:rPr>
                  </w:pPr>
                  <w:r>
                    <w:rPr>
                      <w:rFonts w:hint="eastAsia"/>
                      <w:color w:val="auto"/>
                    </w:rPr>
                    <w:t>污染物排放情况</w:t>
                  </w:r>
                </w:p>
              </w:tc>
              <w:tc>
                <w:tcPr>
                  <w:tcW w:w="624" w:type="pct"/>
                  <w:vMerge w:val="restart"/>
                  <w:tcBorders>
                    <w:tl2br w:val="nil"/>
                    <w:tr2bl w:val="nil"/>
                  </w:tcBorders>
                  <w:vAlign w:val="center"/>
                </w:tcPr>
                <w:p>
                  <w:pPr>
                    <w:pStyle w:val="47"/>
                    <w:rPr>
                      <w:color w:val="auto"/>
                    </w:rPr>
                  </w:pPr>
                  <w:r>
                    <w:rPr>
                      <w:rFonts w:hint="eastAsia"/>
                      <w:color w:val="auto"/>
                    </w:rPr>
                    <w:t>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tcBorders>
                    <w:tl2br w:val="nil"/>
                    <w:tr2bl w:val="nil"/>
                  </w:tcBorders>
                  <w:vAlign w:val="center"/>
                </w:tcPr>
                <w:p>
                  <w:pPr>
                    <w:pStyle w:val="47"/>
                    <w:rPr>
                      <w:color w:val="auto"/>
                    </w:rPr>
                  </w:pPr>
                  <w:r>
                    <w:rPr>
                      <w:rFonts w:hint="eastAsia"/>
                      <w:color w:val="auto"/>
                    </w:rPr>
                    <w:t>治理</w:t>
                  </w:r>
                </w:p>
                <w:p>
                  <w:pPr>
                    <w:pStyle w:val="47"/>
                    <w:rPr>
                      <w:color w:val="auto"/>
                    </w:rPr>
                  </w:pPr>
                  <w:r>
                    <w:rPr>
                      <w:rFonts w:hint="eastAsia"/>
                      <w:color w:val="auto"/>
                    </w:rPr>
                    <w:t>工艺</w:t>
                  </w:r>
                </w:p>
              </w:tc>
              <w:tc>
                <w:tcPr>
                  <w:tcW w:w="296" w:type="pct"/>
                  <w:tcBorders>
                    <w:tl2br w:val="nil"/>
                    <w:tr2bl w:val="nil"/>
                  </w:tcBorders>
                  <w:vAlign w:val="center"/>
                </w:tcPr>
                <w:p>
                  <w:pPr>
                    <w:pStyle w:val="47"/>
                    <w:rPr>
                      <w:color w:val="auto"/>
                    </w:rPr>
                  </w:pPr>
                  <w:r>
                    <w:rPr>
                      <w:rFonts w:hint="eastAsia"/>
                      <w:color w:val="auto"/>
                    </w:rPr>
                    <w:t>处理</w:t>
                  </w:r>
                </w:p>
                <w:p>
                  <w:pPr>
                    <w:pStyle w:val="47"/>
                    <w:rPr>
                      <w:color w:val="auto"/>
                    </w:rPr>
                  </w:pPr>
                  <w:r>
                    <w:rPr>
                      <w:color w:val="auto"/>
                    </w:rPr>
                    <w:t>能力m</w:t>
                  </w:r>
                  <w:r>
                    <w:rPr>
                      <w:color w:val="auto"/>
                      <w:vertAlign w:val="superscript"/>
                    </w:rPr>
                    <w:t>3</w:t>
                  </w:r>
                  <w:r>
                    <w:rPr>
                      <w:color w:val="auto"/>
                    </w:rPr>
                    <w:t>/h</w:t>
                  </w:r>
                </w:p>
              </w:tc>
              <w:tc>
                <w:tcPr>
                  <w:tcW w:w="277" w:type="pct"/>
                  <w:tcBorders>
                    <w:tl2br w:val="nil"/>
                    <w:tr2bl w:val="nil"/>
                  </w:tcBorders>
                  <w:vAlign w:val="center"/>
                </w:tcPr>
                <w:p>
                  <w:pPr>
                    <w:pStyle w:val="47"/>
                    <w:rPr>
                      <w:color w:val="auto"/>
                    </w:rPr>
                  </w:pPr>
                  <w:r>
                    <w:rPr>
                      <w:rFonts w:hint="eastAsia"/>
                      <w:color w:val="auto"/>
                    </w:rPr>
                    <w:t>收集</w:t>
                  </w:r>
                  <w:r>
                    <w:rPr>
                      <w:color w:val="auto"/>
                    </w:rPr>
                    <w:t>效率</w:t>
                  </w:r>
                  <w:r>
                    <w:rPr>
                      <w:rFonts w:hint="eastAsia"/>
                      <w:color w:val="auto"/>
                    </w:rPr>
                    <w:t>%</w:t>
                  </w:r>
                </w:p>
              </w:tc>
              <w:tc>
                <w:tcPr>
                  <w:tcW w:w="212" w:type="pct"/>
                  <w:tcBorders>
                    <w:tl2br w:val="nil"/>
                    <w:tr2bl w:val="nil"/>
                  </w:tcBorders>
                  <w:vAlign w:val="center"/>
                </w:tcPr>
                <w:p>
                  <w:pPr>
                    <w:pStyle w:val="47"/>
                    <w:rPr>
                      <w:color w:val="auto"/>
                    </w:rPr>
                  </w:pPr>
                  <w:r>
                    <w:rPr>
                      <w:rFonts w:hint="eastAsia"/>
                      <w:color w:val="auto"/>
                    </w:rPr>
                    <w:t>去除率</w:t>
                  </w:r>
                </w:p>
                <w:p>
                  <w:pPr>
                    <w:pStyle w:val="47"/>
                    <w:rPr>
                      <w:color w:val="auto"/>
                    </w:rPr>
                  </w:pPr>
                  <w:r>
                    <w:rPr>
                      <w:rFonts w:hint="eastAsia"/>
                      <w:color w:val="auto"/>
                    </w:rPr>
                    <w:t>%</w:t>
                  </w:r>
                </w:p>
              </w:tc>
              <w:tc>
                <w:tcPr>
                  <w:tcW w:w="305" w:type="pct"/>
                  <w:tcBorders>
                    <w:tl2br w:val="nil"/>
                    <w:tr2bl w:val="nil"/>
                  </w:tcBorders>
                  <w:vAlign w:val="center"/>
                </w:tcPr>
                <w:p>
                  <w:pPr>
                    <w:pStyle w:val="47"/>
                    <w:rPr>
                      <w:color w:val="auto"/>
                    </w:rPr>
                  </w:pPr>
                  <w:r>
                    <w:rPr>
                      <w:rFonts w:hint="eastAsia"/>
                      <w:color w:val="auto"/>
                    </w:rPr>
                    <w:t>是否</w:t>
                  </w:r>
                  <w:r>
                    <w:rPr>
                      <w:color w:val="auto"/>
                    </w:rPr>
                    <w:t>为可行技术</w:t>
                  </w:r>
                </w:p>
              </w:tc>
              <w:tc>
                <w:tcPr>
                  <w:tcW w:w="416" w:type="pct"/>
                  <w:tcBorders>
                    <w:tl2br w:val="nil"/>
                    <w:tr2bl w:val="nil"/>
                  </w:tcBorders>
                  <w:vAlign w:val="center"/>
                </w:tcPr>
                <w:p>
                  <w:pPr>
                    <w:pStyle w:val="47"/>
                    <w:rPr>
                      <w:color w:val="auto"/>
                    </w:rPr>
                  </w:pPr>
                  <w:r>
                    <w:rPr>
                      <w:rFonts w:hint="eastAsia"/>
                      <w:color w:val="auto"/>
                    </w:rPr>
                    <w:t>污染物</w:t>
                  </w:r>
                </w:p>
              </w:tc>
              <w:tc>
                <w:tcPr>
                  <w:tcW w:w="527" w:type="pct"/>
                  <w:tcBorders>
                    <w:tl2br w:val="nil"/>
                    <w:tr2bl w:val="nil"/>
                  </w:tcBorders>
                  <w:vAlign w:val="center"/>
                </w:tcPr>
                <w:p>
                  <w:pPr>
                    <w:pStyle w:val="47"/>
                    <w:rPr>
                      <w:color w:val="auto"/>
                    </w:rPr>
                  </w:pPr>
                  <w:r>
                    <w:rPr>
                      <w:rFonts w:hint="eastAsia"/>
                      <w:color w:val="auto"/>
                    </w:rPr>
                    <w:t>排放</w:t>
                  </w:r>
                  <w:r>
                    <w:rPr>
                      <w:color w:val="auto"/>
                    </w:rPr>
                    <w:t>浓度</w:t>
                  </w:r>
                  <w:r>
                    <w:rPr>
                      <w:rFonts w:hint="eastAsia"/>
                      <w:color w:val="auto"/>
                    </w:rPr>
                    <w:t>mg</w:t>
                  </w:r>
                  <w:r>
                    <w:rPr>
                      <w:color w:val="auto"/>
                    </w:rPr>
                    <w:t>/m</w:t>
                  </w:r>
                  <w:r>
                    <w:rPr>
                      <w:color w:val="auto"/>
                      <w:vertAlign w:val="superscript"/>
                    </w:rPr>
                    <w:t>3</w:t>
                  </w:r>
                </w:p>
              </w:tc>
              <w:tc>
                <w:tcPr>
                  <w:tcW w:w="527" w:type="pct"/>
                  <w:tcBorders>
                    <w:tl2br w:val="nil"/>
                    <w:tr2bl w:val="nil"/>
                  </w:tcBorders>
                  <w:vAlign w:val="center"/>
                </w:tcPr>
                <w:p>
                  <w:pPr>
                    <w:pStyle w:val="47"/>
                    <w:rPr>
                      <w:color w:val="auto"/>
                    </w:rPr>
                  </w:pPr>
                  <w:r>
                    <w:rPr>
                      <w:rFonts w:hint="eastAsia"/>
                      <w:color w:val="auto"/>
                    </w:rPr>
                    <w:t>排放</w:t>
                  </w:r>
                </w:p>
                <w:p>
                  <w:pPr>
                    <w:pStyle w:val="47"/>
                    <w:rPr>
                      <w:color w:val="auto"/>
                    </w:rPr>
                  </w:pPr>
                  <w:r>
                    <w:rPr>
                      <w:color w:val="auto"/>
                    </w:rPr>
                    <w:t>速率</w:t>
                  </w:r>
                </w:p>
                <w:p>
                  <w:pPr>
                    <w:pStyle w:val="47"/>
                    <w:rPr>
                      <w:color w:val="auto"/>
                    </w:rPr>
                  </w:pPr>
                  <w:r>
                    <w:rPr>
                      <w:rFonts w:hint="eastAsia"/>
                      <w:color w:val="auto"/>
                    </w:rPr>
                    <w:t>kg/h</w:t>
                  </w:r>
                </w:p>
              </w:tc>
              <w:tc>
                <w:tcPr>
                  <w:tcW w:w="462" w:type="pct"/>
                  <w:tcBorders>
                    <w:tl2br w:val="nil"/>
                    <w:tr2bl w:val="nil"/>
                  </w:tcBorders>
                  <w:vAlign w:val="center"/>
                </w:tcPr>
                <w:p>
                  <w:pPr>
                    <w:pStyle w:val="47"/>
                    <w:rPr>
                      <w:color w:val="auto"/>
                    </w:rPr>
                  </w:pPr>
                  <w:r>
                    <w:rPr>
                      <w:rFonts w:hint="eastAsia"/>
                      <w:color w:val="auto"/>
                    </w:rPr>
                    <w:t>排放量t/a</w:t>
                  </w:r>
                </w:p>
              </w:tc>
              <w:tc>
                <w:tcPr>
                  <w:tcW w:w="453" w:type="pct"/>
                  <w:tcBorders>
                    <w:tl2br w:val="nil"/>
                    <w:tr2bl w:val="nil"/>
                  </w:tcBorders>
                  <w:vAlign w:val="center"/>
                </w:tcPr>
                <w:p>
                  <w:pPr>
                    <w:pStyle w:val="47"/>
                    <w:rPr>
                      <w:color w:val="auto"/>
                    </w:rPr>
                  </w:pPr>
                  <w:r>
                    <w:rPr>
                      <w:rFonts w:hint="eastAsia"/>
                      <w:color w:val="auto"/>
                    </w:rPr>
                    <w:t>排放口</w:t>
                  </w:r>
                  <w:r>
                    <w:rPr>
                      <w:color w:val="auto"/>
                    </w:rPr>
                    <w:t>编号</w:t>
                  </w:r>
                </w:p>
              </w:tc>
              <w:tc>
                <w:tcPr>
                  <w:tcW w:w="624" w:type="pct"/>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restart"/>
                  <w:tcBorders>
                    <w:tl2br w:val="nil"/>
                    <w:tr2bl w:val="nil"/>
                  </w:tcBorders>
                  <w:vAlign w:val="center"/>
                </w:tcPr>
                <w:p>
                  <w:pPr>
                    <w:pStyle w:val="47"/>
                    <w:rPr>
                      <w:color w:val="auto"/>
                    </w:rPr>
                  </w:pPr>
                  <w:r>
                    <w:rPr>
                      <w:rFonts w:hint="eastAsia"/>
                      <w:color w:val="auto"/>
                      <w:sz w:val="18"/>
                      <w:szCs w:val="22"/>
                    </w:rPr>
                    <w:t>污泥湿料仓、污泥干化机</w:t>
                  </w:r>
                </w:p>
              </w:tc>
              <w:tc>
                <w:tcPr>
                  <w:tcW w:w="187" w:type="pct"/>
                  <w:vMerge w:val="restart"/>
                  <w:tcBorders>
                    <w:tl2br w:val="nil"/>
                    <w:tr2bl w:val="nil"/>
                  </w:tcBorders>
                  <w:vAlign w:val="center"/>
                </w:tcPr>
                <w:p>
                  <w:pPr>
                    <w:pStyle w:val="47"/>
                    <w:rPr>
                      <w:color w:val="auto"/>
                    </w:rPr>
                  </w:pPr>
                  <w:r>
                    <w:rPr>
                      <w:rFonts w:hint="eastAsia"/>
                      <w:color w:val="auto"/>
                    </w:rPr>
                    <w:t>有组织</w:t>
                  </w:r>
                </w:p>
              </w:tc>
              <w:tc>
                <w:tcPr>
                  <w:tcW w:w="496" w:type="pct"/>
                  <w:vMerge w:val="restart"/>
                  <w:tcBorders>
                    <w:tl2br w:val="nil"/>
                    <w:tr2bl w:val="nil"/>
                  </w:tcBorders>
                  <w:vAlign w:val="center"/>
                </w:tcPr>
                <w:p>
                  <w:pPr>
                    <w:pStyle w:val="47"/>
                    <w:rPr>
                      <w:color w:val="auto"/>
                    </w:rPr>
                  </w:pPr>
                  <w:r>
                    <w:rPr>
                      <w:rFonts w:hint="eastAsia"/>
                      <w:color w:val="auto"/>
                      <w:sz w:val="18"/>
                      <w:szCs w:val="22"/>
                    </w:rPr>
                    <w:t>生物除臭装置+15m高排气筒</w:t>
                  </w:r>
                </w:p>
              </w:tc>
              <w:tc>
                <w:tcPr>
                  <w:tcW w:w="296" w:type="pct"/>
                  <w:vMerge w:val="restart"/>
                  <w:tcBorders>
                    <w:tl2br w:val="nil"/>
                    <w:tr2bl w:val="nil"/>
                  </w:tcBorders>
                  <w:vAlign w:val="center"/>
                </w:tcPr>
                <w:p>
                  <w:pPr>
                    <w:pStyle w:val="47"/>
                    <w:rPr>
                      <w:color w:val="auto"/>
                    </w:rPr>
                  </w:pPr>
                  <w:r>
                    <w:rPr>
                      <w:rFonts w:hint="eastAsia"/>
                      <w:color w:val="auto"/>
                      <w:sz w:val="18"/>
                      <w:szCs w:val="22"/>
                    </w:rPr>
                    <w:t>8000</w:t>
                  </w:r>
                </w:p>
              </w:tc>
              <w:tc>
                <w:tcPr>
                  <w:tcW w:w="277" w:type="pct"/>
                  <w:vMerge w:val="restart"/>
                  <w:tcBorders>
                    <w:tl2br w:val="nil"/>
                    <w:tr2bl w:val="nil"/>
                  </w:tcBorders>
                  <w:vAlign w:val="center"/>
                </w:tcPr>
                <w:p>
                  <w:pPr>
                    <w:pStyle w:val="47"/>
                    <w:rPr>
                      <w:color w:val="auto"/>
                    </w:rPr>
                  </w:pPr>
                  <w:r>
                    <w:rPr>
                      <w:rFonts w:hint="eastAsia"/>
                      <w:color w:val="auto"/>
                      <w:sz w:val="18"/>
                      <w:szCs w:val="22"/>
                    </w:rPr>
                    <w:t>90</w:t>
                  </w:r>
                </w:p>
              </w:tc>
              <w:tc>
                <w:tcPr>
                  <w:tcW w:w="212" w:type="pct"/>
                  <w:vMerge w:val="restart"/>
                  <w:tcBorders>
                    <w:tl2br w:val="nil"/>
                    <w:tr2bl w:val="nil"/>
                  </w:tcBorders>
                  <w:vAlign w:val="center"/>
                </w:tcPr>
                <w:p>
                  <w:pPr>
                    <w:pStyle w:val="47"/>
                    <w:rPr>
                      <w:color w:val="auto"/>
                    </w:rPr>
                  </w:pPr>
                  <w:r>
                    <w:rPr>
                      <w:rFonts w:hint="eastAsia"/>
                      <w:color w:val="auto"/>
                      <w:sz w:val="18"/>
                      <w:szCs w:val="22"/>
                    </w:rPr>
                    <w:t>80</w:t>
                  </w:r>
                </w:p>
              </w:tc>
              <w:tc>
                <w:tcPr>
                  <w:tcW w:w="305" w:type="pct"/>
                  <w:vMerge w:val="restart"/>
                  <w:tcBorders>
                    <w:tl2br w:val="nil"/>
                    <w:tr2bl w:val="nil"/>
                  </w:tcBorders>
                  <w:vAlign w:val="center"/>
                </w:tcPr>
                <w:p>
                  <w:pPr>
                    <w:pStyle w:val="47"/>
                    <w:rPr>
                      <w:color w:val="auto"/>
                    </w:rPr>
                  </w:pPr>
                  <w:r>
                    <w:rPr>
                      <w:rFonts w:hint="eastAsia"/>
                      <w:color w:val="auto"/>
                      <w:sz w:val="18"/>
                      <w:szCs w:val="22"/>
                    </w:rPr>
                    <w:t>是</w:t>
                  </w:r>
                </w:p>
              </w:tc>
              <w:tc>
                <w:tcPr>
                  <w:tcW w:w="416" w:type="pct"/>
                  <w:tcBorders>
                    <w:tl2br w:val="nil"/>
                    <w:tr2bl w:val="nil"/>
                  </w:tcBorders>
                  <w:vAlign w:val="center"/>
                </w:tcPr>
                <w:p>
                  <w:pPr>
                    <w:pStyle w:val="47"/>
                    <w:rPr>
                      <w:color w:val="auto"/>
                    </w:rPr>
                  </w:pPr>
                  <w:r>
                    <w:rPr>
                      <w:rFonts w:hint="eastAsia"/>
                      <w:color w:val="auto"/>
                    </w:rPr>
                    <w:t>氨</w:t>
                  </w:r>
                </w:p>
              </w:tc>
              <w:tc>
                <w:tcPr>
                  <w:tcW w:w="527" w:type="pct"/>
                  <w:tcBorders>
                    <w:tl2br w:val="nil"/>
                    <w:tr2bl w:val="nil"/>
                  </w:tcBorders>
                  <w:vAlign w:val="center"/>
                </w:tcPr>
                <w:p>
                  <w:pPr>
                    <w:pStyle w:val="47"/>
                    <w:rPr>
                      <w:color w:val="auto"/>
                    </w:rPr>
                  </w:pPr>
                  <w:r>
                    <w:rPr>
                      <w:rFonts w:hint="eastAsia"/>
                      <w:color w:val="auto"/>
                    </w:rPr>
                    <w:t>3.5</w:t>
                  </w:r>
                </w:p>
              </w:tc>
              <w:tc>
                <w:tcPr>
                  <w:tcW w:w="527" w:type="pct"/>
                  <w:tcBorders>
                    <w:tl2br w:val="nil"/>
                    <w:tr2bl w:val="nil"/>
                  </w:tcBorders>
                  <w:vAlign w:val="center"/>
                </w:tcPr>
                <w:p>
                  <w:pPr>
                    <w:pStyle w:val="47"/>
                    <w:rPr>
                      <w:color w:val="auto"/>
                    </w:rPr>
                  </w:pPr>
                  <w:r>
                    <w:rPr>
                      <w:rFonts w:hint="eastAsia"/>
                      <w:color w:val="auto"/>
                    </w:rPr>
                    <w:t>0.028</w:t>
                  </w:r>
                </w:p>
              </w:tc>
              <w:tc>
                <w:tcPr>
                  <w:tcW w:w="462" w:type="pct"/>
                  <w:tcBorders>
                    <w:tl2br w:val="nil"/>
                    <w:tr2bl w:val="nil"/>
                  </w:tcBorders>
                  <w:vAlign w:val="center"/>
                </w:tcPr>
                <w:p>
                  <w:pPr>
                    <w:pStyle w:val="47"/>
                    <w:rPr>
                      <w:rFonts w:hint="eastAsia" w:eastAsia="宋体"/>
                      <w:color w:val="auto"/>
                      <w:lang w:eastAsia="zh-CN"/>
                    </w:rPr>
                  </w:pPr>
                  <w:r>
                    <w:rPr>
                      <w:rFonts w:hint="eastAsia"/>
                      <w:color w:val="auto"/>
                    </w:rPr>
                    <w:t>0.24</w:t>
                  </w:r>
                  <w:r>
                    <w:rPr>
                      <w:rFonts w:hint="eastAsia"/>
                      <w:color w:val="auto"/>
                      <w:lang w:val="en-US" w:eastAsia="zh-CN"/>
                    </w:rPr>
                    <w:t>5</w:t>
                  </w:r>
                </w:p>
              </w:tc>
              <w:tc>
                <w:tcPr>
                  <w:tcW w:w="453" w:type="pct"/>
                  <w:vMerge w:val="restart"/>
                  <w:tcBorders>
                    <w:tl2br w:val="nil"/>
                    <w:tr2bl w:val="nil"/>
                  </w:tcBorders>
                  <w:vAlign w:val="center"/>
                </w:tcPr>
                <w:p>
                  <w:pPr>
                    <w:pStyle w:val="47"/>
                    <w:rPr>
                      <w:color w:val="auto"/>
                    </w:rPr>
                  </w:pPr>
                  <w:r>
                    <w:rPr>
                      <w:rFonts w:hint="eastAsia"/>
                      <w:color w:val="auto"/>
                    </w:rPr>
                    <w:t>DA001</w:t>
                  </w:r>
                </w:p>
              </w:tc>
              <w:tc>
                <w:tcPr>
                  <w:tcW w:w="624" w:type="pct"/>
                  <w:tcBorders>
                    <w:tl2br w:val="nil"/>
                    <w:tr2bl w:val="nil"/>
                  </w:tcBorders>
                  <w:vAlign w:val="center"/>
                </w:tcPr>
                <w:p>
                  <w:pPr>
                    <w:pStyle w:val="47"/>
                    <w:rPr>
                      <w:color w:val="auto"/>
                    </w:rPr>
                  </w:pPr>
                  <w:r>
                    <w:rPr>
                      <w:rFonts w:hint="eastAsia"/>
                      <w:color w:val="auto"/>
                    </w:rPr>
                    <w:t>4.9kg/h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硫化氢</w:t>
                  </w:r>
                </w:p>
              </w:tc>
              <w:tc>
                <w:tcPr>
                  <w:tcW w:w="527" w:type="pct"/>
                  <w:tcBorders>
                    <w:tl2br w:val="nil"/>
                    <w:tr2bl w:val="nil"/>
                  </w:tcBorders>
                  <w:vAlign w:val="center"/>
                </w:tcPr>
                <w:p>
                  <w:pPr>
                    <w:pStyle w:val="47"/>
                    <w:rPr>
                      <w:color w:val="auto"/>
                    </w:rPr>
                  </w:pPr>
                  <w:r>
                    <w:rPr>
                      <w:rFonts w:hint="eastAsia"/>
                      <w:color w:val="auto"/>
                    </w:rPr>
                    <w:t>0.25</w:t>
                  </w:r>
                </w:p>
              </w:tc>
              <w:tc>
                <w:tcPr>
                  <w:tcW w:w="527" w:type="pct"/>
                  <w:tcBorders>
                    <w:tl2br w:val="nil"/>
                    <w:tr2bl w:val="nil"/>
                  </w:tcBorders>
                  <w:vAlign w:val="center"/>
                </w:tcPr>
                <w:p>
                  <w:pPr>
                    <w:pStyle w:val="47"/>
                    <w:rPr>
                      <w:color w:val="auto"/>
                    </w:rPr>
                  </w:pPr>
                  <w:r>
                    <w:rPr>
                      <w:rFonts w:hint="eastAsia"/>
                      <w:color w:val="auto"/>
                    </w:rPr>
                    <w:t>0.002</w:t>
                  </w:r>
                </w:p>
              </w:tc>
              <w:tc>
                <w:tcPr>
                  <w:tcW w:w="462" w:type="pct"/>
                  <w:tcBorders>
                    <w:tl2br w:val="nil"/>
                    <w:tr2bl w:val="nil"/>
                  </w:tcBorders>
                  <w:vAlign w:val="center"/>
                </w:tcPr>
                <w:p>
                  <w:pPr>
                    <w:pStyle w:val="47"/>
                    <w:rPr>
                      <w:color w:val="auto"/>
                    </w:rPr>
                  </w:pPr>
                  <w:r>
                    <w:rPr>
                      <w:rFonts w:hint="eastAsia"/>
                      <w:color w:val="auto"/>
                    </w:rPr>
                    <w:t>0.017</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0.33kg/h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臭气</w:t>
                  </w:r>
                </w:p>
                <w:p>
                  <w:pPr>
                    <w:pStyle w:val="47"/>
                    <w:rPr>
                      <w:color w:val="auto"/>
                    </w:rPr>
                  </w:pPr>
                  <w:r>
                    <w:rPr>
                      <w:rFonts w:hint="eastAsia"/>
                      <w:color w:val="auto"/>
                    </w:rPr>
                    <w:t>浓度</w:t>
                  </w:r>
                </w:p>
              </w:tc>
              <w:tc>
                <w:tcPr>
                  <w:tcW w:w="1517" w:type="pct"/>
                  <w:gridSpan w:val="3"/>
                  <w:tcBorders>
                    <w:tl2br w:val="nil"/>
                    <w:tr2bl w:val="nil"/>
                  </w:tcBorders>
                  <w:vAlign w:val="center"/>
                </w:tcPr>
                <w:p>
                  <w:pPr>
                    <w:pStyle w:val="47"/>
                    <w:rPr>
                      <w:color w:val="auto"/>
                    </w:rPr>
                  </w:pPr>
                  <w:r>
                    <w:rPr>
                      <w:rFonts w:hint="eastAsia"/>
                      <w:color w:val="auto"/>
                    </w:rPr>
                    <w:t>594（无量纲）</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2000</w:t>
                  </w:r>
                </w:p>
                <w:p>
                  <w:pPr>
                    <w:pStyle w:val="47"/>
                    <w:rPr>
                      <w:color w:val="auto"/>
                    </w:rPr>
                  </w:pPr>
                  <w:r>
                    <w:rPr>
                      <w:rFonts w:hint="eastAsia"/>
                      <w:color w:val="auto"/>
                    </w:rPr>
                    <w:t>（无量纲）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restart"/>
                  <w:tcBorders>
                    <w:tl2br w:val="nil"/>
                    <w:tr2bl w:val="nil"/>
                  </w:tcBorders>
                  <w:vAlign w:val="center"/>
                </w:tcPr>
                <w:p>
                  <w:pPr>
                    <w:pStyle w:val="47"/>
                    <w:jc w:val="both"/>
                    <w:rPr>
                      <w:color w:val="auto"/>
                    </w:rPr>
                  </w:pPr>
                  <w:r>
                    <w:rPr>
                      <w:rFonts w:hint="eastAsia"/>
                      <w:color w:val="auto"/>
                    </w:rPr>
                    <w:t>无组织</w:t>
                  </w:r>
                </w:p>
              </w:tc>
              <w:tc>
                <w:tcPr>
                  <w:tcW w:w="496" w:type="pct"/>
                  <w:vMerge w:val="restart"/>
                  <w:tcBorders>
                    <w:tl2br w:val="nil"/>
                    <w:tr2bl w:val="nil"/>
                  </w:tcBorders>
                  <w:vAlign w:val="center"/>
                </w:tcPr>
                <w:p>
                  <w:pPr>
                    <w:pStyle w:val="47"/>
                    <w:rPr>
                      <w:color w:val="auto"/>
                    </w:rPr>
                  </w:pPr>
                  <w:r>
                    <w:rPr>
                      <w:rFonts w:hint="eastAsia"/>
                      <w:color w:val="auto"/>
                    </w:rPr>
                    <w:t>车间</w:t>
                  </w:r>
                </w:p>
                <w:p>
                  <w:pPr>
                    <w:pStyle w:val="47"/>
                    <w:rPr>
                      <w:color w:val="auto"/>
                    </w:rPr>
                  </w:pPr>
                  <w:r>
                    <w:rPr>
                      <w:rFonts w:hint="eastAsia"/>
                      <w:color w:val="auto"/>
                    </w:rPr>
                    <w:t>封闭</w:t>
                  </w:r>
                </w:p>
              </w:tc>
              <w:tc>
                <w:tcPr>
                  <w:tcW w:w="296" w:type="pct"/>
                  <w:vMerge w:val="restart"/>
                  <w:tcBorders>
                    <w:tl2br w:val="nil"/>
                    <w:tr2bl w:val="nil"/>
                  </w:tcBorders>
                  <w:vAlign w:val="center"/>
                </w:tcPr>
                <w:p>
                  <w:pPr>
                    <w:pStyle w:val="47"/>
                    <w:rPr>
                      <w:color w:val="auto"/>
                    </w:rPr>
                  </w:pPr>
                  <w:r>
                    <w:rPr>
                      <w:rFonts w:hint="eastAsia"/>
                      <w:color w:val="auto"/>
                    </w:rPr>
                    <w:t>/</w:t>
                  </w:r>
                </w:p>
              </w:tc>
              <w:tc>
                <w:tcPr>
                  <w:tcW w:w="277" w:type="pct"/>
                  <w:vMerge w:val="restart"/>
                  <w:tcBorders>
                    <w:tl2br w:val="nil"/>
                    <w:tr2bl w:val="nil"/>
                  </w:tcBorders>
                  <w:vAlign w:val="center"/>
                </w:tcPr>
                <w:p>
                  <w:pPr>
                    <w:pStyle w:val="47"/>
                    <w:rPr>
                      <w:color w:val="auto"/>
                    </w:rPr>
                  </w:pPr>
                  <w:r>
                    <w:rPr>
                      <w:rFonts w:hint="eastAsia"/>
                      <w:color w:val="auto"/>
                    </w:rPr>
                    <w:t>/</w:t>
                  </w:r>
                </w:p>
              </w:tc>
              <w:tc>
                <w:tcPr>
                  <w:tcW w:w="212" w:type="pct"/>
                  <w:vMerge w:val="restart"/>
                  <w:tcBorders>
                    <w:tl2br w:val="nil"/>
                    <w:tr2bl w:val="nil"/>
                  </w:tcBorders>
                  <w:vAlign w:val="center"/>
                </w:tcPr>
                <w:p>
                  <w:pPr>
                    <w:pStyle w:val="47"/>
                    <w:rPr>
                      <w:color w:val="auto"/>
                    </w:rPr>
                  </w:pPr>
                  <w:r>
                    <w:rPr>
                      <w:rFonts w:hint="eastAsia"/>
                      <w:color w:val="auto"/>
                    </w:rPr>
                    <w:t>/</w:t>
                  </w:r>
                </w:p>
              </w:tc>
              <w:tc>
                <w:tcPr>
                  <w:tcW w:w="305" w:type="pct"/>
                  <w:vMerge w:val="restart"/>
                  <w:tcBorders>
                    <w:tl2br w:val="nil"/>
                    <w:tr2bl w:val="nil"/>
                  </w:tcBorders>
                  <w:vAlign w:val="center"/>
                </w:tcPr>
                <w:p>
                  <w:pPr>
                    <w:pStyle w:val="47"/>
                    <w:rPr>
                      <w:color w:val="auto"/>
                    </w:rPr>
                  </w:pPr>
                  <w:r>
                    <w:rPr>
                      <w:rFonts w:hint="eastAsia"/>
                      <w:color w:val="auto"/>
                    </w:rPr>
                    <w:t>/</w:t>
                  </w:r>
                </w:p>
              </w:tc>
              <w:tc>
                <w:tcPr>
                  <w:tcW w:w="416" w:type="pct"/>
                  <w:tcBorders>
                    <w:tl2br w:val="nil"/>
                    <w:tr2bl w:val="nil"/>
                  </w:tcBorders>
                  <w:vAlign w:val="center"/>
                </w:tcPr>
                <w:p>
                  <w:pPr>
                    <w:pStyle w:val="47"/>
                    <w:rPr>
                      <w:color w:val="auto"/>
                    </w:rPr>
                  </w:pPr>
                  <w:r>
                    <w:rPr>
                      <w:rFonts w:hint="eastAsia"/>
                      <w:color w:val="auto"/>
                    </w:rPr>
                    <w:t>氨</w:t>
                  </w:r>
                </w:p>
              </w:tc>
              <w:tc>
                <w:tcPr>
                  <w:tcW w:w="527" w:type="pct"/>
                  <w:tcBorders>
                    <w:tl2br w:val="nil"/>
                    <w:tr2bl w:val="nil"/>
                  </w:tcBorders>
                  <w:vAlign w:val="center"/>
                </w:tcPr>
                <w:p>
                  <w:pPr>
                    <w:pStyle w:val="47"/>
                    <w:rPr>
                      <w:color w:val="auto"/>
                    </w:rPr>
                  </w:pPr>
                  <w:r>
                    <w:rPr>
                      <w:rFonts w:hint="eastAsia"/>
                      <w:color w:val="auto"/>
                    </w:rPr>
                    <w:t>/</w:t>
                  </w:r>
                </w:p>
              </w:tc>
              <w:tc>
                <w:tcPr>
                  <w:tcW w:w="527" w:type="pct"/>
                  <w:tcBorders>
                    <w:tl2br w:val="nil"/>
                    <w:tr2bl w:val="nil"/>
                  </w:tcBorders>
                  <w:vAlign w:val="center"/>
                </w:tcPr>
                <w:p>
                  <w:pPr>
                    <w:pStyle w:val="47"/>
                    <w:rPr>
                      <w:color w:val="auto"/>
                    </w:rPr>
                  </w:pPr>
                  <w:r>
                    <w:rPr>
                      <w:rFonts w:hint="eastAsia"/>
                      <w:color w:val="auto"/>
                    </w:rPr>
                    <w:t>0.015</w:t>
                  </w:r>
                </w:p>
              </w:tc>
              <w:tc>
                <w:tcPr>
                  <w:tcW w:w="462" w:type="pct"/>
                  <w:tcBorders>
                    <w:tl2br w:val="nil"/>
                    <w:tr2bl w:val="nil"/>
                  </w:tcBorders>
                  <w:vAlign w:val="center"/>
                </w:tcPr>
                <w:p>
                  <w:pPr>
                    <w:pStyle w:val="47"/>
                    <w:rPr>
                      <w:color w:val="auto"/>
                    </w:rPr>
                  </w:pPr>
                  <w:r>
                    <w:rPr>
                      <w:rFonts w:hint="eastAsia"/>
                      <w:color w:val="auto"/>
                    </w:rPr>
                    <w:t>0.139</w:t>
                  </w:r>
                </w:p>
              </w:tc>
              <w:tc>
                <w:tcPr>
                  <w:tcW w:w="453" w:type="pct"/>
                  <w:vMerge w:val="restart"/>
                  <w:tcBorders>
                    <w:tl2br w:val="nil"/>
                    <w:tr2bl w:val="nil"/>
                  </w:tcBorders>
                  <w:vAlign w:val="center"/>
                </w:tcPr>
                <w:p>
                  <w:pPr>
                    <w:pStyle w:val="47"/>
                    <w:rPr>
                      <w:color w:val="auto"/>
                    </w:rPr>
                  </w:pPr>
                  <w:r>
                    <w:rPr>
                      <w:rFonts w:hint="eastAsia"/>
                      <w:color w:val="auto"/>
                    </w:rPr>
                    <w:t>/</w:t>
                  </w:r>
                </w:p>
              </w:tc>
              <w:tc>
                <w:tcPr>
                  <w:tcW w:w="624" w:type="pct"/>
                  <w:tcBorders>
                    <w:tl2br w:val="nil"/>
                    <w:tr2bl w:val="nil"/>
                  </w:tcBorders>
                  <w:vAlign w:val="center"/>
                </w:tcPr>
                <w:p>
                  <w:pPr>
                    <w:pStyle w:val="47"/>
                    <w:rPr>
                      <w:color w:val="auto"/>
                    </w:rPr>
                  </w:pPr>
                  <w:r>
                    <w:rPr>
                      <w:rFonts w:hint="eastAsia"/>
                      <w:color w:val="auto"/>
                    </w:rPr>
                    <w:t>1.5mg/m</w:t>
                  </w:r>
                  <w:r>
                    <w:rPr>
                      <w:rFonts w:hint="eastAsia"/>
                      <w:color w:val="auto"/>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40" w:hRule="atLeast"/>
              </w:trPr>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硫化氢</w:t>
                  </w:r>
                </w:p>
              </w:tc>
              <w:tc>
                <w:tcPr>
                  <w:tcW w:w="527" w:type="pct"/>
                  <w:tcBorders>
                    <w:tl2br w:val="nil"/>
                    <w:tr2bl w:val="nil"/>
                  </w:tcBorders>
                  <w:vAlign w:val="center"/>
                </w:tcPr>
                <w:p>
                  <w:pPr>
                    <w:pStyle w:val="47"/>
                    <w:rPr>
                      <w:color w:val="auto"/>
                    </w:rPr>
                  </w:pPr>
                  <w:r>
                    <w:rPr>
                      <w:rFonts w:hint="eastAsia"/>
                      <w:color w:val="auto"/>
                    </w:rPr>
                    <w:t>/</w:t>
                  </w:r>
                </w:p>
              </w:tc>
              <w:tc>
                <w:tcPr>
                  <w:tcW w:w="527" w:type="pct"/>
                  <w:tcBorders>
                    <w:tl2br w:val="nil"/>
                    <w:tr2bl w:val="nil"/>
                  </w:tcBorders>
                  <w:vAlign w:val="center"/>
                </w:tcPr>
                <w:p>
                  <w:pPr>
                    <w:pStyle w:val="47"/>
                    <w:rPr>
                      <w:color w:val="auto"/>
                    </w:rPr>
                  </w:pPr>
                  <w:r>
                    <w:rPr>
                      <w:rFonts w:hint="eastAsia"/>
                      <w:color w:val="auto"/>
                    </w:rPr>
                    <w:t>0.001</w:t>
                  </w:r>
                </w:p>
              </w:tc>
              <w:tc>
                <w:tcPr>
                  <w:tcW w:w="462" w:type="pct"/>
                  <w:tcBorders>
                    <w:tl2br w:val="nil"/>
                    <w:tr2bl w:val="nil"/>
                  </w:tcBorders>
                  <w:vAlign w:val="center"/>
                </w:tcPr>
                <w:p>
                  <w:pPr>
                    <w:pStyle w:val="47"/>
                    <w:rPr>
                      <w:color w:val="auto"/>
                    </w:rPr>
                  </w:pPr>
                  <w:r>
                    <w:rPr>
                      <w:rFonts w:hint="eastAsia"/>
                      <w:color w:val="auto"/>
                    </w:rPr>
                    <w:t>0.01</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0.06mg/m</w:t>
                  </w:r>
                  <w:r>
                    <w:rPr>
                      <w:rFonts w:hint="eastAsia"/>
                      <w:color w:val="auto"/>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c>
                <w:tcPr>
                  <w:tcW w:w="213" w:type="pct"/>
                  <w:vMerge w:val="continue"/>
                  <w:tcBorders>
                    <w:tl2br w:val="nil"/>
                    <w:tr2bl w:val="nil"/>
                  </w:tcBorders>
                  <w:vAlign w:val="center"/>
                </w:tcPr>
                <w:p>
                  <w:pPr>
                    <w:pStyle w:val="47"/>
                    <w:rPr>
                      <w:color w:val="auto"/>
                    </w:rPr>
                  </w:pPr>
                </w:p>
              </w:tc>
              <w:tc>
                <w:tcPr>
                  <w:tcW w:w="187" w:type="pct"/>
                  <w:vMerge w:val="continue"/>
                  <w:tcBorders>
                    <w:tl2br w:val="nil"/>
                    <w:tr2bl w:val="nil"/>
                  </w:tcBorders>
                  <w:vAlign w:val="center"/>
                </w:tcPr>
                <w:p>
                  <w:pPr>
                    <w:pStyle w:val="47"/>
                    <w:rPr>
                      <w:color w:val="auto"/>
                    </w:rPr>
                  </w:pPr>
                </w:p>
              </w:tc>
              <w:tc>
                <w:tcPr>
                  <w:tcW w:w="496" w:type="pct"/>
                  <w:vMerge w:val="continue"/>
                  <w:tcBorders>
                    <w:tl2br w:val="nil"/>
                    <w:tr2bl w:val="nil"/>
                  </w:tcBorders>
                  <w:vAlign w:val="center"/>
                </w:tcPr>
                <w:p>
                  <w:pPr>
                    <w:pStyle w:val="47"/>
                    <w:rPr>
                      <w:color w:val="auto"/>
                    </w:rPr>
                  </w:pPr>
                </w:p>
              </w:tc>
              <w:tc>
                <w:tcPr>
                  <w:tcW w:w="296" w:type="pct"/>
                  <w:vMerge w:val="continue"/>
                  <w:tcBorders>
                    <w:tl2br w:val="nil"/>
                    <w:tr2bl w:val="nil"/>
                  </w:tcBorders>
                  <w:vAlign w:val="center"/>
                </w:tcPr>
                <w:p>
                  <w:pPr>
                    <w:pStyle w:val="47"/>
                    <w:rPr>
                      <w:color w:val="auto"/>
                    </w:rPr>
                  </w:pPr>
                </w:p>
              </w:tc>
              <w:tc>
                <w:tcPr>
                  <w:tcW w:w="277" w:type="pct"/>
                  <w:vMerge w:val="continue"/>
                  <w:tcBorders>
                    <w:tl2br w:val="nil"/>
                    <w:tr2bl w:val="nil"/>
                  </w:tcBorders>
                  <w:vAlign w:val="center"/>
                </w:tcPr>
                <w:p>
                  <w:pPr>
                    <w:pStyle w:val="47"/>
                    <w:rPr>
                      <w:color w:val="auto"/>
                    </w:rPr>
                  </w:pPr>
                </w:p>
              </w:tc>
              <w:tc>
                <w:tcPr>
                  <w:tcW w:w="212" w:type="pct"/>
                  <w:vMerge w:val="continue"/>
                  <w:tcBorders>
                    <w:tl2br w:val="nil"/>
                    <w:tr2bl w:val="nil"/>
                  </w:tcBorders>
                  <w:vAlign w:val="center"/>
                </w:tcPr>
                <w:p>
                  <w:pPr>
                    <w:pStyle w:val="47"/>
                    <w:rPr>
                      <w:color w:val="auto"/>
                    </w:rPr>
                  </w:pPr>
                </w:p>
              </w:tc>
              <w:tc>
                <w:tcPr>
                  <w:tcW w:w="305" w:type="pct"/>
                  <w:vMerge w:val="continue"/>
                  <w:tcBorders>
                    <w:tl2br w:val="nil"/>
                    <w:tr2bl w:val="nil"/>
                  </w:tcBorders>
                  <w:vAlign w:val="center"/>
                </w:tcPr>
                <w:p>
                  <w:pPr>
                    <w:pStyle w:val="47"/>
                    <w:rPr>
                      <w:color w:val="auto"/>
                    </w:rPr>
                  </w:pPr>
                </w:p>
              </w:tc>
              <w:tc>
                <w:tcPr>
                  <w:tcW w:w="416" w:type="pct"/>
                  <w:tcBorders>
                    <w:tl2br w:val="nil"/>
                    <w:tr2bl w:val="nil"/>
                  </w:tcBorders>
                  <w:vAlign w:val="center"/>
                </w:tcPr>
                <w:p>
                  <w:pPr>
                    <w:pStyle w:val="47"/>
                    <w:rPr>
                      <w:color w:val="auto"/>
                    </w:rPr>
                  </w:pPr>
                  <w:r>
                    <w:rPr>
                      <w:rFonts w:hint="eastAsia"/>
                      <w:color w:val="auto"/>
                    </w:rPr>
                    <w:t>臭气</w:t>
                  </w:r>
                </w:p>
                <w:p>
                  <w:pPr>
                    <w:pStyle w:val="47"/>
                    <w:rPr>
                      <w:color w:val="auto"/>
                    </w:rPr>
                  </w:pPr>
                  <w:r>
                    <w:rPr>
                      <w:rFonts w:hint="eastAsia"/>
                      <w:color w:val="auto"/>
                    </w:rPr>
                    <w:t>浓度</w:t>
                  </w:r>
                </w:p>
              </w:tc>
              <w:tc>
                <w:tcPr>
                  <w:tcW w:w="1517" w:type="pct"/>
                  <w:gridSpan w:val="3"/>
                  <w:tcBorders>
                    <w:tl2br w:val="nil"/>
                    <w:tr2bl w:val="nil"/>
                  </w:tcBorders>
                  <w:vAlign w:val="center"/>
                </w:tcPr>
                <w:p>
                  <w:pPr>
                    <w:pStyle w:val="47"/>
                    <w:rPr>
                      <w:color w:val="auto"/>
                    </w:rPr>
                  </w:pPr>
                  <w:r>
                    <w:rPr>
                      <w:rFonts w:hint="eastAsia"/>
                      <w:color w:val="auto"/>
                    </w:rPr>
                    <w:t>20（无量纲）</w:t>
                  </w:r>
                </w:p>
              </w:tc>
              <w:tc>
                <w:tcPr>
                  <w:tcW w:w="453" w:type="pct"/>
                  <w:vMerge w:val="continue"/>
                  <w:tcBorders>
                    <w:tl2br w:val="nil"/>
                    <w:tr2bl w:val="nil"/>
                  </w:tcBorders>
                  <w:vAlign w:val="center"/>
                </w:tcPr>
                <w:p>
                  <w:pPr>
                    <w:pStyle w:val="47"/>
                    <w:rPr>
                      <w:color w:val="auto"/>
                    </w:rPr>
                  </w:pPr>
                </w:p>
              </w:tc>
              <w:tc>
                <w:tcPr>
                  <w:tcW w:w="624" w:type="pct"/>
                  <w:tcBorders>
                    <w:tl2br w:val="nil"/>
                    <w:tr2bl w:val="nil"/>
                  </w:tcBorders>
                  <w:vAlign w:val="center"/>
                </w:tcPr>
                <w:p>
                  <w:pPr>
                    <w:pStyle w:val="47"/>
                    <w:rPr>
                      <w:color w:val="auto"/>
                    </w:rPr>
                  </w:pPr>
                  <w:r>
                    <w:rPr>
                      <w:rFonts w:hint="eastAsia"/>
                      <w:color w:val="auto"/>
                    </w:rPr>
                    <w:t>20</w:t>
                  </w:r>
                </w:p>
                <w:p>
                  <w:pPr>
                    <w:pStyle w:val="47"/>
                    <w:rPr>
                      <w:color w:val="auto"/>
                    </w:rPr>
                  </w:pPr>
                  <w:r>
                    <w:rPr>
                      <w:rFonts w:hint="eastAsia"/>
                      <w:color w:val="auto"/>
                    </w:rPr>
                    <w:t>（无量纲）</w:t>
                  </w:r>
                </w:p>
              </w:tc>
            </w:tr>
          </w:tbl>
          <w:p>
            <w:pPr>
              <w:pStyle w:val="52"/>
              <w:ind w:firstLine="420"/>
              <w:rPr>
                <w:color w:val="auto"/>
              </w:rPr>
            </w:pPr>
            <w:r>
              <w:rPr>
                <w:rFonts w:hint="eastAsia"/>
                <w:color w:val="auto"/>
              </w:rPr>
              <w:t>由上表可知，本项目产生的恶臭气体经治理措施处理后，均可满足《恶臭污染物排放标准》（GB14554-93）中限值要求。</w:t>
            </w:r>
          </w:p>
          <w:p>
            <w:pPr>
              <w:pStyle w:val="52"/>
              <w:ind w:firstLine="420"/>
              <w:rPr>
                <w:color w:val="auto"/>
              </w:rPr>
            </w:pPr>
            <w:r>
              <w:rPr>
                <w:rFonts w:hint="eastAsia"/>
                <w:color w:val="auto"/>
              </w:rPr>
              <w:t>（2）废气污染源排放口情况</w:t>
            </w:r>
          </w:p>
          <w:p>
            <w:pPr>
              <w:pStyle w:val="50"/>
              <w:rPr>
                <w:color w:val="auto"/>
              </w:rPr>
            </w:pPr>
            <w:r>
              <w:rPr>
                <w:rFonts w:hint="eastAsia"/>
                <w:color w:val="auto"/>
              </w:rPr>
              <w:t>表4-7  本项目废气排放口基本情况表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72"/>
              <w:gridCol w:w="1533"/>
              <w:gridCol w:w="1250"/>
              <w:gridCol w:w="1335"/>
              <w:gridCol w:w="1280"/>
              <w:gridCol w:w="673"/>
              <w:gridCol w:w="612"/>
              <w:gridCol w:w="6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77" w:type="pct"/>
                  <w:vMerge w:val="restart"/>
                  <w:tcBorders>
                    <w:tl2br w:val="nil"/>
                    <w:tr2bl w:val="nil"/>
                  </w:tcBorders>
                  <w:vAlign w:val="center"/>
                </w:tcPr>
                <w:p>
                  <w:pPr>
                    <w:pStyle w:val="47"/>
                    <w:rPr>
                      <w:color w:val="auto"/>
                    </w:rPr>
                  </w:pPr>
                  <w:r>
                    <w:rPr>
                      <w:color w:val="auto"/>
                    </w:rPr>
                    <w:t>编号</w:t>
                  </w:r>
                </w:p>
              </w:tc>
              <w:tc>
                <w:tcPr>
                  <w:tcW w:w="947" w:type="pct"/>
                  <w:vMerge w:val="restart"/>
                  <w:tcBorders>
                    <w:tl2br w:val="nil"/>
                    <w:tr2bl w:val="nil"/>
                  </w:tcBorders>
                  <w:vAlign w:val="center"/>
                </w:tcPr>
                <w:p>
                  <w:pPr>
                    <w:pStyle w:val="47"/>
                    <w:rPr>
                      <w:color w:val="auto"/>
                    </w:rPr>
                  </w:pPr>
                  <w:r>
                    <w:rPr>
                      <w:color w:val="auto"/>
                    </w:rPr>
                    <w:t>名称</w:t>
                  </w:r>
                </w:p>
              </w:tc>
              <w:tc>
                <w:tcPr>
                  <w:tcW w:w="772" w:type="pct"/>
                  <w:vMerge w:val="restart"/>
                  <w:tcBorders>
                    <w:tl2br w:val="nil"/>
                    <w:tr2bl w:val="nil"/>
                  </w:tcBorders>
                  <w:vAlign w:val="center"/>
                </w:tcPr>
                <w:p>
                  <w:pPr>
                    <w:pStyle w:val="47"/>
                    <w:rPr>
                      <w:color w:val="auto"/>
                    </w:rPr>
                  </w:pPr>
                  <w:r>
                    <w:rPr>
                      <w:color w:val="auto"/>
                    </w:rPr>
                    <w:t>类型</w:t>
                  </w:r>
                </w:p>
              </w:tc>
              <w:tc>
                <w:tcPr>
                  <w:tcW w:w="1616" w:type="pct"/>
                  <w:gridSpan w:val="2"/>
                  <w:tcBorders>
                    <w:tl2br w:val="nil"/>
                    <w:tr2bl w:val="nil"/>
                  </w:tcBorders>
                  <w:vAlign w:val="center"/>
                </w:tcPr>
                <w:p>
                  <w:pPr>
                    <w:pStyle w:val="47"/>
                    <w:rPr>
                      <w:color w:val="auto"/>
                    </w:rPr>
                  </w:pPr>
                  <w:r>
                    <w:rPr>
                      <w:color w:val="auto"/>
                    </w:rPr>
                    <w:t>地理坐标</w:t>
                  </w:r>
                </w:p>
              </w:tc>
              <w:tc>
                <w:tcPr>
                  <w:tcW w:w="416" w:type="pct"/>
                  <w:vMerge w:val="restart"/>
                  <w:tcBorders>
                    <w:tl2br w:val="nil"/>
                    <w:tr2bl w:val="nil"/>
                  </w:tcBorders>
                  <w:vAlign w:val="center"/>
                </w:tcPr>
                <w:p>
                  <w:pPr>
                    <w:pStyle w:val="47"/>
                    <w:rPr>
                      <w:color w:val="auto"/>
                    </w:rPr>
                  </w:pPr>
                  <w:r>
                    <w:rPr>
                      <w:color w:val="auto"/>
                    </w:rPr>
                    <w:t>高度</w:t>
                  </w:r>
                </w:p>
                <w:p>
                  <w:pPr>
                    <w:pStyle w:val="47"/>
                    <w:rPr>
                      <w:color w:val="auto"/>
                    </w:rPr>
                  </w:pPr>
                  <w:r>
                    <w:rPr>
                      <w:color w:val="auto"/>
                    </w:rPr>
                    <w:t>（m）</w:t>
                  </w:r>
                </w:p>
              </w:tc>
              <w:tc>
                <w:tcPr>
                  <w:tcW w:w="378" w:type="pct"/>
                  <w:vMerge w:val="restart"/>
                  <w:tcBorders>
                    <w:tl2br w:val="nil"/>
                    <w:tr2bl w:val="nil"/>
                  </w:tcBorders>
                  <w:vAlign w:val="center"/>
                </w:tcPr>
                <w:p>
                  <w:pPr>
                    <w:pStyle w:val="47"/>
                    <w:rPr>
                      <w:color w:val="auto"/>
                    </w:rPr>
                  </w:pPr>
                  <w:r>
                    <w:rPr>
                      <w:color w:val="auto"/>
                    </w:rPr>
                    <w:t>内径</w:t>
                  </w:r>
                </w:p>
                <w:p>
                  <w:pPr>
                    <w:pStyle w:val="47"/>
                    <w:rPr>
                      <w:color w:val="auto"/>
                    </w:rPr>
                  </w:pPr>
                  <w:r>
                    <w:rPr>
                      <w:color w:val="auto"/>
                    </w:rPr>
                    <w:t>（m）</w:t>
                  </w:r>
                </w:p>
              </w:tc>
              <w:tc>
                <w:tcPr>
                  <w:tcW w:w="391" w:type="pct"/>
                  <w:vMerge w:val="restart"/>
                  <w:tcBorders>
                    <w:tl2br w:val="nil"/>
                    <w:tr2bl w:val="nil"/>
                  </w:tcBorders>
                  <w:vAlign w:val="center"/>
                </w:tcPr>
                <w:p>
                  <w:pPr>
                    <w:pStyle w:val="47"/>
                    <w:rPr>
                      <w:color w:val="auto"/>
                    </w:rPr>
                  </w:pPr>
                  <w:r>
                    <w:rPr>
                      <w:color w:val="auto"/>
                    </w:rPr>
                    <w:t>温度</w:t>
                  </w:r>
                </w:p>
                <w:p>
                  <w:pPr>
                    <w:pStyle w:val="47"/>
                    <w:rPr>
                      <w:color w:val="auto"/>
                    </w:rPr>
                  </w:pPr>
                  <w:r>
                    <w:rPr>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77" w:type="pct"/>
                  <w:vMerge w:val="continue"/>
                  <w:tcBorders>
                    <w:tl2br w:val="nil"/>
                    <w:tr2bl w:val="nil"/>
                  </w:tcBorders>
                  <w:vAlign w:val="center"/>
                </w:tcPr>
                <w:p>
                  <w:pPr>
                    <w:pStyle w:val="47"/>
                    <w:rPr>
                      <w:color w:val="auto"/>
                    </w:rPr>
                  </w:pPr>
                </w:p>
              </w:tc>
              <w:tc>
                <w:tcPr>
                  <w:tcW w:w="947" w:type="pct"/>
                  <w:vMerge w:val="continue"/>
                  <w:tcBorders>
                    <w:tl2br w:val="nil"/>
                    <w:tr2bl w:val="nil"/>
                  </w:tcBorders>
                  <w:vAlign w:val="center"/>
                </w:tcPr>
                <w:p>
                  <w:pPr>
                    <w:pStyle w:val="47"/>
                    <w:rPr>
                      <w:color w:val="auto"/>
                    </w:rPr>
                  </w:pPr>
                </w:p>
              </w:tc>
              <w:tc>
                <w:tcPr>
                  <w:tcW w:w="772" w:type="pct"/>
                  <w:vMerge w:val="continue"/>
                  <w:tcBorders>
                    <w:tl2br w:val="nil"/>
                    <w:tr2bl w:val="nil"/>
                  </w:tcBorders>
                  <w:vAlign w:val="center"/>
                </w:tcPr>
                <w:p>
                  <w:pPr>
                    <w:pStyle w:val="47"/>
                    <w:rPr>
                      <w:color w:val="auto"/>
                    </w:rPr>
                  </w:pPr>
                </w:p>
              </w:tc>
              <w:tc>
                <w:tcPr>
                  <w:tcW w:w="825" w:type="pct"/>
                  <w:tcBorders>
                    <w:tl2br w:val="nil"/>
                    <w:tr2bl w:val="nil"/>
                  </w:tcBorders>
                  <w:vAlign w:val="center"/>
                </w:tcPr>
                <w:p>
                  <w:pPr>
                    <w:pStyle w:val="47"/>
                    <w:rPr>
                      <w:color w:val="auto"/>
                    </w:rPr>
                  </w:pPr>
                  <w:r>
                    <w:rPr>
                      <w:color w:val="auto"/>
                    </w:rPr>
                    <w:t>东经</w:t>
                  </w:r>
                </w:p>
              </w:tc>
              <w:tc>
                <w:tcPr>
                  <w:tcW w:w="791" w:type="pct"/>
                  <w:tcBorders>
                    <w:tl2br w:val="nil"/>
                    <w:tr2bl w:val="nil"/>
                  </w:tcBorders>
                  <w:vAlign w:val="center"/>
                </w:tcPr>
                <w:p>
                  <w:pPr>
                    <w:pStyle w:val="47"/>
                    <w:rPr>
                      <w:color w:val="auto"/>
                    </w:rPr>
                  </w:pPr>
                  <w:r>
                    <w:rPr>
                      <w:color w:val="auto"/>
                    </w:rPr>
                    <w:t>北纬</w:t>
                  </w:r>
                </w:p>
              </w:tc>
              <w:tc>
                <w:tcPr>
                  <w:tcW w:w="416" w:type="pct"/>
                  <w:vMerge w:val="continue"/>
                  <w:tcBorders>
                    <w:tl2br w:val="nil"/>
                    <w:tr2bl w:val="nil"/>
                  </w:tcBorders>
                  <w:vAlign w:val="center"/>
                </w:tcPr>
                <w:p>
                  <w:pPr>
                    <w:pStyle w:val="47"/>
                    <w:rPr>
                      <w:color w:val="auto"/>
                    </w:rPr>
                  </w:pPr>
                </w:p>
              </w:tc>
              <w:tc>
                <w:tcPr>
                  <w:tcW w:w="378" w:type="pct"/>
                  <w:vMerge w:val="continue"/>
                  <w:tcBorders>
                    <w:tl2br w:val="nil"/>
                    <w:tr2bl w:val="nil"/>
                  </w:tcBorders>
                  <w:vAlign w:val="center"/>
                </w:tcPr>
                <w:p>
                  <w:pPr>
                    <w:pStyle w:val="47"/>
                    <w:rPr>
                      <w:color w:val="auto"/>
                    </w:rPr>
                  </w:pPr>
                </w:p>
              </w:tc>
              <w:tc>
                <w:tcPr>
                  <w:tcW w:w="391" w:type="pct"/>
                  <w:vMerge w:val="continue"/>
                  <w:tcBorders>
                    <w:tl2br w:val="nil"/>
                    <w:tr2bl w:val="nil"/>
                  </w:tcBorders>
                  <w:vAlign w:val="center"/>
                </w:tcPr>
                <w:p>
                  <w:pPr>
                    <w:pStyle w:val="47"/>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77" w:type="pct"/>
                  <w:tcBorders>
                    <w:tl2br w:val="nil"/>
                    <w:tr2bl w:val="nil"/>
                  </w:tcBorders>
                  <w:vAlign w:val="center"/>
                </w:tcPr>
                <w:p>
                  <w:pPr>
                    <w:pStyle w:val="47"/>
                    <w:rPr>
                      <w:color w:val="auto"/>
                    </w:rPr>
                  </w:pPr>
                  <w:r>
                    <w:rPr>
                      <w:rFonts w:hint="eastAsia"/>
                      <w:color w:val="auto"/>
                    </w:rPr>
                    <w:t>DA001</w:t>
                  </w:r>
                </w:p>
              </w:tc>
              <w:tc>
                <w:tcPr>
                  <w:tcW w:w="947" w:type="pct"/>
                  <w:tcBorders>
                    <w:tl2br w:val="nil"/>
                    <w:tr2bl w:val="nil"/>
                  </w:tcBorders>
                  <w:vAlign w:val="center"/>
                </w:tcPr>
                <w:p>
                  <w:pPr>
                    <w:pStyle w:val="47"/>
                    <w:rPr>
                      <w:color w:val="auto"/>
                    </w:rPr>
                  </w:pPr>
                  <w:r>
                    <w:rPr>
                      <w:rFonts w:hint="eastAsia"/>
                      <w:color w:val="auto"/>
                    </w:rPr>
                    <w:t>污泥干化排放口</w:t>
                  </w:r>
                </w:p>
              </w:tc>
              <w:tc>
                <w:tcPr>
                  <w:tcW w:w="772" w:type="pct"/>
                  <w:tcBorders>
                    <w:tl2br w:val="nil"/>
                    <w:tr2bl w:val="nil"/>
                  </w:tcBorders>
                  <w:vAlign w:val="center"/>
                </w:tcPr>
                <w:p>
                  <w:pPr>
                    <w:pStyle w:val="47"/>
                    <w:rPr>
                      <w:color w:val="auto"/>
                    </w:rPr>
                  </w:pPr>
                  <w:r>
                    <w:rPr>
                      <w:rFonts w:hint="eastAsia"/>
                      <w:color w:val="auto"/>
                    </w:rPr>
                    <w:t>一般排放口</w:t>
                  </w:r>
                </w:p>
              </w:tc>
              <w:tc>
                <w:tcPr>
                  <w:tcW w:w="825" w:type="pct"/>
                  <w:tcBorders>
                    <w:tl2br w:val="nil"/>
                    <w:tr2bl w:val="nil"/>
                  </w:tcBorders>
                  <w:vAlign w:val="center"/>
                </w:tcPr>
                <w:p>
                  <w:pPr>
                    <w:pStyle w:val="47"/>
                    <w:rPr>
                      <w:color w:val="auto"/>
                    </w:rPr>
                  </w:pPr>
                  <w:r>
                    <w:rPr>
                      <w:color w:val="auto"/>
                    </w:rPr>
                    <w:t>119.053393°</w:t>
                  </w:r>
                </w:p>
              </w:tc>
              <w:tc>
                <w:tcPr>
                  <w:tcW w:w="791" w:type="pct"/>
                  <w:tcBorders>
                    <w:tl2br w:val="nil"/>
                    <w:tr2bl w:val="nil"/>
                  </w:tcBorders>
                  <w:vAlign w:val="center"/>
                </w:tcPr>
                <w:p>
                  <w:pPr>
                    <w:pStyle w:val="47"/>
                    <w:rPr>
                      <w:color w:val="auto"/>
                    </w:rPr>
                  </w:pPr>
                  <w:r>
                    <w:rPr>
                      <w:color w:val="auto"/>
                    </w:rPr>
                    <w:t>39.245116°</w:t>
                  </w:r>
                </w:p>
              </w:tc>
              <w:tc>
                <w:tcPr>
                  <w:tcW w:w="416" w:type="pct"/>
                  <w:tcBorders>
                    <w:tl2br w:val="nil"/>
                    <w:tr2bl w:val="nil"/>
                  </w:tcBorders>
                  <w:vAlign w:val="center"/>
                </w:tcPr>
                <w:p>
                  <w:pPr>
                    <w:pStyle w:val="47"/>
                    <w:rPr>
                      <w:color w:val="auto"/>
                    </w:rPr>
                  </w:pPr>
                  <w:r>
                    <w:rPr>
                      <w:rFonts w:hint="eastAsia"/>
                      <w:color w:val="auto"/>
                    </w:rPr>
                    <w:t>15</w:t>
                  </w:r>
                </w:p>
              </w:tc>
              <w:tc>
                <w:tcPr>
                  <w:tcW w:w="378" w:type="pct"/>
                  <w:tcBorders>
                    <w:tl2br w:val="nil"/>
                    <w:tr2bl w:val="nil"/>
                  </w:tcBorders>
                  <w:vAlign w:val="center"/>
                </w:tcPr>
                <w:p>
                  <w:pPr>
                    <w:pStyle w:val="47"/>
                    <w:rPr>
                      <w:color w:val="auto"/>
                    </w:rPr>
                  </w:pPr>
                  <w:r>
                    <w:rPr>
                      <w:rFonts w:hint="eastAsia"/>
                      <w:color w:val="auto"/>
                    </w:rPr>
                    <w:t>0.5</w:t>
                  </w:r>
                </w:p>
              </w:tc>
              <w:tc>
                <w:tcPr>
                  <w:tcW w:w="391" w:type="pct"/>
                  <w:tcBorders>
                    <w:tl2br w:val="nil"/>
                    <w:tr2bl w:val="nil"/>
                  </w:tcBorders>
                  <w:vAlign w:val="center"/>
                </w:tcPr>
                <w:p>
                  <w:pPr>
                    <w:pStyle w:val="47"/>
                    <w:rPr>
                      <w:color w:val="auto"/>
                    </w:rPr>
                  </w:pPr>
                  <w:r>
                    <w:rPr>
                      <w:rFonts w:hint="eastAsia"/>
                      <w:color w:val="auto"/>
                    </w:rPr>
                    <w:t>25</w:t>
                  </w:r>
                </w:p>
              </w:tc>
            </w:tr>
          </w:tbl>
          <w:p>
            <w:pPr>
              <w:pStyle w:val="52"/>
              <w:ind w:firstLine="420"/>
              <w:rPr>
                <w:color w:val="auto"/>
              </w:rPr>
            </w:pPr>
            <w:r>
              <w:rPr>
                <w:rFonts w:hint="eastAsia"/>
                <w:color w:val="auto"/>
              </w:rPr>
              <w:t>（3）污染治理措施可行性分析</w:t>
            </w:r>
          </w:p>
          <w:p>
            <w:pPr>
              <w:pStyle w:val="52"/>
              <w:ind w:firstLine="420"/>
              <w:rPr>
                <w:color w:val="auto"/>
              </w:rPr>
            </w:pPr>
            <w:r>
              <w:rPr>
                <w:rFonts w:hint="eastAsia"/>
                <w:color w:val="auto"/>
              </w:rPr>
              <w:t>根据</w:t>
            </w:r>
            <w:r>
              <w:rPr>
                <w:rFonts w:hint="eastAsia"/>
                <w:color w:val="auto"/>
                <w:lang w:val="zh-CN"/>
              </w:rPr>
              <w:t>《排污许可证申请与核发技术规范 水处理（试行）》（HJ 978-2018）</w:t>
            </w:r>
            <w:r>
              <w:rPr>
                <w:rFonts w:hint="eastAsia"/>
                <w:color w:val="auto"/>
              </w:rPr>
              <w:t>表5要求，污泥处理段产生的恶臭气体处理可行性技术包括生物过滤、化学洗涤、活性炭吸附。</w:t>
            </w:r>
          </w:p>
          <w:p>
            <w:pPr>
              <w:pStyle w:val="52"/>
              <w:ind w:firstLine="420"/>
              <w:rPr>
                <w:color w:val="auto"/>
              </w:rPr>
            </w:pPr>
            <w:r>
              <w:rPr>
                <w:rFonts w:hint="eastAsia"/>
                <w:color w:val="auto"/>
              </w:rPr>
              <w:t>本项目污泥干化车间的湿料仓、污泥干化过程产生的恶臭气体经收集后引入1套生物除臭装置进行处理，然后由1根15m高排气筒DA001排放。</w:t>
            </w:r>
          </w:p>
          <w:p>
            <w:pPr>
              <w:pStyle w:val="52"/>
              <w:ind w:firstLine="420"/>
              <w:rPr>
                <w:color w:val="auto"/>
              </w:rPr>
            </w:pPr>
            <w:r>
              <w:rPr>
                <w:rFonts w:hint="eastAsia"/>
                <w:color w:val="auto"/>
              </w:rPr>
              <w:t>生物除臭法主要利用微生物去除及氧化气体中的致臭成份，气体流经生物活性滤料，滤料上面的细菌就会分解致臭物质，产生二氧化碳及水气。生物脱臭原理主要为：微生物寄生在潮湿的滤料上生长出一层薄薄的生物膜，当致臭物质流经滤料时，被吸附并被氧化。</w:t>
            </w:r>
          </w:p>
          <w:p>
            <w:pPr>
              <w:pStyle w:val="52"/>
              <w:ind w:firstLine="420"/>
              <w:rPr>
                <w:color w:val="auto"/>
              </w:rPr>
            </w:pPr>
            <w:r>
              <w:rPr>
                <w:rFonts w:hint="eastAsia"/>
                <w:color w:val="auto"/>
              </w:rPr>
              <w:t xml:space="preserve">主要为以下三个过程： </w:t>
            </w:r>
          </w:p>
          <w:p>
            <w:pPr>
              <w:pStyle w:val="52"/>
              <w:ind w:firstLine="420"/>
              <w:rPr>
                <w:color w:val="auto"/>
              </w:rPr>
            </w:pPr>
            <w:r>
              <w:rPr>
                <w:rFonts w:hint="eastAsia"/>
                <w:color w:val="auto"/>
              </w:rPr>
              <w:t>去除有机碳化物：R-CH</w:t>
            </w:r>
            <w:r>
              <w:rPr>
                <w:rFonts w:hint="eastAsia"/>
                <w:color w:val="auto"/>
                <w:vertAlign w:val="subscript"/>
              </w:rPr>
              <w:t>3</w:t>
            </w:r>
            <w:r>
              <w:rPr>
                <w:rFonts w:hint="eastAsia"/>
                <w:color w:val="auto"/>
              </w:rPr>
              <w:t>→CO</w:t>
            </w:r>
            <w:r>
              <w:rPr>
                <w:rFonts w:hint="eastAsia"/>
                <w:color w:val="auto"/>
                <w:vertAlign w:val="subscript"/>
              </w:rPr>
              <w:t>2</w:t>
            </w:r>
            <w:r>
              <w:rPr>
                <w:rFonts w:hint="eastAsia"/>
                <w:color w:val="auto"/>
              </w:rPr>
              <w:t>+H</w:t>
            </w:r>
            <w:r>
              <w:rPr>
                <w:rFonts w:hint="eastAsia"/>
                <w:color w:val="auto"/>
                <w:vertAlign w:val="subscript"/>
              </w:rPr>
              <w:t>2</w:t>
            </w:r>
            <w:r>
              <w:rPr>
                <w:rFonts w:hint="eastAsia"/>
                <w:color w:val="auto"/>
              </w:rPr>
              <w:t xml:space="preserve">O→富营养物 </w:t>
            </w:r>
          </w:p>
          <w:p>
            <w:pPr>
              <w:pStyle w:val="52"/>
              <w:ind w:firstLine="420"/>
              <w:rPr>
                <w:color w:val="auto"/>
              </w:rPr>
            </w:pPr>
            <w:r>
              <w:rPr>
                <w:rFonts w:hint="eastAsia"/>
                <w:color w:val="auto"/>
              </w:rPr>
              <w:t>去除有机硫化物： R-SH→SO</w:t>
            </w:r>
            <w:r>
              <w:rPr>
                <w:rFonts w:hint="eastAsia"/>
                <w:color w:val="auto"/>
                <w:vertAlign w:val="subscript"/>
              </w:rPr>
              <w:t>4</w:t>
            </w:r>
            <w:r>
              <w:rPr>
                <w:rFonts w:hint="eastAsia"/>
                <w:color w:val="auto"/>
              </w:rPr>
              <w:t xml:space="preserve">+富营养物 </w:t>
            </w:r>
          </w:p>
          <w:p>
            <w:pPr>
              <w:pStyle w:val="52"/>
              <w:ind w:firstLine="420"/>
              <w:rPr>
                <w:color w:val="auto"/>
              </w:rPr>
            </w:pPr>
            <w:r>
              <w:rPr>
                <w:rFonts w:hint="eastAsia"/>
                <w:color w:val="auto"/>
              </w:rPr>
              <w:t>去除有机氮 ：R-NH</w:t>
            </w:r>
            <w:r>
              <w:rPr>
                <w:rFonts w:hint="eastAsia"/>
                <w:color w:val="auto"/>
                <w:vertAlign w:val="subscript"/>
              </w:rPr>
              <w:t>2</w:t>
            </w:r>
            <w:r>
              <w:rPr>
                <w:rFonts w:hint="eastAsia"/>
                <w:color w:val="auto"/>
              </w:rPr>
              <w:t>→NO</w:t>
            </w:r>
            <w:r>
              <w:rPr>
                <w:rFonts w:hint="eastAsia"/>
                <w:color w:val="auto"/>
                <w:vertAlign w:val="subscript"/>
              </w:rPr>
              <w:t>3</w:t>
            </w:r>
            <w:r>
              <w:rPr>
                <w:rFonts w:hint="eastAsia"/>
                <w:color w:val="auto"/>
              </w:rPr>
              <w:t xml:space="preserve">-+富营养物 </w:t>
            </w:r>
          </w:p>
          <w:p>
            <w:pPr>
              <w:pStyle w:val="52"/>
              <w:ind w:firstLine="420"/>
              <w:rPr>
                <w:color w:val="auto"/>
              </w:rPr>
            </w:pPr>
            <w:r>
              <w:rPr>
                <w:rFonts w:hint="eastAsia"/>
                <w:color w:val="auto"/>
              </w:rPr>
              <w:t>该方法除臭效率达80%-95%，具有处理效果好、运行成本低、缓冲容量大、维护管理简单等优点，在污水处理领域得到广泛应用。</w:t>
            </w:r>
          </w:p>
          <w:p>
            <w:pPr>
              <w:pStyle w:val="52"/>
              <w:ind w:firstLine="420"/>
              <w:rPr>
                <w:color w:val="auto"/>
              </w:rPr>
            </w:pPr>
            <w:r>
              <w:rPr>
                <w:rFonts w:hint="eastAsia"/>
                <w:color w:val="auto"/>
              </w:rPr>
              <w:t>根据预测分析，本项目湿料仓、污泥干化过程产生的恶臭气体经收集处理后可以实现达标排放。</w:t>
            </w:r>
          </w:p>
          <w:p>
            <w:pPr>
              <w:pStyle w:val="52"/>
              <w:ind w:firstLine="420"/>
              <w:rPr>
                <w:color w:val="auto"/>
              </w:rPr>
            </w:pPr>
            <w:r>
              <w:rPr>
                <w:rFonts w:hint="eastAsia"/>
                <w:color w:val="auto"/>
              </w:rPr>
              <w:t>综上分析，本项目废气处理采用生物除臭装置处理后可以实现达标排放，因此废气治理措施可行。</w:t>
            </w:r>
          </w:p>
          <w:p>
            <w:pPr>
              <w:pStyle w:val="52"/>
              <w:ind w:firstLine="420"/>
              <w:rPr>
                <w:color w:val="auto"/>
              </w:rPr>
            </w:pPr>
            <w:r>
              <w:rPr>
                <w:rFonts w:hint="eastAsia"/>
                <w:color w:val="auto"/>
              </w:rPr>
              <w:t>（4）非正常排放工况</w:t>
            </w:r>
          </w:p>
          <w:p>
            <w:pPr>
              <w:pStyle w:val="52"/>
              <w:ind w:firstLine="420"/>
              <w:rPr>
                <w:color w:val="auto"/>
              </w:rPr>
            </w:pPr>
            <w:r>
              <w:rPr>
                <w:rFonts w:hint="eastAsia"/>
                <w:color w:val="auto"/>
              </w:rPr>
              <w:t>1）非正常工况污染物排放分析</w:t>
            </w:r>
          </w:p>
          <w:p>
            <w:pPr>
              <w:pStyle w:val="52"/>
              <w:ind w:firstLine="420"/>
              <w:rPr>
                <w:color w:val="auto"/>
              </w:rPr>
            </w:pPr>
            <w:r>
              <w:rPr>
                <w:rFonts w:hint="eastAsia"/>
                <w:color w:val="auto"/>
              </w:rPr>
              <w:t>本项目排放的废气污染物主要为氨、硫化氢、臭气浓度，采用生物除臭装置进行处理，非正常工况主要为生物除臭装置发生故障进而造成废气未经处理直接排放，按最不利情况考虑，假设本项目非正常排放情况为生物除臭装置失效，即污染物去除率为0，本项目非正常排污情况详见下表。</w:t>
            </w:r>
          </w:p>
          <w:p>
            <w:pPr>
              <w:pStyle w:val="50"/>
              <w:rPr>
                <w:b/>
                <w:bCs/>
                <w:color w:val="auto"/>
                <w:szCs w:val="21"/>
              </w:rPr>
            </w:pPr>
            <w:r>
              <w:rPr>
                <w:color w:val="auto"/>
              </w:rPr>
              <w:t>表</w:t>
            </w:r>
            <w:r>
              <w:rPr>
                <w:rFonts w:hint="eastAsia"/>
                <w:color w:val="auto"/>
              </w:rPr>
              <w:t>4-8</w:t>
            </w:r>
            <w:r>
              <w:rPr>
                <w:color w:val="auto"/>
                <w:lang w:val="zh-CN"/>
              </w:rPr>
              <w:t xml:space="preserve">  </w:t>
            </w:r>
            <w:r>
              <w:rPr>
                <w:color w:val="auto"/>
              </w:rPr>
              <w:t>非正常工况下</w:t>
            </w:r>
            <w:r>
              <w:rPr>
                <w:rFonts w:hint="eastAsia"/>
                <w:color w:val="auto"/>
                <w:lang w:val="zh-CN"/>
              </w:rPr>
              <w:t>污染物</w:t>
            </w:r>
            <w:r>
              <w:rPr>
                <w:color w:val="auto"/>
              </w:rPr>
              <w:t>排放统计表</w:t>
            </w:r>
          </w:p>
          <w:tbl>
            <w:tblPr>
              <w:tblStyle w:val="29"/>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3" w:type="dxa"/>
              </w:tblCellMar>
            </w:tblPr>
            <w:tblGrid>
              <w:gridCol w:w="796"/>
              <w:gridCol w:w="1260"/>
              <w:gridCol w:w="1023"/>
              <w:gridCol w:w="1401"/>
              <w:gridCol w:w="1094"/>
              <w:gridCol w:w="1254"/>
              <w:gridCol w:w="12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Align w:val="center"/>
                </w:tcPr>
                <w:p>
                  <w:pPr>
                    <w:pStyle w:val="47"/>
                    <w:rPr>
                      <w:color w:val="auto"/>
                      <w:lang w:val="zh-CN"/>
                    </w:rPr>
                  </w:pPr>
                  <w:r>
                    <w:rPr>
                      <w:rFonts w:hint="eastAsia"/>
                      <w:color w:val="auto"/>
                      <w:lang w:val="zh-CN"/>
                    </w:rPr>
                    <w:t>排放口</w:t>
                  </w:r>
                </w:p>
              </w:tc>
              <w:tc>
                <w:tcPr>
                  <w:tcW w:w="779" w:type="pct"/>
                  <w:vAlign w:val="center"/>
                </w:tcPr>
                <w:p>
                  <w:pPr>
                    <w:pStyle w:val="47"/>
                    <w:rPr>
                      <w:color w:val="auto"/>
                      <w:lang w:val="zh-CN"/>
                    </w:rPr>
                  </w:pPr>
                  <w:r>
                    <w:rPr>
                      <w:rFonts w:hint="eastAsia"/>
                      <w:color w:val="auto"/>
                      <w:lang w:val="zh-CN"/>
                    </w:rPr>
                    <w:t>污染源</w:t>
                  </w:r>
                </w:p>
              </w:tc>
              <w:tc>
                <w:tcPr>
                  <w:tcW w:w="632" w:type="pct"/>
                  <w:vAlign w:val="center"/>
                </w:tcPr>
                <w:p>
                  <w:pPr>
                    <w:pStyle w:val="47"/>
                    <w:rPr>
                      <w:color w:val="auto"/>
                      <w:lang w:val="zh-CN"/>
                    </w:rPr>
                  </w:pPr>
                  <w:r>
                    <w:rPr>
                      <w:rFonts w:hint="eastAsia"/>
                      <w:color w:val="auto"/>
                      <w:lang w:val="zh-CN"/>
                    </w:rPr>
                    <w:t>污染物</w:t>
                  </w:r>
                </w:p>
              </w:tc>
              <w:tc>
                <w:tcPr>
                  <w:tcW w:w="866" w:type="pct"/>
                  <w:vAlign w:val="center"/>
                </w:tcPr>
                <w:p>
                  <w:pPr>
                    <w:pStyle w:val="47"/>
                    <w:rPr>
                      <w:color w:val="auto"/>
                    </w:rPr>
                  </w:pPr>
                  <w:r>
                    <w:rPr>
                      <w:color w:val="auto"/>
                    </w:rPr>
                    <w:t>单次持续时间</w:t>
                  </w:r>
                </w:p>
                <w:p>
                  <w:pPr>
                    <w:pStyle w:val="47"/>
                    <w:rPr>
                      <w:color w:val="auto"/>
                      <w:lang w:val="zh-CN"/>
                    </w:rPr>
                  </w:pPr>
                  <w:r>
                    <w:rPr>
                      <w:color w:val="auto"/>
                    </w:rPr>
                    <w:t>（h）</w:t>
                  </w:r>
                </w:p>
              </w:tc>
              <w:tc>
                <w:tcPr>
                  <w:tcW w:w="676" w:type="pct"/>
                  <w:vAlign w:val="center"/>
                </w:tcPr>
                <w:p>
                  <w:pPr>
                    <w:pStyle w:val="47"/>
                    <w:rPr>
                      <w:color w:val="auto"/>
                    </w:rPr>
                  </w:pPr>
                  <w:r>
                    <w:rPr>
                      <w:color w:val="auto"/>
                    </w:rPr>
                    <w:t>年发生频次</w:t>
                  </w:r>
                </w:p>
                <w:p>
                  <w:pPr>
                    <w:pStyle w:val="47"/>
                    <w:rPr>
                      <w:color w:val="auto"/>
                      <w:lang w:val="zh-CN"/>
                    </w:rPr>
                  </w:pPr>
                  <w:r>
                    <w:rPr>
                      <w:rFonts w:hint="eastAsia"/>
                      <w:color w:val="auto"/>
                    </w:rPr>
                    <w:t>（</w:t>
                  </w:r>
                  <w:r>
                    <w:rPr>
                      <w:color w:val="auto"/>
                    </w:rPr>
                    <w:t>次</w:t>
                  </w:r>
                  <w:r>
                    <w:rPr>
                      <w:rFonts w:hint="eastAsia"/>
                      <w:color w:val="auto"/>
                    </w:rPr>
                    <w:t>/a）</w:t>
                  </w:r>
                </w:p>
              </w:tc>
              <w:tc>
                <w:tcPr>
                  <w:tcW w:w="775" w:type="pct"/>
                  <w:vAlign w:val="center"/>
                </w:tcPr>
                <w:p>
                  <w:pPr>
                    <w:pStyle w:val="47"/>
                    <w:rPr>
                      <w:color w:val="auto"/>
                    </w:rPr>
                  </w:pPr>
                  <w:r>
                    <w:rPr>
                      <w:color w:val="auto"/>
                    </w:rPr>
                    <w:t>排放量</w:t>
                  </w:r>
                </w:p>
                <w:p>
                  <w:pPr>
                    <w:pStyle w:val="47"/>
                    <w:rPr>
                      <w:color w:val="auto"/>
                    </w:rPr>
                  </w:pPr>
                  <w:r>
                    <w:rPr>
                      <w:rFonts w:hint="eastAsia"/>
                      <w:color w:val="auto"/>
                    </w:rPr>
                    <w:t>（kg</w:t>
                  </w:r>
                  <w:r>
                    <w:rPr>
                      <w:color w:val="auto"/>
                    </w:rPr>
                    <w:t>/次</w:t>
                  </w:r>
                  <w:r>
                    <w:rPr>
                      <w:rFonts w:hint="eastAsia"/>
                      <w:color w:val="auto"/>
                    </w:rPr>
                    <w:t>）</w:t>
                  </w:r>
                </w:p>
              </w:tc>
              <w:tc>
                <w:tcPr>
                  <w:tcW w:w="776" w:type="pct"/>
                  <w:vAlign w:val="center"/>
                </w:tcPr>
                <w:p>
                  <w:pPr>
                    <w:pStyle w:val="47"/>
                    <w:rPr>
                      <w:color w:val="auto"/>
                    </w:rPr>
                  </w:pPr>
                  <w:r>
                    <w:rPr>
                      <w:rFonts w:hint="eastAsia"/>
                      <w:color w:val="auto"/>
                    </w:rPr>
                    <w:t>排放浓度（mg/m</w:t>
                  </w:r>
                  <w:r>
                    <w:rPr>
                      <w:rFonts w:hint="eastAsia"/>
                      <w:color w:val="auto"/>
                      <w:vertAlign w:val="superscript"/>
                    </w:rPr>
                    <w:t>3</w:t>
                  </w:r>
                  <w:r>
                    <w:rPr>
                      <w:rFonts w:hint="eastAsia"/>
                      <w:color w:val="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Merge w:val="restart"/>
                  <w:vAlign w:val="center"/>
                </w:tcPr>
                <w:p>
                  <w:pPr>
                    <w:pStyle w:val="47"/>
                    <w:rPr>
                      <w:color w:val="auto"/>
                    </w:rPr>
                  </w:pPr>
                  <w:r>
                    <w:rPr>
                      <w:rFonts w:hint="eastAsia"/>
                      <w:color w:val="auto"/>
                    </w:rPr>
                    <w:t>DA001</w:t>
                  </w:r>
                </w:p>
              </w:tc>
              <w:tc>
                <w:tcPr>
                  <w:tcW w:w="779" w:type="pct"/>
                  <w:vMerge w:val="restart"/>
                  <w:vAlign w:val="center"/>
                </w:tcPr>
                <w:p>
                  <w:pPr>
                    <w:pStyle w:val="47"/>
                    <w:rPr>
                      <w:color w:val="auto"/>
                    </w:rPr>
                  </w:pPr>
                  <w:r>
                    <w:rPr>
                      <w:rFonts w:hint="eastAsia"/>
                      <w:color w:val="auto"/>
                    </w:rPr>
                    <w:t>生物除臭装置</w:t>
                  </w:r>
                </w:p>
              </w:tc>
              <w:tc>
                <w:tcPr>
                  <w:tcW w:w="632" w:type="pct"/>
                  <w:vAlign w:val="center"/>
                </w:tcPr>
                <w:p>
                  <w:pPr>
                    <w:pStyle w:val="47"/>
                    <w:rPr>
                      <w:color w:val="auto"/>
                    </w:rPr>
                  </w:pPr>
                  <w:r>
                    <w:rPr>
                      <w:rFonts w:hint="eastAsia"/>
                      <w:color w:val="auto"/>
                    </w:rPr>
                    <w:t>氨</w:t>
                  </w:r>
                </w:p>
              </w:tc>
              <w:tc>
                <w:tcPr>
                  <w:tcW w:w="866" w:type="pct"/>
                  <w:vMerge w:val="restart"/>
                  <w:vAlign w:val="center"/>
                </w:tcPr>
                <w:p>
                  <w:pPr>
                    <w:pStyle w:val="47"/>
                    <w:rPr>
                      <w:color w:val="auto"/>
                    </w:rPr>
                  </w:pPr>
                  <w:r>
                    <w:rPr>
                      <w:rFonts w:hint="eastAsia"/>
                      <w:color w:val="auto"/>
                    </w:rPr>
                    <w:t>0.5</w:t>
                  </w:r>
                </w:p>
              </w:tc>
              <w:tc>
                <w:tcPr>
                  <w:tcW w:w="676" w:type="pct"/>
                  <w:vMerge w:val="restart"/>
                  <w:vAlign w:val="center"/>
                </w:tcPr>
                <w:p>
                  <w:pPr>
                    <w:pStyle w:val="47"/>
                    <w:rPr>
                      <w:color w:val="auto"/>
                    </w:rPr>
                  </w:pPr>
                  <w:r>
                    <w:rPr>
                      <w:rFonts w:hint="eastAsia"/>
                      <w:color w:val="auto"/>
                    </w:rPr>
                    <w:t>1</w:t>
                  </w:r>
                </w:p>
              </w:tc>
              <w:tc>
                <w:tcPr>
                  <w:tcW w:w="775" w:type="pct"/>
                  <w:vAlign w:val="center"/>
                </w:tcPr>
                <w:p>
                  <w:pPr>
                    <w:pStyle w:val="47"/>
                    <w:rPr>
                      <w:color w:val="auto"/>
                    </w:rPr>
                  </w:pPr>
                  <w:r>
                    <w:rPr>
                      <w:rFonts w:hint="eastAsia"/>
                      <w:color w:val="auto"/>
                    </w:rPr>
                    <w:t>0.077</w:t>
                  </w:r>
                </w:p>
              </w:tc>
              <w:tc>
                <w:tcPr>
                  <w:tcW w:w="776" w:type="pct"/>
                  <w:vAlign w:val="center"/>
                </w:tcPr>
                <w:p>
                  <w:pPr>
                    <w:pStyle w:val="47"/>
                    <w:rPr>
                      <w:color w:val="auto"/>
                    </w:rPr>
                  </w:pPr>
                  <w:r>
                    <w:rPr>
                      <w:rFonts w:hint="eastAsia"/>
                      <w:color w:val="auto"/>
                    </w:rPr>
                    <w:t>19.25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Merge w:val="continue"/>
                  <w:vAlign w:val="center"/>
                </w:tcPr>
                <w:p>
                  <w:pPr>
                    <w:pStyle w:val="47"/>
                    <w:rPr>
                      <w:color w:val="auto"/>
                    </w:rPr>
                  </w:pPr>
                </w:p>
              </w:tc>
              <w:tc>
                <w:tcPr>
                  <w:tcW w:w="779" w:type="pct"/>
                  <w:vMerge w:val="continue"/>
                  <w:vAlign w:val="center"/>
                </w:tcPr>
                <w:p>
                  <w:pPr>
                    <w:pStyle w:val="47"/>
                    <w:rPr>
                      <w:color w:val="auto"/>
                    </w:rPr>
                  </w:pPr>
                </w:p>
              </w:tc>
              <w:tc>
                <w:tcPr>
                  <w:tcW w:w="632" w:type="pct"/>
                  <w:vAlign w:val="center"/>
                </w:tcPr>
                <w:p>
                  <w:pPr>
                    <w:pStyle w:val="47"/>
                    <w:rPr>
                      <w:color w:val="auto"/>
                    </w:rPr>
                  </w:pPr>
                  <w:r>
                    <w:rPr>
                      <w:rFonts w:hint="eastAsia"/>
                      <w:color w:val="auto"/>
                    </w:rPr>
                    <w:t>硫化氢</w:t>
                  </w:r>
                </w:p>
              </w:tc>
              <w:tc>
                <w:tcPr>
                  <w:tcW w:w="866" w:type="pct"/>
                  <w:vMerge w:val="continue"/>
                  <w:vAlign w:val="center"/>
                </w:tcPr>
                <w:p>
                  <w:pPr>
                    <w:pStyle w:val="47"/>
                    <w:rPr>
                      <w:color w:val="auto"/>
                    </w:rPr>
                  </w:pPr>
                </w:p>
              </w:tc>
              <w:tc>
                <w:tcPr>
                  <w:tcW w:w="676" w:type="pct"/>
                  <w:vMerge w:val="continue"/>
                  <w:vAlign w:val="center"/>
                </w:tcPr>
                <w:p>
                  <w:pPr>
                    <w:pStyle w:val="47"/>
                    <w:rPr>
                      <w:color w:val="auto"/>
                    </w:rPr>
                  </w:pPr>
                </w:p>
              </w:tc>
              <w:tc>
                <w:tcPr>
                  <w:tcW w:w="775" w:type="pct"/>
                  <w:vAlign w:val="center"/>
                </w:tcPr>
                <w:p>
                  <w:pPr>
                    <w:pStyle w:val="47"/>
                    <w:rPr>
                      <w:color w:val="auto"/>
                    </w:rPr>
                  </w:pPr>
                  <w:r>
                    <w:rPr>
                      <w:rFonts w:hint="eastAsia"/>
                      <w:color w:val="auto"/>
                    </w:rPr>
                    <w:t>0.0055</w:t>
                  </w:r>
                </w:p>
              </w:tc>
              <w:tc>
                <w:tcPr>
                  <w:tcW w:w="776" w:type="pct"/>
                  <w:vAlign w:val="center"/>
                </w:tcPr>
                <w:p>
                  <w:pPr>
                    <w:pStyle w:val="47"/>
                    <w:rPr>
                      <w:color w:val="auto"/>
                    </w:rPr>
                  </w:pPr>
                  <w:r>
                    <w:rPr>
                      <w:rFonts w:hint="eastAsia"/>
                      <w:color w:val="auto"/>
                    </w:rPr>
                    <w:t>1.375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3" w:type="dxa"/>
                </w:tblCellMar>
              </w:tblPrEx>
              <w:trPr>
                <w:trHeight w:val="340" w:hRule="atLeast"/>
                <w:jc w:val="center"/>
              </w:trPr>
              <w:tc>
                <w:tcPr>
                  <w:tcW w:w="492" w:type="pct"/>
                  <w:vMerge w:val="continue"/>
                  <w:vAlign w:val="center"/>
                </w:tcPr>
                <w:p>
                  <w:pPr>
                    <w:pStyle w:val="47"/>
                    <w:rPr>
                      <w:color w:val="auto"/>
                    </w:rPr>
                  </w:pPr>
                </w:p>
              </w:tc>
              <w:tc>
                <w:tcPr>
                  <w:tcW w:w="779" w:type="pct"/>
                  <w:vMerge w:val="continue"/>
                  <w:vAlign w:val="center"/>
                </w:tcPr>
                <w:p>
                  <w:pPr>
                    <w:pStyle w:val="47"/>
                    <w:rPr>
                      <w:color w:val="auto"/>
                    </w:rPr>
                  </w:pPr>
                </w:p>
              </w:tc>
              <w:tc>
                <w:tcPr>
                  <w:tcW w:w="632" w:type="pct"/>
                  <w:vAlign w:val="center"/>
                </w:tcPr>
                <w:p>
                  <w:pPr>
                    <w:pStyle w:val="47"/>
                    <w:rPr>
                      <w:color w:val="auto"/>
                    </w:rPr>
                  </w:pPr>
                  <w:r>
                    <w:rPr>
                      <w:rFonts w:hint="eastAsia"/>
                      <w:color w:val="auto"/>
                    </w:rPr>
                    <w:t>臭气浓度</w:t>
                  </w:r>
                </w:p>
              </w:tc>
              <w:tc>
                <w:tcPr>
                  <w:tcW w:w="866" w:type="pct"/>
                  <w:vMerge w:val="continue"/>
                  <w:vAlign w:val="center"/>
                </w:tcPr>
                <w:p>
                  <w:pPr>
                    <w:pStyle w:val="47"/>
                    <w:rPr>
                      <w:color w:val="auto"/>
                    </w:rPr>
                  </w:pPr>
                </w:p>
              </w:tc>
              <w:tc>
                <w:tcPr>
                  <w:tcW w:w="676" w:type="pct"/>
                  <w:vMerge w:val="continue"/>
                  <w:vAlign w:val="center"/>
                </w:tcPr>
                <w:p>
                  <w:pPr>
                    <w:pStyle w:val="47"/>
                    <w:rPr>
                      <w:color w:val="auto"/>
                    </w:rPr>
                  </w:pPr>
                </w:p>
              </w:tc>
              <w:tc>
                <w:tcPr>
                  <w:tcW w:w="1552" w:type="pct"/>
                  <w:gridSpan w:val="2"/>
                  <w:vAlign w:val="center"/>
                </w:tcPr>
                <w:p>
                  <w:pPr>
                    <w:pStyle w:val="47"/>
                    <w:rPr>
                      <w:color w:val="auto"/>
                    </w:rPr>
                  </w:pPr>
                  <w:r>
                    <w:rPr>
                      <w:rFonts w:hint="eastAsia"/>
                      <w:color w:val="auto"/>
                    </w:rPr>
                    <w:t>3300（无量纲）</w:t>
                  </w:r>
                </w:p>
              </w:tc>
            </w:tr>
          </w:tbl>
          <w:p>
            <w:pPr>
              <w:pStyle w:val="52"/>
              <w:ind w:firstLine="420"/>
              <w:rPr>
                <w:color w:val="auto"/>
              </w:rPr>
            </w:pPr>
            <w:r>
              <w:rPr>
                <w:rFonts w:hint="eastAsia"/>
                <w:color w:val="auto"/>
              </w:rPr>
              <w:t>2）非正常工况下治理措施</w:t>
            </w:r>
          </w:p>
          <w:p>
            <w:pPr>
              <w:pStyle w:val="52"/>
              <w:ind w:firstLine="420"/>
              <w:rPr>
                <w:color w:val="auto"/>
              </w:rPr>
            </w:pPr>
            <w:r>
              <w:rPr>
                <w:rFonts w:hint="eastAsia"/>
                <w:color w:val="auto"/>
              </w:rPr>
              <w:t>非正常工况发生频率为1次/年，发现问题时及时停止生产从源头控制污染物的产生，可通过对其加强日常监测来了解净化设施净化效率的变化情况，以便及时对设备进行更换或维修。此外，注意日常维护，定期检修，可大大减小非正常排放几率，并且在生产设备开始生产时提前打开废气处理设施，在生产设备停止生产时废气处理设施间隔一段时间再关闭。采取上述措施后，项目不会对大气环境产生明显的影响。</w:t>
            </w:r>
          </w:p>
          <w:p>
            <w:pPr>
              <w:pStyle w:val="52"/>
              <w:ind w:firstLine="420"/>
              <w:rPr>
                <w:color w:val="auto"/>
              </w:rPr>
            </w:pPr>
            <w:r>
              <w:rPr>
                <w:rFonts w:hint="eastAsia"/>
                <w:color w:val="auto"/>
              </w:rPr>
              <w:t>（5）监测要求</w:t>
            </w:r>
          </w:p>
          <w:p>
            <w:pPr>
              <w:pStyle w:val="52"/>
              <w:ind w:firstLine="420"/>
              <w:rPr>
                <w:color w:val="auto"/>
                <w:lang w:val="zh-CN"/>
              </w:rPr>
            </w:pPr>
            <w:r>
              <w:rPr>
                <w:rFonts w:hint="eastAsia"/>
                <w:color w:val="auto"/>
                <w:lang w:val="zh-CN"/>
              </w:rPr>
              <w:t>根据《排污单位自行监测技术指南 总则》（HJ819-2017）、《</w:t>
            </w:r>
            <w:r>
              <w:rPr>
                <w:rFonts w:hint="eastAsia"/>
                <w:color w:val="auto"/>
              </w:rPr>
              <w:t>排污许可证申请与核发技术规范 工业固体废物和危险废物治理</w:t>
            </w:r>
            <w:r>
              <w:rPr>
                <w:rFonts w:hint="eastAsia"/>
                <w:color w:val="auto"/>
                <w:lang w:val="zh-CN"/>
              </w:rPr>
              <w:t>》（</w:t>
            </w:r>
            <w:r>
              <w:rPr>
                <w:rFonts w:hint="eastAsia"/>
                <w:color w:val="auto"/>
              </w:rPr>
              <w:t>HJ 1033-2019</w:t>
            </w:r>
            <w:r>
              <w:rPr>
                <w:rFonts w:hint="eastAsia"/>
                <w:color w:val="auto"/>
                <w:lang w:val="zh-CN"/>
              </w:rPr>
              <w:t>）中的有关规定，本项目</w:t>
            </w:r>
            <w:r>
              <w:rPr>
                <w:rFonts w:hint="eastAsia"/>
                <w:color w:val="auto"/>
              </w:rPr>
              <w:t>废气</w:t>
            </w:r>
            <w:r>
              <w:rPr>
                <w:rFonts w:hint="eastAsia"/>
                <w:color w:val="auto"/>
                <w:lang w:val="zh-CN"/>
              </w:rPr>
              <w:t>监测项目及频次见下表。</w:t>
            </w:r>
          </w:p>
          <w:p>
            <w:pPr>
              <w:pStyle w:val="50"/>
              <w:rPr>
                <w:color w:val="auto"/>
              </w:rPr>
            </w:pPr>
            <w:r>
              <w:rPr>
                <w:color w:val="auto"/>
              </w:rPr>
              <w:t>表</w:t>
            </w:r>
            <w:r>
              <w:rPr>
                <w:rFonts w:hint="eastAsia"/>
                <w:color w:val="auto"/>
              </w:rPr>
              <w:t>4-9</w:t>
            </w:r>
            <w:r>
              <w:rPr>
                <w:color w:val="auto"/>
              </w:rPr>
              <w:t xml:space="preserve"> </w:t>
            </w:r>
            <w:r>
              <w:rPr>
                <w:rFonts w:hint="eastAsia"/>
                <w:color w:val="auto"/>
              </w:rPr>
              <w:t xml:space="preserve"> 废气</w:t>
            </w:r>
            <w:r>
              <w:rPr>
                <w:color w:val="auto"/>
              </w:rPr>
              <w:t>监测计划表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1074"/>
              <w:gridCol w:w="2520"/>
              <w:gridCol w:w="2882"/>
              <w:gridCol w:w="1612"/>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64" w:type="pct"/>
                  <w:vAlign w:val="center"/>
                </w:tcPr>
                <w:p>
                  <w:pPr>
                    <w:pStyle w:val="47"/>
                    <w:rPr>
                      <w:color w:val="auto"/>
                    </w:rPr>
                  </w:pPr>
                  <w:r>
                    <w:rPr>
                      <w:color w:val="auto"/>
                    </w:rPr>
                    <w:t>污染类型</w:t>
                  </w:r>
                </w:p>
              </w:tc>
              <w:tc>
                <w:tcPr>
                  <w:tcW w:w="1557" w:type="pct"/>
                  <w:vAlign w:val="center"/>
                </w:tcPr>
                <w:p>
                  <w:pPr>
                    <w:pStyle w:val="47"/>
                    <w:rPr>
                      <w:color w:val="auto"/>
                    </w:rPr>
                  </w:pPr>
                  <w:r>
                    <w:rPr>
                      <w:color w:val="auto"/>
                    </w:rPr>
                    <w:t>监测点位</w:t>
                  </w:r>
                </w:p>
              </w:tc>
              <w:tc>
                <w:tcPr>
                  <w:tcW w:w="1781" w:type="pct"/>
                  <w:vAlign w:val="center"/>
                </w:tcPr>
                <w:p>
                  <w:pPr>
                    <w:pStyle w:val="47"/>
                    <w:rPr>
                      <w:color w:val="auto"/>
                    </w:rPr>
                  </w:pPr>
                  <w:r>
                    <w:rPr>
                      <w:color w:val="auto"/>
                    </w:rPr>
                    <w:t>监测因子</w:t>
                  </w:r>
                </w:p>
              </w:tc>
              <w:tc>
                <w:tcPr>
                  <w:tcW w:w="996" w:type="pct"/>
                  <w:vAlign w:val="center"/>
                </w:tcPr>
                <w:p>
                  <w:pPr>
                    <w:pStyle w:val="47"/>
                    <w:rPr>
                      <w:color w:val="auto"/>
                    </w:rPr>
                  </w:pPr>
                  <w:r>
                    <w:rPr>
                      <w:color w:val="auto"/>
                    </w:rPr>
                    <w:t>监测频率</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64" w:type="pct"/>
                  <w:vMerge w:val="restart"/>
                  <w:vAlign w:val="center"/>
                </w:tcPr>
                <w:p>
                  <w:pPr>
                    <w:pStyle w:val="47"/>
                    <w:rPr>
                      <w:color w:val="auto"/>
                    </w:rPr>
                  </w:pPr>
                  <w:r>
                    <w:rPr>
                      <w:color w:val="auto"/>
                    </w:rPr>
                    <w:t>废气</w:t>
                  </w:r>
                </w:p>
              </w:tc>
              <w:tc>
                <w:tcPr>
                  <w:tcW w:w="1557" w:type="pct"/>
                  <w:vAlign w:val="center"/>
                </w:tcPr>
                <w:p>
                  <w:pPr>
                    <w:pStyle w:val="47"/>
                    <w:rPr>
                      <w:color w:val="auto"/>
                      <w:kern w:val="0"/>
                      <w:sz w:val="18"/>
                      <w:szCs w:val="20"/>
                    </w:rPr>
                  </w:pPr>
                  <w:r>
                    <w:rPr>
                      <w:rFonts w:hint="eastAsia"/>
                      <w:color w:val="auto"/>
                    </w:rPr>
                    <w:t>厂界</w:t>
                  </w:r>
                </w:p>
              </w:tc>
              <w:tc>
                <w:tcPr>
                  <w:tcW w:w="1781" w:type="pct"/>
                  <w:vAlign w:val="center"/>
                </w:tcPr>
                <w:p>
                  <w:pPr>
                    <w:pStyle w:val="47"/>
                    <w:rPr>
                      <w:color w:val="auto"/>
                      <w:kern w:val="0"/>
                      <w:sz w:val="18"/>
                      <w:szCs w:val="20"/>
                    </w:rPr>
                  </w:pPr>
                  <w:r>
                    <w:rPr>
                      <w:color w:val="auto"/>
                    </w:rPr>
                    <w:t>NH</w:t>
                  </w:r>
                  <w:r>
                    <w:rPr>
                      <w:color w:val="auto"/>
                      <w:vertAlign w:val="subscript"/>
                    </w:rPr>
                    <w:t>3</w:t>
                  </w:r>
                  <w:r>
                    <w:rPr>
                      <w:color w:val="auto"/>
                    </w:rPr>
                    <w:t>、H</w:t>
                  </w:r>
                  <w:r>
                    <w:rPr>
                      <w:color w:val="auto"/>
                      <w:vertAlign w:val="subscript"/>
                    </w:rPr>
                    <w:t>2</w:t>
                  </w:r>
                  <w:r>
                    <w:rPr>
                      <w:color w:val="auto"/>
                    </w:rPr>
                    <w:t>S</w:t>
                  </w:r>
                  <w:r>
                    <w:rPr>
                      <w:rFonts w:hint="eastAsia"/>
                      <w:color w:val="auto"/>
                    </w:rPr>
                    <w:t>、臭气浓度</w:t>
                  </w:r>
                </w:p>
              </w:tc>
              <w:tc>
                <w:tcPr>
                  <w:tcW w:w="996" w:type="pct"/>
                  <w:vAlign w:val="center"/>
                </w:tcPr>
                <w:p>
                  <w:pPr>
                    <w:pStyle w:val="47"/>
                    <w:rPr>
                      <w:color w:val="auto"/>
                      <w:kern w:val="0"/>
                      <w:sz w:val="18"/>
                      <w:szCs w:val="20"/>
                    </w:rPr>
                  </w:pPr>
                  <w:r>
                    <w:rPr>
                      <w:color w:val="auto"/>
                    </w:rPr>
                    <w:t>1次</w:t>
                  </w:r>
                  <w:r>
                    <w:rPr>
                      <w:rFonts w:hint="eastAsia"/>
                      <w:color w:val="auto"/>
                    </w:rPr>
                    <w:t>/半年</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0" w:hRule="atLeast"/>
                <w:jc w:val="center"/>
              </w:trPr>
              <w:tc>
                <w:tcPr>
                  <w:tcW w:w="664" w:type="pct"/>
                  <w:vMerge w:val="continue"/>
                  <w:vAlign w:val="center"/>
                </w:tcPr>
                <w:p>
                  <w:pPr>
                    <w:pStyle w:val="47"/>
                    <w:rPr>
                      <w:color w:val="auto"/>
                    </w:rPr>
                  </w:pPr>
                </w:p>
              </w:tc>
              <w:tc>
                <w:tcPr>
                  <w:tcW w:w="1557" w:type="pct"/>
                  <w:vAlign w:val="center"/>
                </w:tcPr>
                <w:p>
                  <w:pPr>
                    <w:pStyle w:val="47"/>
                    <w:rPr>
                      <w:color w:val="auto"/>
                    </w:rPr>
                  </w:pPr>
                  <w:r>
                    <w:rPr>
                      <w:rFonts w:hint="eastAsia"/>
                      <w:color w:val="auto"/>
                    </w:rPr>
                    <w:t>除臭装置排放口DA001</w:t>
                  </w:r>
                </w:p>
              </w:tc>
              <w:tc>
                <w:tcPr>
                  <w:tcW w:w="1781" w:type="pct"/>
                  <w:vAlign w:val="center"/>
                </w:tcPr>
                <w:p>
                  <w:pPr>
                    <w:pStyle w:val="47"/>
                    <w:rPr>
                      <w:color w:val="auto"/>
                    </w:rPr>
                  </w:pPr>
                  <w:r>
                    <w:rPr>
                      <w:color w:val="auto"/>
                    </w:rPr>
                    <w:t>NH</w:t>
                  </w:r>
                  <w:r>
                    <w:rPr>
                      <w:color w:val="auto"/>
                      <w:vertAlign w:val="subscript"/>
                    </w:rPr>
                    <w:t>3</w:t>
                  </w:r>
                  <w:r>
                    <w:rPr>
                      <w:color w:val="auto"/>
                    </w:rPr>
                    <w:t>、H</w:t>
                  </w:r>
                  <w:r>
                    <w:rPr>
                      <w:color w:val="auto"/>
                      <w:vertAlign w:val="subscript"/>
                    </w:rPr>
                    <w:t>2</w:t>
                  </w:r>
                  <w:r>
                    <w:rPr>
                      <w:color w:val="auto"/>
                    </w:rPr>
                    <w:t>S</w:t>
                  </w:r>
                  <w:r>
                    <w:rPr>
                      <w:rFonts w:hint="eastAsia"/>
                      <w:color w:val="auto"/>
                    </w:rPr>
                    <w:t>、臭气浓度</w:t>
                  </w:r>
                </w:p>
              </w:tc>
              <w:tc>
                <w:tcPr>
                  <w:tcW w:w="996" w:type="pct"/>
                  <w:vAlign w:val="center"/>
                </w:tcPr>
                <w:p>
                  <w:pPr>
                    <w:pStyle w:val="47"/>
                    <w:rPr>
                      <w:color w:val="auto"/>
                    </w:rPr>
                  </w:pPr>
                  <w:r>
                    <w:rPr>
                      <w:color w:val="auto"/>
                    </w:rPr>
                    <w:t>1次</w:t>
                  </w:r>
                  <w:r>
                    <w:rPr>
                      <w:rFonts w:hint="eastAsia"/>
                      <w:color w:val="auto"/>
                    </w:rPr>
                    <w:t>/半年</w:t>
                  </w:r>
                </w:p>
              </w:tc>
            </w:tr>
          </w:tbl>
          <w:p>
            <w:pPr>
              <w:pStyle w:val="52"/>
              <w:ind w:firstLine="422"/>
              <w:rPr>
                <w:b/>
                <w:bCs/>
                <w:color w:val="auto"/>
              </w:rPr>
            </w:pPr>
            <w:r>
              <w:rPr>
                <w:rFonts w:hint="eastAsia"/>
                <w:b/>
                <w:bCs/>
                <w:color w:val="auto"/>
              </w:rPr>
              <w:t>3、噪声</w:t>
            </w:r>
          </w:p>
          <w:p>
            <w:pPr>
              <w:pStyle w:val="52"/>
              <w:ind w:firstLine="420"/>
              <w:rPr>
                <w:color w:val="auto"/>
              </w:rPr>
            </w:pPr>
            <w:r>
              <w:rPr>
                <w:color w:val="auto"/>
              </w:rPr>
              <w:t>（1）噪声源种类和源强参数</w:t>
            </w:r>
          </w:p>
          <w:p>
            <w:pPr>
              <w:pStyle w:val="52"/>
              <w:ind w:firstLine="420"/>
              <w:rPr>
                <w:color w:val="auto"/>
              </w:rPr>
            </w:pPr>
            <w:r>
              <w:rPr>
                <w:color w:val="auto"/>
              </w:rPr>
              <w:t>本项目主要噪声源为输送机、</w:t>
            </w:r>
            <w:r>
              <w:rPr>
                <w:rFonts w:hint="eastAsia"/>
                <w:color w:val="auto"/>
              </w:rPr>
              <w:t>低温烘干机</w:t>
            </w:r>
            <w:r>
              <w:rPr>
                <w:color w:val="auto"/>
              </w:rPr>
              <w:t>、风机等，噪声源强为</w:t>
            </w:r>
            <w:r>
              <w:rPr>
                <w:rFonts w:hint="eastAsia"/>
                <w:color w:val="auto"/>
              </w:rPr>
              <w:t>80</w:t>
            </w:r>
            <w:r>
              <w:rPr>
                <w:color w:val="auto"/>
              </w:rPr>
              <w:t>-</w:t>
            </w:r>
            <w:r>
              <w:rPr>
                <w:rFonts w:hint="eastAsia"/>
                <w:color w:val="auto"/>
              </w:rPr>
              <w:t>90</w:t>
            </w:r>
            <w:r>
              <w:rPr>
                <w:color w:val="auto"/>
              </w:rPr>
              <w:t>dB(A)，为说明项目运营过程中噪声对周围环境的影响程度，采用模式计算的方法，对</w:t>
            </w:r>
            <w:r>
              <w:rPr>
                <w:rFonts w:hint="eastAsia"/>
                <w:color w:val="auto"/>
              </w:rPr>
              <w:t>厂界</w:t>
            </w:r>
            <w:r>
              <w:rPr>
                <w:color w:val="auto"/>
              </w:rPr>
              <w:t>进行噪声预测。</w:t>
            </w:r>
          </w:p>
          <w:p>
            <w:pPr>
              <w:pStyle w:val="50"/>
              <w:rPr>
                <w:color w:val="auto"/>
                <w:kern w:val="2"/>
                <w:szCs w:val="24"/>
              </w:rPr>
            </w:pPr>
            <w:r>
              <w:rPr>
                <w:color w:val="auto"/>
                <w:kern w:val="2"/>
                <w:szCs w:val="24"/>
              </w:rPr>
              <w:t>表</w:t>
            </w:r>
            <w:r>
              <w:rPr>
                <w:rFonts w:hint="eastAsia"/>
                <w:color w:val="auto"/>
                <w:kern w:val="2"/>
                <w:szCs w:val="24"/>
              </w:rPr>
              <w:t xml:space="preserve">4-10  </w:t>
            </w:r>
            <w:r>
              <w:rPr>
                <w:color w:val="auto"/>
                <w:kern w:val="2"/>
                <w:szCs w:val="24"/>
              </w:rPr>
              <w:t>项目主要噪声源及治理措施</w:t>
            </w:r>
            <w:r>
              <w:rPr>
                <w:rFonts w:hint="eastAsia"/>
                <w:color w:val="auto"/>
                <w:kern w:val="2"/>
                <w:szCs w:val="24"/>
              </w:rPr>
              <w:t>（室内声源）</w:t>
            </w:r>
          </w:p>
          <w:tbl>
            <w:tblPr>
              <w:tblStyle w:val="29"/>
              <w:tblW w:w="4993"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3" w:type="dxa"/>
                <w:bottom w:w="0" w:type="dxa"/>
                <w:right w:w="23" w:type="dxa"/>
              </w:tblCellMar>
            </w:tblPr>
            <w:tblGrid>
              <w:gridCol w:w="333"/>
              <w:gridCol w:w="616"/>
              <w:gridCol w:w="676"/>
              <w:gridCol w:w="666"/>
              <w:gridCol w:w="450"/>
              <w:gridCol w:w="582"/>
              <w:gridCol w:w="584"/>
              <w:gridCol w:w="377"/>
              <w:gridCol w:w="390"/>
              <w:gridCol w:w="566"/>
              <w:gridCol w:w="584"/>
              <w:gridCol w:w="369"/>
              <w:gridCol w:w="600"/>
              <w:gridCol w:w="605"/>
              <w:gridCol w:w="68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rFonts w:hint="eastAsia"/>
                      <w:color w:val="auto"/>
                      <w:szCs w:val="20"/>
                    </w:rPr>
                    <w:t>序号</w:t>
                  </w:r>
                </w:p>
              </w:tc>
              <w:tc>
                <w:tcPr>
                  <w:tcW w:w="381" w:type="pct"/>
                  <w:vMerge w:val="restart"/>
                  <w:tcBorders>
                    <w:tl2br w:val="nil"/>
                    <w:tr2bl w:val="nil"/>
                  </w:tcBorders>
                  <w:shd w:val="clear" w:color="auto" w:fill="auto"/>
                  <w:vAlign w:val="center"/>
                </w:tcPr>
                <w:p>
                  <w:pPr>
                    <w:pStyle w:val="47"/>
                    <w:rPr>
                      <w:color w:val="auto"/>
                      <w:szCs w:val="20"/>
                    </w:rPr>
                  </w:pPr>
                  <w:r>
                    <w:rPr>
                      <w:rFonts w:hint="eastAsia"/>
                      <w:color w:val="auto"/>
                      <w:szCs w:val="20"/>
                    </w:rPr>
                    <w:t>建筑物名称</w:t>
                  </w: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szCs w:val="20"/>
                    </w:rPr>
                    <w:t>声源名称</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声压级</w:t>
                  </w:r>
                  <w:r>
                    <w:rPr>
                      <w:color w:val="auto"/>
                      <w:szCs w:val="20"/>
                    </w:rPr>
                    <w:t>/dB(A)</w:t>
                  </w:r>
                </w:p>
              </w:tc>
              <w:tc>
                <w:tcPr>
                  <w:tcW w:w="278" w:type="pct"/>
                  <w:vMerge w:val="restart"/>
                  <w:tcBorders>
                    <w:tl2br w:val="nil"/>
                    <w:tr2bl w:val="nil"/>
                  </w:tcBorders>
                  <w:shd w:val="clear" w:color="auto" w:fill="auto"/>
                  <w:vAlign w:val="center"/>
                </w:tcPr>
                <w:p>
                  <w:pPr>
                    <w:pStyle w:val="47"/>
                    <w:rPr>
                      <w:color w:val="auto"/>
                      <w:szCs w:val="20"/>
                    </w:rPr>
                  </w:pPr>
                  <w:r>
                    <w:rPr>
                      <w:rFonts w:hint="eastAsia"/>
                      <w:color w:val="auto"/>
                      <w:szCs w:val="20"/>
                    </w:rPr>
                    <w:t>声源控制措施</w:t>
                  </w:r>
                </w:p>
              </w:tc>
              <w:tc>
                <w:tcPr>
                  <w:tcW w:w="954" w:type="pct"/>
                  <w:gridSpan w:val="3"/>
                  <w:tcBorders>
                    <w:tl2br w:val="nil"/>
                    <w:tr2bl w:val="nil"/>
                  </w:tcBorders>
                  <w:shd w:val="clear" w:color="auto" w:fill="auto"/>
                  <w:vAlign w:val="center"/>
                </w:tcPr>
                <w:p>
                  <w:pPr>
                    <w:pStyle w:val="47"/>
                    <w:rPr>
                      <w:color w:val="auto"/>
                      <w:szCs w:val="20"/>
                    </w:rPr>
                  </w:pPr>
                  <w:r>
                    <w:rPr>
                      <w:rFonts w:hint="eastAsia"/>
                      <w:color w:val="auto"/>
                      <w:szCs w:val="20"/>
                    </w:rPr>
                    <w:t>空间相对位置</w:t>
                  </w:r>
                  <w:r>
                    <w:rPr>
                      <w:color w:val="auto"/>
                      <w:szCs w:val="20"/>
                    </w:rPr>
                    <w:t>/m</w:t>
                  </w:r>
                </w:p>
              </w:tc>
              <w:tc>
                <w:tcPr>
                  <w:tcW w:w="241" w:type="pct"/>
                  <w:vMerge w:val="restart"/>
                  <w:tcBorders>
                    <w:tl2br w:val="nil"/>
                    <w:tr2bl w:val="nil"/>
                  </w:tcBorders>
                  <w:shd w:val="clear" w:color="auto" w:fill="auto"/>
                  <w:vAlign w:val="center"/>
                </w:tcPr>
                <w:p>
                  <w:pPr>
                    <w:pStyle w:val="47"/>
                    <w:rPr>
                      <w:color w:val="auto"/>
                      <w:szCs w:val="20"/>
                    </w:rPr>
                  </w:pPr>
                  <w:r>
                    <w:rPr>
                      <w:rFonts w:hint="eastAsia"/>
                      <w:color w:val="auto"/>
                      <w:szCs w:val="20"/>
                    </w:rPr>
                    <w:t>车间边界</w:t>
                  </w:r>
                </w:p>
              </w:tc>
              <w:tc>
                <w:tcPr>
                  <w:tcW w:w="350" w:type="pct"/>
                  <w:vMerge w:val="restart"/>
                  <w:tcBorders>
                    <w:tl2br w:val="nil"/>
                    <w:tr2bl w:val="nil"/>
                  </w:tcBorders>
                  <w:shd w:val="clear" w:color="auto" w:fill="auto"/>
                  <w:vAlign w:val="center"/>
                </w:tcPr>
                <w:p>
                  <w:pPr>
                    <w:pStyle w:val="47"/>
                    <w:rPr>
                      <w:color w:val="auto"/>
                      <w:szCs w:val="20"/>
                    </w:rPr>
                  </w:pPr>
                  <w:r>
                    <w:rPr>
                      <w:rFonts w:hint="eastAsia"/>
                      <w:color w:val="auto"/>
                      <w:szCs w:val="20"/>
                    </w:rPr>
                    <w:t>距室内边界距离</w:t>
                  </w:r>
                  <w:r>
                    <w:rPr>
                      <w:color w:val="auto"/>
                      <w:szCs w:val="20"/>
                    </w:rPr>
                    <w:t>/m</w:t>
                  </w:r>
                </w:p>
              </w:tc>
              <w:tc>
                <w:tcPr>
                  <w:tcW w:w="361" w:type="pct"/>
                  <w:vMerge w:val="restart"/>
                  <w:tcBorders>
                    <w:tl2br w:val="nil"/>
                    <w:tr2bl w:val="nil"/>
                  </w:tcBorders>
                  <w:shd w:val="clear" w:color="auto" w:fill="auto"/>
                  <w:vAlign w:val="center"/>
                </w:tcPr>
                <w:p>
                  <w:pPr>
                    <w:pStyle w:val="47"/>
                    <w:rPr>
                      <w:color w:val="auto"/>
                      <w:szCs w:val="20"/>
                    </w:rPr>
                  </w:pPr>
                  <w:r>
                    <w:rPr>
                      <w:color w:val="auto"/>
                      <w:szCs w:val="20"/>
                    </w:rPr>
                    <w:t>室内边界声压级/</w:t>
                  </w:r>
                  <w:r>
                    <w:rPr>
                      <w:color w:val="auto"/>
                      <w:sz w:val="16"/>
                      <w:szCs w:val="16"/>
                    </w:rPr>
                    <w:t>dB(A)</w:t>
                  </w:r>
                </w:p>
              </w:tc>
              <w:tc>
                <w:tcPr>
                  <w:tcW w:w="228" w:type="pct"/>
                  <w:vMerge w:val="restart"/>
                  <w:tcBorders>
                    <w:tl2br w:val="nil"/>
                    <w:tr2bl w:val="nil"/>
                  </w:tcBorders>
                  <w:shd w:val="clear" w:color="auto" w:fill="auto"/>
                  <w:vAlign w:val="center"/>
                </w:tcPr>
                <w:p>
                  <w:pPr>
                    <w:pStyle w:val="47"/>
                    <w:rPr>
                      <w:color w:val="auto"/>
                      <w:szCs w:val="20"/>
                    </w:rPr>
                  </w:pPr>
                  <w:r>
                    <w:rPr>
                      <w:rFonts w:hint="eastAsia"/>
                      <w:color w:val="auto"/>
                      <w:szCs w:val="20"/>
                    </w:rPr>
                    <w:t>运行时段</w:t>
                  </w:r>
                </w:p>
              </w:tc>
              <w:tc>
                <w:tcPr>
                  <w:tcW w:w="371" w:type="pct"/>
                  <w:vMerge w:val="restart"/>
                  <w:tcBorders>
                    <w:tl2br w:val="nil"/>
                    <w:tr2bl w:val="nil"/>
                  </w:tcBorders>
                  <w:shd w:val="clear" w:color="auto" w:fill="auto"/>
                  <w:vAlign w:val="center"/>
                </w:tcPr>
                <w:p>
                  <w:pPr>
                    <w:pStyle w:val="47"/>
                    <w:rPr>
                      <w:color w:val="auto"/>
                      <w:szCs w:val="20"/>
                    </w:rPr>
                  </w:pPr>
                  <w:r>
                    <w:rPr>
                      <w:rFonts w:hint="eastAsia"/>
                      <w:color w:val="auto"/>
                      <w:szCs w:val="20"/>
                    </w:rPr>
                    <w:t>建筑物插入损失/</w:t>
                  </w:r>
                  <w:r>
                    <w:rPr>
                      <w:color w:val="auto"/>
                      <w:sz w:val="16"/>
                      <w:szCs w:val="16"/>
                    </w:rPr>
                    <w:t>dB(A)</w:t>
                  </w:r>
                </w:p>
              </w:tc>
              <w:tc>
                <w:tcPr>
                  <w:tcW w:w="796" w:type="pct"/>
                  <w:gridSpan w:val="2"/>
                  <w:tcBorders>
                    <w:tl2br w:val="nil"/>
                    <w:tr2bl w:val="nil"/>
                  </w:tcBorders>
                  <w:shd w:val="clear" w:color="auto" w:fill="auto"/>
                  <w:vAlign w:val="center"/>
                </w:tcPr>
                <w:p>
                  <w:pPr>
                    <w:pStyle w:val="47"/>
                    <w:rPr>
                      <w:color w:val="auto"/>
                      <w:szCs w:val="20"/>
                    </w:rPr>
                  </w:pPr>
                  <w:r>
                    <w:rPr>
                      <w:rFonts w:hint="eastAsia"/>
                      <w:color w:val="auto"/>
                      <w:szCs w:val="20"/>
                    </w:rPr>
                    <w:t>建筑物外噪声</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tcBorders>
                    <w:tl2br w:val="nil"/>
                    <w:tr2bl w:val="nil"/>
                  </w:tcBorders>
                  <w:shd w:val="clear" w:color="auto" w:fill="auto"/>
                  <w:vAlign w:val="center"/>
                </w:tcPr>
                <w:p>
                  <w:pPr>
                    <w:pStyle w:val="47"/>
                    <w:rPr>
                      <w:color w:val="auto"/>
                      <w:szCs w:val="20"/>
                    </w:rPr>
                  </w:pPr>
                  <w:r>
                    <w:rPr>
                      <w:color w:val="auto"/>
                      <w:szCs w:val="20"/>
                    </w:rPr>
                    <w:t>X</w:t>
                  </w:r>
                </w:p>
              </w:tc>
              <w:tc>
                <w:tcPr>
                  <w:tcW w:w="361" w:type="pct"/>
                  <w:tcBorders>
                    <w:tl2br w:val="nil"/>
                    <w:tr2bl w:val="nil"/>
                  </w:tcBorders>
                  <w:shd w:val="clear" w:color="auto" w:fill="auto"/>
                  <w:vAlign w:val="center"/>
                </w:tcPr>
                <w:p>
                  <w:pPr>
                    <w:pStyle w:val="47"/>
                    <w:rPr>
                      <w:color w:val="auto"/>
                      <w:szCs w:val="20"/>
                    </w:rPr>
                  </w:pPr>
                  <w:r>
                    <w:rPr>
                      <w:color w:val="auto"/>
                      <w:szCs w:val="20"/>
                    </w:rPr>
                    <w:t>Y</w:t>
                  </w:r>
                </w:p>
              </w:tc>
              <w:tc>
                <w:tcPr>
                  <w:tcW w:w="233" w:type="pct"/>
                  <w:tcBorders>
                    <w:tl2br w:val="nil"/>
                    <w:tr2bl w:val="nil"/>
                  </w:tcBorders>
                  <w:shd w:val="clear" w:color="auto" w:fill="auto"/>
                  <w:vAlign w:val="center"/>
                </w:tcPr>
                <w:p>
                  <w:pPr>
                    <w:pStyle w:val="47"/>
                    <w:rPr>
                      <w:color w:val="auto"/>
                      <w:szCs w:val="20"/>
                    </w:rPr>
                  </w:pPr>
                  <w:r>
                    <w:rPr>
                      <w:color w:val="auto"/>
                      <w:szCs w:val="20"/>
                    </w:rPr>
                    <w:t>Z</w:t>
                  </w:r>
                </w:p>
              </w:tc>
              <w:tc>
                <w:tcPr>
                  <w:tcW w:w="241" w:type="pct"/>
                  <w:vMerge w:val="continue"/>
                  <w:tcBorders>
                    <w:tl2br w:val="nil"/>
                    <w:tr2bl w:val="nil"/>
                  </w:tcBorders>
                  <w:shd w:val="clear" w:color="auto" w:fill="auto"/>
                  <w:vAlign w:val="center"/>
                </w:tcPr>
                <w:p>
                  <w:pPr>
                    <w:pStyle w:val="47"/>
                    <w:rPr>
                      <w:color w:val="auto"/>
                      <w:szCs w:val="20"/>
                    </w:rPr>
                  </w:pPr>
                </w:p>
              </w:tc>
              <w:tc>
                <w:tcPr>
                  <w:tcW w:w="35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28" w:type="pct"/>
                  <w:vMerge w:val="continue"/>
                  <w:tcBorders>
                    <w:tl2br w:val="nil"/>
                    <w:tr2bl w:val="nil"/>
                  </w:tcBorders>
                  <w:shd w:val="clear" w:color="auto" w:fill="auto"/>
                  <w:vAlign w:val="center"/>
                </w:tcPr>
                <w:p>
                  <w:pPr>
                    <w:pStyle w:val="47"/>
                    <w:rPr>
                      <w:color w:val="auto"/>
                      <w:szCs w:val="20"/>
                    </w:rPr>
                  </w:pPr>
                </w:p>
              </w:tc>
              <w:tc>
                <w:tcPr>
                  <w:tcW w:w="371" w:type="pct"/>
                  <w:vMerge w:val="continue"/>
                  <w:tcBorders>
                    <w:tl2br w:val="nil"/>
                    <w:tr2bl w:val="nil"/>
                  </w:tcBorders>
                  <w:shd w:val="clear" w:color="auto" w:fill="auto"/>
                  <w:vAlign w:val="center"/>
                </w:tcPr>
                <w:p>
                  <w:pPr>
                    <w:pStyle w:val="47"/>
                    <w:rPr>
                      <w:color w:val="auto"/>
                      <w:szCs w:val="20"/>
                    </w:rPr>
                  </w:pPr>
                </w:p>
              </w:tc>
              <w:tc>
                <w:tcPr>
                  <w:tcW w:w="374" w:type="pct"/>
                  <w:tcBorders>
                    <w:tl2br w:val="nil"/>
                    <w:tr2bl w:val="nil"/>
                  </w:tcBorders>
                  <w:shd w:val="clear" w:color="auto" w:fill="auto"/>
                  <w:vAlign w:val="center"/>
                </w:tcPr>
                <w:p>
                  <w:pPr>
                    <w:pStyle w:val="47"/>
                    <w:rPr>
                      <w:color w:val="auto"/>
                      <w:szCs w:val="20"/>
                    </w:rPr>
                  </w:pPr>
                  <w:r>
                    <w:rPr>
                      <w:rFonts w:hint="eastAsia"/>
                      <w:color w:val="auto"/>
                      <w:szCs w:val="20"/>
                    </w:rPr>
                    <w:t>声压级</w:t>
                  </w:r>
                  <w:r>
                    <w:rPr>
                      <w:color w:val="auto"/>
                      <w:szCs w:val="20"/>
                    </w:rPr>
                    <w:t>/</w:t>
                  </w:r>
                  <w:r>
                    <w:rPr>
                      <w:color w:val="auto"/>
                      <w:sz w:val="16"/>
                      <w:szCs w:val="16"/>
                    </w:rPr>
                    <w:t>dB(A)</w:t>
                  </w:r>
                </w:p>
              </w:tc>
              <w:tc>
                <w:tcPr>
                  <w:tcW w:w="422" w:type="pct"/>
                  <w:tcBorders>
                    <w:tl2br w:val="nil"/>
                    <w:tr2bl w:val="nil"/>
                  </w:tcBorders>
                  <w:shd w:val="clear" w:color="auto" w:fill="auto"/>
                  <w:vAlign w:val="center"/>
                </w:tcPr>
                <w:p>
                  <w:pPr>
                    <w:pStyle w:val="47"/>
                    <w:rPr>
                      <w:color w:val="auto"/>
                      <w:szCs w:val="20"/>
                    </w:rPr>
                  </w:pPr>
                  <w:r>
                    <w:rPr>
                      <w:rFonts w:hint="eastAsia"/>
                      <w:color w:val="auto"/>
                      <w:szCs w:val="20"/>
                    </w:rPr>
                    <w:t>建筑物外距离/m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1</w:t>
                  </w:r>
                </w:p>
              </w:tc>
              <w:tc>
                <w:tcPr>
                  <w:tcW w:w="381" w:type="pct"/>
                  <w:vMerge w:val="restart"/>
                  <w:tcBorders>
                    <w:tl2br w:val="nil"/>
                    <w:tr2bl w:val="nil"/>
                  </w:tcBorders>
                  <w:shd w:val="clear" w:color="auto" w:fill="auto"/>
                  <w:vAlign w:val="center"/>
                </w:tcPr>
                <w:p>
                  <w:pPr>
                    <w:pStyle w:val="47"/>
                    <w:rPr>
                      <w:color w:val="auto"/>
                      <w:szCs w:val="20"/>
                    </w:rPr>
                  </w:pPr>
                  <w:r>
                    <w:rPr>
                      <w:rFonts w:hint="eastAsia"/>
                      <w:color w:val="auto"/>
                      <w:szCs w:val="20"/>
                    </w:rPr>
                    <w:t>污泥干化厂房1#</w:t>
                  </w: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szCs w:val="20"/>
                    </w:rPr>
                    <w:t>低温烘干机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80</w:t>
                  </w:r>
                </w:p>
              </w:tc>
              <w:tc>
                <w:tcPr>
                  <w:tcW w:w="278" w:type="pct"/>
                  <w:vMerge w:val="restart"/>
                  <w:tcBorders>
                    <w:tl2br w:val="nil"/>
                    <w:tr2bl w:val="nil"/>
                  </w:tcBorders>
                  <w:shd w:val="clear" w:color="auto" w:fill="auto"/>
                  <w:vAlign w:val="center"/>
                </w:tcPr>
                <w:p>
                  <w:pPr>
                    <w:pStyle w:val="47"/>
                    <w:rPr>
                      <w:color w:val="auto"/>
                      <w:szCs w:val="20"/>
                    </w:rPr>
                  </w:pPr>
                  <w:r>
                    <w:rPr>
                      <w:rFonts w:hint="eastAsia"/>
                      <w:color w:val="auto"/>
                      <w:szCs w:val="20"/>
                    </w:rPr>
                    <w:t>基础减振，建筑隔声</w:t>
                  </w: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11.4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22.6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52.92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37.92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11.4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58.86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43.86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2</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szCs w:val="20"/>
                    </w:rPr>
                    <w:t>进料双螺旋输送机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30</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40.46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25.46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57.96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42.96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3</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进料刮板输送机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30</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40.46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25.46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57.96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42.96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4</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rPr>
                  </w:pPr>
                  <w:r>
                    <w:rPr>
                      <w:rFonts w:hint="eastAsia"/>
                      <w:color w:val="auto"/>
                    </w:rPr>
                    <w:t>水平出料螺旋</w:t>
                  </w:r>
                </w:p>
                <w:p>
                  <w:pPr>
                    <w:pStyle w:val="47"/>
                    <w:rPr>
                      <w:color w:val="auto"/>
                      <w:szCs w:val="20"/>
                    </w:rPr>
                  </w:pPr>
                  <w:r>
                    <w:rPr>
                      <w:rFonts w:hint="eastAsia"/>
                      <w:color w:val="auto"/>
                    </w:rPr>
                    <w:t>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15</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19</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44.42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29.42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15</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46.48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31.48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5</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lang w:val="zh-CN"/>
                    </w:rPr>
                    <w:t>Z型刮板输送机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15</w:t>
                  </w:r>
                </w:p>
              </w:tc>
              <w:tc>
                <w:tcPr>
                  <w:tcW w:w="361" w:type="pct"/>
                  <w:vMerge w:val="restart"/>
                  <w:tcBorders>
                    <w:tl2br w:val="nil"/>
                    <w:tr2bl w:val="nil"/>
                  </w:tcBorders>
                  <w:shd w:val="clear" w:color="auto" w:fill="auto"/>
                  <w:vAlign w:val="center"/>
                </w:tcPr>
                <w:p>
                  <w:pPr>
                    <w:pStyle w:val="47"/>
                    <w:rPr>
                      <w:color w:val="auto"/>
                      <w:szCs w:val="20"/>
                    </w:rPr>
                  </w:pPr>
                  <w:r>
                    <w:rPr>
                      <w:color w:val="auto"/>
                      <w:szCs w:val="20"/>
                    </w:rPr>
                    <w:t>10</w:t>
                  </w:r>
                  <w:r>
                    <w:rPr>
                      <w:rFonts w:hint="eastAsia"/>
                      <w:color w:val="auto"/>
                      <w:szCs w:val="20"/>
                    </w:rPr>
                    <w:t>.3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19</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44.42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29.42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15</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46.48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31.48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6</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集水坑排污泵</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75</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3.4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16.9</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30.6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45.29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30.29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16.9</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50.44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35.44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3.4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64.37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49.37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1.1</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74.17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59.17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color w:val="auto"/>
                      <w:szCs w:val="20"/>
                    </w:rPr>
                    <w:t>7</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无轴螺旋输送机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70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21.6</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10.3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12.4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48.13 </w:t>
                  </w:r>
                </w:p>
              </w:tc>
              <w:tc>
                <w:tcPr>
                  <w:tcW w:w="228" w:type="pct"/>
                  <w:vMerge w:val="restart"/>
                  <w:tcBorders>
                    <w:tl2br w:val="nil"/>
                    <w:tr2bl w:val="nil"/>
                  </w:tcBorders>
                  <w:shd w:val="clear" w:color="auto" w:fill="auto"/>
                  <w:vAlign w:val="center"/>
                </w:tcPr>
                <w:p>
                  <w:pPr>
                    <w:pStyle w:val="47"/>
                    <w:rPr>
                      <w:color w:val="auto"/>
                      <w:szCs w:val="20"/>
                    </w:rPr>
                  </w:pPr>
                  <w:r>
                    <w:rPr>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33.13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10.3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49.74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34.74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21.6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43.31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28.31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szCs w:val="20"/>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7.7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52.27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37.27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rFonts w:hint="eastAsia"/>
                      <w:color w:val="auto"/>
                      <w:szCs w:val="20"/>
                    </w:rPr>
                    <w:t>8</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szCs w:val="20"/>
                    </w:rPr>
                  </w:pPr>
                  <w:r>
                    <w:rPr>
                      <w:rFonts w:hint="eastAsia"/>
                      <w:color w:val="auto"/>
                    </w:rPr>
                    <w:t>循环冷却水泵</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80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11.4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11.3</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22.6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52.92 </w:t>
                  </w:r>
                </w:p>
              </w:tc>
              <w:tc>
                <w:tcPr>
                  <w:tcW w:w="228" w:type="pct"/>
                  <w:vMerge w:val="restart"/>
                  <w:tcBorders>
                    <w:tl2br w:val="nil"/>
                    <w:tr2bl w:val="nil"/>
                  </w:tcBorders>
                  <w:shd w:val="clear" w:color="auto" w:fill="auto"/>
                  <w:vAlign w:val="center"/>
                </w:tcPr>
                <w:p>
                  <w:pPr>
                    <w:pStyle w:val="47"/>
                    <w:rPr>
                      <w:color w:val="auto"/>
                      <w:szCs w:val="20"/>
                    </w:rPr>
                  </w:pPr>
                  <w:r>
                    <w:rPr>
                      <w:rFonts w:hint="eastAsia"/>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37.92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南</w:t>
                  </w:r>
                </w:p>
              </w:tc>
              <w:tc>
                <w:tcPr>
                  <w:tcW w:w="350" w:type="pct"/>
                  <w:tcBorders>
                    <w:tl2br w:val="nil"/>
                    <w:tr2bl w:val="nil"/>
                  </w:tcBorders>
                  <w:shd w:val="clear" w:color="auto" w:fill="auto"/>
                  <w:vAlign w:val="center"/>
                </w:tcPr>
                <w:p>
                  <w:pPr>
                    <w:pStyle w:val="47"/>
                    <w:rPr>
                      <w:color w:val="auto"/>
                    </w:rPr>
                  </w:pPr>
                  <w:r>
                    <w:rPr>
                      <w:color w:val="auto"/>
                    </w:rPr>
                    <w:t>11.3</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58.94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43.94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西</w:t>
                  </w:r>
                </w:p>
              </w:tc>
              <w:tc>
                <w:tcPr>
                  <w:tcW w:w="350" w:type="pct"/>
                  <w:tcBorders>
                    <w:tl2br w:val="nil"/>
                    <w:tr2bl w:val="nil"/>
                  </w:tcBorders>
                  <w:shd w:val="clear" w:color="auto" w:fill="auto"/>
                  <w:vAlign w:val="center"/>
                </w:tcPr>
                <w:p>
                  <w:pPr>
                    <w:pStyle w:val="47"/>
                    <w:rPr>
                      <w:color w:val="auto"/>
                    </w:rPr>
                  </w:pPr>
                  <w:r>
                    <w:rPr>
                      <w:color w:val="auto"/>
                    </w:rPr>
                    <w:t>11.4</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58.86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43.86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Borders>
                    <w:tl2br w:val="nil"/>
                    <w:tr2bl w:val="nil"/>
                  </w:tcBorders>
                  <w:shd w:val="clear" w:color="auto" w:fill="auto"/>
                  <w:vAlign w:val="center"/>
                </w:tcPr>
                <w:p>
                  <w:pPr>
                    <w:pStyle w:val="47"/>
                    <w:rPr>
                      <w:color w:val="auto"/>
                      <w:szCs w:val="20"/>
                    </w:rPr>
                  </w:pP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continue"/>
                  <w:tcBorders>
                    <w:tl2br w:val="nil"/>
                    <w:tr2bl w:val="nil"/>
                  </w:tcBorders>
                  <w:shd w:val="clear" w:color="auto" w:fill="auto"/>
                  <w:vAlign w:val="center"/>
                </w:tcPr>
                <w:p>
                  <w:pPr>
                    <w:pStyle w:val="47"/>
                    <w:rPr>
                      <w:color w:val="auto"/>
                    </w:rPr>
                  </w:pPr>
                </w:p>
              </w:tc>
              <w:tc>
                <w:tcPr>
                  <w:tcW w:w="412" w:type="pct"/>
                  <w:vMerge w:val="continue"/>
                  <w:tcBorders>
                    <w:tl2br w:val="nil"/>
                    <w:tr2bl w:val="nil"/>
                  </w:tcBorders>
                  <w:shd w:val="clear" w:color="auto" w:fill="auto"/>
                  <w:vAlign w:val="center"/>
                </w:tcPr>
                <w:p>
                  <w:pPr>
                    <w:pStyle w:val="47"/>
                    <w:rPr>
                      <w:color w:val="auto"/>
                      <w:szCs w:val="20"/>
                    </w:rPr>
                  </w:pP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continue"/>
                  <w:tcBorders>
                    <w:tl2br w:val="nil"/>
                    <w:tr2bl w:val="nil"/>
                  </w:tcBorders>
                  <w:shd w:val="clear" w:color="auto" w:fill="auto"/>
                  <w:vAlign w:val="center"/>
                </w:tcPr>
                <w:p>
                  <w:pPr>
                    <w:pStyle w:val="47"/>
                    <w:rPr>
                      <w:color w:val="auto"/>
                      <w:szCs w:val="20"/>
                    </w:rPr>
                  </w:pPr>
                </w:p>
              </w:tc>
              <w:tc>
                <w:tcPr>
                  <w:tcW w:w="361" w:type="pct"/>
                  <w:vMerge w:val="continue"/>
                  <w:tcBorders>
                    <w:tl2br w:val="nil"/>
                    <w:tr2bl w:val="nil"/>
                  </w:tcBorders>
                  <w:shd w:val="clear" w:color="auto" w:fill="auto"/>
                  <w:vAlign w:val="center"/>
                </w:tcPr>
                <w:p>
                  <w:pPr>
                    <w:pStyle w:val="47"/>
                    <w:rPr>
                      <w:color w:val="auto"/>
                      <w:szCs w:val="20"/>
                    </w:rPr>
                  </w:pPr>
                </w:p>
              </w:tc>
              <w:tc>
                <w:tcPr>
                  <w:tcW w:w="233" w:type="pct"/>
                  <w:vMerge w:val="continue"/>
                  <w:tcBorders>
                    <w:tl2br w:val="nil"/>
                    <w:tr2bl w:val="nil"/>
                  </w:tcBorders>
                  <w:shd w:val="clear" w:color="auto" w:fill="auto"/>
                  <w:vAlign w:val="center"/>
                </w:tcPr>
                <w:p>
                  <w:pPr>
                    <w:pStyle w:val="47"/>
                    <w:rPr>
                      <w:color w:val="auto"/>
                      <w:szCs w:val="20"/>
                    </w:rPr>
                  </w:pP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北</w:t>
                  </w:r>
                </w:p>
              </w:tc>
              <w:tc>
                <w:tcPr>
                  <w:tcW w:w="350" w:type="pct"/>
                  <w:tcBorders>
                    <w:tl2br w:val="nil"/>
                    <w:tr2bl w:val="nil"/>
                  </w:tcBorders>
                  <w:shd w:val="clear" w:color="auto" w:fill="auto"/>
                  <w:vAlign w:val="center"/>
                </w:tcPr>
                <w:p>
                  <w:pPr>
                    <w:pStyle w:val="47"/>
                    <w:rPr>
                      <w:color w:val="auto"/>
                    </w:rPr>
                  </w:pPr>
                  <w:r>
                    <w:rPr>
                      <w:color w:val="auto"/>
                    </w:rPr>
                    <w:t>6.7</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63.48 </w:t>
                  </w:r>
                </w:p>
              </w:tc>
              <w:tc>
                <w:tcPr>
                  <w:tcW w:w="228" w:type="pct"/>
                  <w:vMerge w:val="continue"/>
                  <w:tcBorders>
                    <w:tl2br w:val="nil"/>
                    <w:tr2bl w:val="nil"/>
                  </w:tcBorders>
                  <w:shd w:val="clear" w:color="auto" w:fill="auto"/>
                  <w:vAlign w:val="center"/>
                </w:tcPr>
                <w:p>
                  <w:pPr>
                    <w:pStyle w:val="47"/>
                    <w:rPr>
                      <w:color w:val="auto"/>
                      <w:szCs w:val="20"/>
                    </w:rPr>
                  </w:pP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48.48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restart"/>
                  <w:tcBorders>
                    <w:tl2br w:val="nil"/>
                    <w:tr2bl w:val="nil"/>
                  </w:tcBorders>
                  <w:shd w:val="clear" w:color="auto" w:fill="auto"/>
                  <w:vAlign w:val="center"/>
                </w:tcPr>
                <w:p>
                  <w:pPr>
                    <w:pStyle w:val="47"/>
                    <w:rPr>
                      <w:color w:val="auto"/>
                      <w:szCs w:val="20"/>
                    </w:rPr>
                  </w:pPr>
                  <w:r>
                    <w:rPr>
                      <w:rFonts w:hint="eastAsia"/>
                      <w:color w:val="auto"/>
                      <w:szCs w:val="20"/>
                    </w:rPr>
                    <w:t>9</w:t>
                  </w:r>
                </w:p>
              </w:tc>
              <w:tc>
                <w:tcPr>
                  <w:tcW w:w="381" w:type="pct"/>
                  <w:vMerge w:val="continue"/>
                  <w:tcBorders>
                    <w:tl2br w:val="nil"/>
                    <w:tr2bl w:val="nil"/>
                  </w:tcBorders>
                  <w:shd w:val="clear" w:color="auto" w:fill="auto"/>
                  <w:vAlign w:val="center"/>
                </w:tcPr>
                <w:p>
                  <w:pPr>
                    <w:pStyle w:val="47"/>
                    <w:rPr>
                      <w:color w:val="auto"/>
                      <w:szCs w:val="20"/>
                    </w:rPr>
                  </w:pPr>
                </w:p>
              </w:tc>
              <w:tc>
                <w:tcPr>
                  <w:tcW w:w="418" w:type="pct"/>
                  <w:vMerge w:val="restart"/>
                  <w:tcBorders>
                    <w:tl2br w:val="nil"/>
                    <w:tr2bl w:val="nil"/>
                  </w:tcBorders>
                  <w:shd w:val="clear" w:color="auto" w:fill="auto"/>
                  <w:vAlign w:val="center"/>
                </w:tcPr>
                <w:p>
                  <w:pPr>
                    <w:pStyle w:val="47"/>
                    <w:rPr>
                      <w:color w:val="auto"/>
                    </w:rPr>
                  </w:pPr>
                  <w:r>
                    <w:rPr>
                      <w:rFonts w:hint="eastAsia"/>
                      <w:color w:val="auto"/>
                    </w:rPr>
                    <w:t>除臭风机</w:t>
                  </w:r>
                </w:p>
              </w:tc>
              <w:tc>
                <w:tcPr>
                  <w:tcW w:w="412" w:type="pct"/>
                  <w:vMerge w:val="restart"/>
                  <w:tcBorders>
                    <w:tl2br w:val="nil"/>
                    <w:tr2bl w:val="nil"/>
                  </w:tcBorders>
                  <w:shd w:val="clear" w:color="auto" w:fill="auto"/>
                  <w:vAlign w:val="center"/>
                </w:tcPr>
                <w:p>
                  <w:pPr>
                    <w:pStyle w:val="47"/>
                    <w:rPr>
                      <w:color w:val="auto"/>
                      <w:szCs w:val="20"/>
                    </w:rPr>
                  </w:pPr>
                  <w:r>
                    <w:rPr>
                      <w:rFonts w:hint="eastAsia"/>
                      <w:color w:val="auto"/>
                      <w:szCs w:val="20"/>
                    </w:rPr>
                    <w:t>90</w:t>
                  </w:r>
                </w:p>
              </w:tc>
              <w:tc>
                <w:tcPr>
                  <w:tcW w:w="278" w:type="pct"/>
                  <w:vMerge w:val="continue"/>
                  <w:tcBorders>
                    <w:tl2br w:val="nil"/>
                    <w:tr2bl w:val="nil"/>
                  </w:tcBorders>
                  <w:shd w:val="clear" w:color="auto" w:fill="auto"/>
                  <w:vAlign w:val="center"/>
                </w:tcPr>
                <w:p>
                  <w:pPr>
                    <w:pStyle w:val="47"/>
                    <w:rPr>
                      <w:color w:val="auto"/>
                      <w:szCs w:val="20"/>
                    </w:rPr>
                  </w:pPr>
                </w:p>
              </w:tc>
              <w:tc>
                <w:tcPr>
                  <w:tcW w:w="360" w:type="pct"/>
                  <w:vMerge w:val="restart"/>
                  <w:tcBorders>
                    <w:tl2br w:val="nil"/>
                    <w:tr2bl w:val="nil"/>
                  </w:tcBorders>
                  <w:shd w:val="clear" w:color="auto" w:fill="auto"/>
                  <w:vAlign w:val="center"/>
                </w:tcPr>
                <w:p>
                  <w:pPr>
                    <w:pStyle w:val="47"/>
                    <w:rPr>
                      <w:color w:val="auto"/>
                      <w:szCs w:val="20"/>
                    </w:rPr>
                  </w:pPr>
                  <w:r>
                    <w:rPr>
                      <w:rFonts w:hint="eastAsia"/>
                      <w:color w:val="auto"/>
                      <w:szCs w:val="20"/>
                    </w:rPr>
                    <w:t>21.4</w:t>
                  </w:r>
                </w:p>
              </w:tc>
              <w:tc>
                <w:tcPr>
                  <w:tcW w:w="361" w:type="pct"/>
                  <w:vMerge w:val="restart"/>
                  <w:tcBorders>
                    <w:tl2br w:val="nil"/>
                    <w:tr2bl w:val="nil"/>
                  </w:tcBorders>
                  <w:shd w:val="clear" w:color="auto" w:fill="auto"/>
                  <w:vAlign w:val="center"/>
                </w:tcPr>
                <w:p>
                  <w:pPr>
                    <w:pStyle w:val="47"/>
                    <w:rPr>
                      <w:color w:val="auto"/>
                      <w:szCs w:val="20"/>
                    </w:rPr>
                  </w:pPr>
                  <w:r>
                    <w:rPr>
                      <w:rFonts w:hint="eastAsia"/>
                      <w:color w:val="auto"/>
                      <w:szCs w:val="20"/>
                    </w:rPr>
                    <w:t>17.5</w:t>
                  </w:r>
                </w:p>
              </w:tc>
              <w:tc>
                <w:tcPr>
                  <w:tcW w:w="233" w:type="pct"/>
                  <w:vMerge w:val="restart"/>
                  <w:tcBorders>
                    <w:tl2br w:val="nil"/>
                    <w:tr2bl w:val="nil"/>
                  </w:tcBorders>
                  <w:shd w:val="clear" w:color="auto" w:fill="auto"/>
                  <w:vAlign w:val="center"/>
                </w:tcPr>
                <w:p>
                  <w:pPr>
                    <w:pStyle w:val="47"/>
                    <w:rPr>
                      <w:color w:val="auto"/>
                      <w:szCs w:val="20"/>
                    </w:rPr>
                  </w:pPr>
                  <w:r>
                    <w:rPr>
                      <w:rFonts w:hint="eastAsia"/>
                      <w:color w:val="auto"/>
                      <w:szCs w:val="20"/>
                    </w:rPr>
                    <w:t>1</w:t>
                  </w:r>
                </w:p>
              </w:tc>
              <w:tc>
                <w:tcPr>
                  <w:tcW w:w="241" w:type="pct"/>
                  <w:tcBorders>
                    <w:tl2br w:val="nil"/>
                    <w:tr2bl w:val="nil"/>
                  </w:tcBorders>
                  <w:shd w:val="clear" w:color="auto" w:fill="auto"/>
                  <w:vAlign w:val="center"/>
                </w:tcPr>
                <w:p>
                  <w:pPr>
                    <w:pStyle w:val="47"/>
                    <w:rPr>
                      <w:color w:val="auto"/>
                      <w:szCs w:val="20"/>
                    </w:rPr>
                  </w:pPr>
                  <w:r>
                    <w:rPr>
                      <w:rFonts w:hint="eastAsia"/>
                      <w:color w:val="auto"/>
                      <w:szCs w:val="20"/>
                    </w:rPr>
                    <w:t>东</w:t>
                  </w:r>
                </w:p>
              </w:tc>
              <w:tc>
                <w:tcPr>
                  <w:tcW w:w="350" w:type="pct"/>
                  <w:tcBorders>
                    <w:tl2br w:val="nil"/>
                    <w:tr2bl w:val="nil"/>
                  </w:tcBorders>
                  <w:shd w:val="clear" w:color="auto" w:fill="auto"/>
                  <w:vAlign w:val="center"/>
                </w:tcPr>
                <w:p>
                  <w:pPr>
                    <w:pStyle w:val="47"/>
                    <w:rPr>
                      <w:color w:val="auto"/>
                    </w:rPr>
                  </w:pPr>
                  <w:r>
                    <w:rPr>
                      <w:color w:val="auto"/>
                    </w:rPr>
                    <w:t>12.6</w:t>
                  </w:r>
                </w:p>
              </w:tc>
              <w:tc>
                <w:tcPr>
                  <w:tcW w:w="584"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67.99 </w:t>
                  </w:r>
                </w:p>
              </w:tc>
              <w:tc>
                <w:tcPr>
                  <w:tcW w:w="228" w:type="pct"/>
                  <w:vMerge w:val="restart"/>
                  <w:tcBorders>
                    <w:tl2br w:val="nil"/>
                    <w:tr2bl w:val="nil"/>
                  </w:tcBorders>
                  <w:shd w:val="clear" w:color="auto" w:fill="auto"/>
                  <w:vAlign w:val="center"/>
                </w:tcPr>
                <w:p>
                  <w:pPr>
                    <w:pStyle w:val="47"/>
                    <w:rPr>
                      <w:color w:val="auto"/>
                      <w:szCs w:val="20"/>
                    </w:rPr>
                  </w:pPr>
                  <w:r>
                    <w:rPr>
                      <w:rFonts w:hint="eastAsia"/>
                      <w:color w:val="auto"/>
                      <w:szCs w:val="20"/>
                    </w:rPr>
                    <w:t>24h</w:t>
                  </w:r>
                </w:p>
              </w:tc>
              <w:tc>
                <w:tcPr>
                  <w:tcW w:w="371" w:type="pct"/>
                  <w:tcBorders>
                    <w:tl2br w:val="nil"/>
                    <w:tr2bl w:val="nil"/>
                  </w:tcBorders>
                  <w:shd w:val="clear" w:color="auto" w:fill="auto"/>
                  <w:vAlign w:val="center"/>
                </w:tcPr>
                <w:p>
                  <w:pPr>
                    <w:pStyle w:val="47"/>
                    <w:rPr>
                      <w:color w:val="auto"/>
                      <w:szCs w:val="20"/>
                    </w:rPr>
                  </w:pPr>
                  <w:r>
                    <w:rPr>
                      <w:color w:val="auto"/>
                      <w:szCs w:val="20"/>
                    </w:rPr>
                    <w:t>15</w:t>
                  </w:r>
                </w:p>
              </w:tc>
              <w:tc>
                <w:tcPr>
                  <w:tcW w:w="605" w:type="dxa"/>
                  <w:tcBorders>
                    <w:tl2br w:val="nil"/>
                    <w:tr2bl w:val="nil"/>
                  </w:tcBorders>
                  <w:shd w:val="clear" w:color="auto" w:fill="auto"/>
                  <w:vAlign w:val="center"/>
                </w:tcPr>
                <w:p>
                  <w:pPr>
                    <w:widowControl/>
                    <w:jc w:val="center"/>
                    <w:textAlignment w:val="center"/>
                    <w:rPr>
                      <w:color w:val="auto"/>
                    </w:rPr>
                  </w:pPr>
                  <w:r>
                    <w:rPr>
                      <w:color w:val="auto"/>
                      <w:kern w:val="0"/>
                      <w:sz w:val="20"/>
                      <w:szCs w:val="20"/>
                      <w:lang w:bidi="ar"/>
                    </w:rPr>
                    <w:t xml:space="preserve">52.99 </w:t>
                  </w:r>
                </w:p>
              </w:tc>
              <w:tc>
                <w:tcPr>
                  <w:tcW w:w="422" w:type="pct"/>
                  <w:tcBorders>
                    <w:tl2br w:val="nil"/>
                    <w:tr2bl w:val="nil"/>
                  </w:tcBorders>
                  <w:shd w:val="clear" w:color="auto" w:fill="auto"/>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Pr>
                <w:p>
                  <w:pPr>
                    <w:pStyle w:val="47"/>
                    <w:rPr>
                      <w:color w:val="auto"/>
                      <w:szCs w:val="20"/>
                    </w:rPr>
                  </w:pPr>
                </w:p>
              </w:tc>
              <w:tc>
                <w:tcPr>
                  <w:tcW w:w="381" w:type="pct"/>
                  <w:vMerge w:val="continue"/>
                </w:tcPr>
                <w:p>
                  <w:pPr>
                    <w:pStyle w:val="47"/>
                    <w:rPr>
                      <w:color w:val="auto"/>
                      <w:szCs w:val="20"/>
                    </w:rPr>
                  </w:pPr>
                </w:p>
              </w:tc>
              <w:tc>
                <w:tcPr>
                  <w:tcW w:w="418" w:type="pct"/>
                  <w:vMerge w:val="continue"/>
                </w:tcPr>
                <w:p>
                  <w:pPr>
                    <w:pStyle w:val="47"/>
                    <w:rPr>
                      <w:color w:val="auto"/>
                    </w:rPr>
                  </w:pPr>
                </w:p>
              </w:tc>
              <w:tc>
                <w:tcPr>
                  <w:tcW w:w="412" w:type="pct"/>
                  <w:vMerge w:val="continue"/>
                </w:tcPr>
                <w:p>
                  <w:pPr>
                    <w:pStyle w:val="47"/>
                    <w:rPr>
                      <w:color w:val="auto"/>
                      <w:szCs w:val="20"/>
                    </w:rPr>
                  </w:pPr>
                </w:p>
              </w:tc>
              <w:tc>
                <w:tcPr>
                  <w:tcW w:w="278" w:type="pct"/>
                  <w:vMerge w:val="continue"/>
                </w:tcPr>
                <w:p>
                  <w:pPr>
                    <w:pStyle w:val="47"/>
                    <w:rPr>
                      <w:color w:val="auto"/>
                      <w:szCs w:val="20"/>
                    </w:rPr>
                  </w:pPr>
                </w:p>
              </w:tc>
              <w:tc>
                <w:tcPr>
                  <w:tcW w:w="360" w:type="pct"/>
                  <w:vMerge w:val="continue"/>
                </w:tcPr>
                <w:p>
                  <w:pPr>
                    <w:pStyle w:val="47"/>
                    <w:rPr>
                      <w:color w:val="auto"/>
                      <w:szCs w:val="20"/>
                    </w:rPr>
                  </w:pPr>
                </w:p>
              </w:tc>
              <w:tc>
                <w:tcPr>
                  <w:tcW w:w="361" w:type="pct"/>
                  <w:vMerge w:val="continue"/>
                </w:tcPr>
                <w:p>
                  <w:pPr>
                    <w:pStyle w:val="47"/>
                    <w:rPr>
                      <w:color w:val="auto"/>
                      <w:szCs w:val="20"/>
                    </w:rPr>
                  </w:pPr>
                </w:p>
              </w:tc>
              <w:tc>
                <w:tcPr>
                  <w:tcW w:w="233" w:type="pct"/>
                  <w:vMerge w:val="continue"/>
                </w:tcPr>
                <w:p>
                  <w:pPr>
                    <w:pStyle w:val="47"/>
                    <w:rPr>
                      <w:color w:val="auto"/>
                      <w:szCs w:val="20"/>
                    </w:rPr>
                  </w:pPr>
                </w:p>
              </w:tc>
              <w:tc>
                <w:tcPr>
                  <w:tcW w:w="390" w:type="dxa"/>
                  <w:vAlign w:val="center"/>
                </w:tcPr>
                <w:p>
                  <w:pPr>
                    <w:pStyle w:val="47"/>
                    <w:rPr>
                      <w:color w:val="auto"/>
                      <w:szCs w:val="20"/>
                    </w:rPr>
                  </w:pPr>
                  <w:r>
                    <w:rPr>
                      <w:rFonts w:hint="eastAsia"/>
                      <w:color w:val="auto"/>
                      <w:szCs w:val="20"/>
                    </w:rPr>
                    <w:t>南</w:t>
                  </w:r>
                </w:p>
              </w:tc>
              <w:tc>
                <w:tcPr>
                  <w:tcW w:w="350" w:type="pct"/>
                  <w:vAlign w:val="center"/>
                </w:tcPr>
                <w:p>
                  <w:pPr>
                    <w:pStyle w:val="47"/>
                    <w:rPr>
                      <w:color w:val="auto"/>
                    </w:rPr>
                  </w:pPr>
                  <w:r>
                    <w:rPr>
                      <w:color w:val="auto"/>
                    </w:rPr>
                    <w:t>17.5</w:t>
                  </w:r>
                </w:p>
              </w:tc>
              <w:tc>
                <w:tcPr>
                  <w:tcW w:w="584" w:type="dxa"/>
                  <w:vAlign w:val="center"/>
                </w:tcPr>
                <w:p>
                  <w:pPr>
                    <w:widowControl/>
                    <w:jc w:val="center"/>
                    <w:textAlignment w:val="center"/>
                    <w:rPr>
                      <w:color w:val="auto"/>
                    </w:rPr>
                  </w:pPr>
                  <w:r>
                    <w:rPr>
                      <w:color w:val="auto"/>
                      <w:kern w:val="0"/>
                      <w:sz w:val="20"/>
                      <w:szCs w:val="20"/>
                      <w:lang w:bidi="ar"/>
                    </w:rPr>
                    <w:t xml:space="preserve">65.14 </w:t>
                  </w:r>
                </w:p>
              </w:tc>
              <w:tc>
                <w:tcPr>
                  <w:tcW w:w="228" w:type="pct"/>
                  <w:vMerge w:val="continue"/>
                </w:tcPr>
                <w:p>
                  <w:pPr>
                    <w:pStyle w:val="47"/>
                    <w:rPr>
                      <w:color w:val="auto"/>
                      <w:szCs w:val="20"/>
                    </w:rPr>
                  </w:pPr>
                </w:p>
              </w:tc>
              <w:tc>
                <w:tcPr>
                  <w:tcW w:w="600" w:type="dxa"/>
                  <w:vAlign w:val="center"/>
                </w:tcPr>
                <w:p>
                  <w:pPr>
                    <w:pStyle w:val="47"/>
                    <w:rPr>
                      <w:color w:val="auto"/>
                      <w:szCs w:val="20"/>
                    </w:rPr>
                  </w:pPr>
                  <w:r>
                    <w:rPr>
                      <w:color w:val="auto"/>
                      <w:szCs w:val="20"/>
                    </w:rPr>
                    <w:t>15</w:t>
                  </w:r>
                </w:p>
              </w:tc>
              <w:tc>
                <w:tcPr>
                  <w:tcW w:w="605" w:type="dxa"/>
                  <w:vAlign w:val="center"/>
                </w:tcPr>
                <w:p>
                  <w:pPr>
                    <w:widowControl/>
                    <w:jc w:val="center"/>
                    <w:textAlignment w:val="center"/>
                    <w:rPr>
                      <w:color w:val="auto"/>
                    </w:rPr>
                  </w:pPr>
                  <w:r>
                    <w:rPr>
                      <w:color w:val="auto"/>
                      <w:kern w:val="0"/>
                      <w:sz w:val="20"/>
                      <w:szCs w:val="20"/>
                      <w:lang w:bidi="ar"/>
                    </w:rPr>
                    <w:t xml:space="preserve">50.14 </w:t>
                  </w:r>
                </w:p>
              </w:tc>
              <w:tc>
                <w:tcPr>
                  <w:tcW w:w="682" w:type="dxa"/>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Pr>
                <w:p>
                  <w:pPr>
                    <w:pStyle w:val="47"/>
                    <w:rPr>
                      <w:color w:val="auto"/>
                      <w:szCs w:val="20"/>
                    </w:rPr>
                  </w:pPr>
                </w:p>
              </w:tc>
              <w:tc>
                <w:tcPr>
                  <w:tcW w:w="381" w:type="pct"/>
                  <w:vMerge w:val="continue"/>
                </w:tcPr>
                <w:p>
                  <w:pPr>
                    <w:pStyle w:val="47"/>
                    <w:rPr>
                      <w:color w:val="auto"/>
                      <w:szCs w:val="20"/>
                    </w:rPr>
                  </w:pPr>
                </w:p>
              </w:tc>
              <w:tc>
                <w:tcPr>
                  <w:tcW w:w="418" w:type="pct"/>
                  <w:vMerge w:val="continue"/>
                </w:tcPr>
                <w:p>
                  <w:pPr>
                    <w:pStyle w:val="47"/>
                    <w:rPr>
                      <w:color w:val="auto"/>
                    </w:rPr>
                  </w:pPr>
                </w:p>
              </w:tc>
              <w:tc>
                <w:tcPr>
                  <w:tcW w:w="412" w:type="pct"/>
                  <w:vMerge w:val="continue"/>
                </w:tcPr>
                <w:p>
                  <w:pPr>
                    <w:pStyle w:val="47"/>
                    <w:rPr>
                      <w:color w:val="auto"/>
                      <w:szCs w:val="20"/>
                    </w:rPr>
                  </w:pPr>
                </w:p>
              </w:tc>
              <w:tc>
                <w:tcPr>
                  <w:tcW w:w="278" w:type="pct"/>
                  <w:vMerge w:val="continue"/>
                </w:tcPr>
                <w:p>
                  <w:pPr>
                    <w:pStyle w:val="47"/>
                    <w:rPr>
                      <w:color w:val="auto"/>
                      <w:szCs w:val="20"/>
                    </w:rPr>
                  </w:pPr>
                </w:p>
              </w:tc>
              <w:tc>
                <w:tcPr>
                  <w:tcW w:w="360" w:type="pct"/>
                  <w:vMerge w:val="continue"/>
                </w:tcPr>
                <w:p>
                  <w:pPr>
                    <w:pStyle w:val="47"/>
                    <w:rPr>
                      <w:color w:val="auto"/>
                      <w:szCs w:val="20"/>
                    </w:rPr>
                  </w:pPr>
                </w:p>
              </w:tc>
              <w:tc>
                <w:tcPr>
                  <w:tcW w:w="361" w:type="pct"/>
                  <w:vMerge w:val="continue"/>
                </w:tcPr>
                <w:p>
                  <w:pPr>
                    <w:pStyle w:val="47"/>
                    <w:rPr>
                      <w:color w:val="auto"/>
                      <w:szCs w:val="20"/>
                    </w:rPr>
                  </w:pPr>
                </w:p>
              </w:tc>
              <w:tc>
                <w:tcPr>
                  <w:tcW w:w="233" w:type="pct"/>
                  <w:vMerge w:val="continue"/>
                </w:tcPr>
                <w:p>
                  <w:pPr>
                    <w:pStyle w:val="47"/>
                    <w:rPr>
                      <w:color w:val="auto"/>
                      <w:szCs w:val="20"/>
                    </w:rPr>
                  </w:pPr>
                </w:p>
              </w:tc>
              <w:tc>
                <w:tcPr>
                  <w:tcW w:w="390" w:type="dxa"/>
                  <w:vAlign w:val="center"/>
                </w:tcPr>
                <w:p>
                  <w:pPr>
                    <w:pStyle w:val="47"/>
                    <w:rPr>
                      <w:color w:val="auto"/>
                      <w:szCs w:val="20"/>
                    </w:rPr>
                  </w:pPr>
                  <w:r>
                    <w:rPr>
                      <w:rFonts w:hint="eastAsia"/>
                      <w:color w:val="auto"/>
                      <w:szCs w:val="20"/>
                    </w:rPr>
                    <w:t>西</w:t>
                  </w:r>
                </w:p>
              </w:tc>
              <w:tc>
                <w:tcPr>
                  <w:tcW w:w="350" w:type="pct"/>
                  <w:vAlign w:val="center"/>
                </w:tcPr>
                <w:p>
                  <w:pPr>
                    <w:pStyle w:val="47"/>
                    <w:rPr>
                      <w:color w:val="auto"/>
                    </w:rPr>
                  </w:pPr>
                  <w:r>
                    <w:rPr>
                      <w:color w:val="auto"/>
                    </w:rPr>
                    <w:t>21.4</w:t>
                  </w:r>
                </w:p>
              </w:tc>
              <w:tc>
                <w:tcPr>
                  <w:tcW w:w="584" w:type="dxa"/>
                  <w:vAlign w:val="center"/>
                </w:tcPr>
                <w:p>
                  <w:pPr>
                    <w:widowControl/>
                    <w:jc w:val="center"/>
                    <w:textAlignment w:val="center"/>
                    <w:rPr>
                      <w:color w:val="auto"/>
                    </w:rPr>
                  </w:pPr>
                  <w:r>
                    <w:rPr>
                      <w:color w:val="auto"/>
                      <w:kern w:val="0"/>
                      <w:sz w:val="20"/>
                      <w:szCs w:val="20"/>
                      <w:lang w:bidi="ar"/>
                    </w:rPr>
                    <w:t xml:space="preserve">63.39 </w:t>
                  </w:r>
                </w:p>
              </w:tc>
              <w:tc>
                <w:tcPr>
                  <w:tcW w:w="228" w:type="pct"/>
                  <w:vMerge w:val="continue"/>
                </w:tcPr>
                <w:p>
                  <w:pPr>
                    <w:pStyle w:val="47"/>
                    <w:rPr>
                      <w:color w:val="auto"/>
                      <w:szCs w:val="20"/>
                    </w:rPr>
                  </w:pPr>
                </w:p>
              </w:tc>
              <w:tc>
                <w:tcPr>
                  <w:tcW w:w="600" w:type="dxa"/>
                  <w:vAlign w:val="center"/>
                </w:tcPr>
                <w:p>
                  <w:pPr>
                    <w:pStyle w:val="47"/>
                    <w:rPr>
                      <w:color w:val="auto"/>
                      <w:szCs w:val="20"/>
                    </w:rPr>
                  </w:pPr>
                  <w:r>
                    <w:rPr>
                      <w:color w:val="auto"/>
                      <w:szCs w:val="20"/>
                    </w:rPr>
                    <w:t>15</w:t>
                  </w:r>
                </w:p>
              </w:tc>
              <w:tc>
                <w:tcPr>
                  <w:tcW w:w="605" w:type="dxa"/>
                  <w:vAlign w:val="center"/>
                </w:tcPr>
                <w:p>
                  <w:pPr>
                    <w:widowControl/>
                    <w:jc w:val="center"/>
                    <w:textAlignment w:val="center"/>
                    <w:rPr>
                      <w:color w:val="auto"/>
                    </w:rPr>
                  </w:pPr>
                  <w:r>
                    <w:rPr>
                      <w:color w:val="auto"/>
                      <w:kern w:val="0"/>
                      <w:sz w:val="20"/>
                      <w:szCs w:val="20"/>
                      <w:lang w:bidi="ar"/>
                    </w:rPr>
                    <w:t xml:space="preserve">48.39 </w:t>
                  </w:r>
                </w:p>
              </w:tc>
              <w:tc>
                <w:tcPr>
                  <w:tcW w:w="682" w:type="dxa"/>
                  <w:vAlign w:val="center"/>
                </w:tcPr>
                <w:p>
                  <w:pPr>
                    <w:pStyle w:val="47"/>
                    <w:rPr>
                      <w:color w:val="auto"/>
                      <w:szCs w:val="20"/>
                    </w:rPr>
                  </w:pPr>
                  <w:r>
                    <w:rPr>
                      <w:color w:val="auto"/>
                      <w:szCs w:val="20"/>
                    </w:rPr>
                    <w:t>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00" w:hRule="atLeast"/>
                <w:jc w:val="center"/>
              </w:trPr>
              <w:tc>
                <w:tcPr>
                  <w:tcW w:w="206" w:type="pct"/>
                  <w:vMerge w:val="continue"/>
                </w:tcPr>
                <w:p>
                  <w:pPr>
                    <w:pStyle w:val="47"/>
                    <w:rPr>
                      <w:color w:val="auto"/>
                      <w:szCs w:val="20"/>
                    </w:rPr>
                  </w:pPr>
                </w:p>
              </w:tc>
              <w:tc>
                <w:tcPr>
                  <w:tcW w:w="381" w:type="pct"/>
                  <w:vMerge w:val="continue"/>
                </w:tcPr>
                <w:p>
                  <w:pPr>
                    <w:pStyle w:val="47"/>
                    <w:rPr>
                      <w:color w:val="auto"/>
                      <w:szCs w:val="20"/>
                    </w:rPr>
                  </w:pPr>
                </w:p>
              </w:tc>
              <w:tc>
                <w:tcPr>
                  <w:tcW w:w="418" w:type="pct"/>
                  <w:vMerge w:val="continue"/>
                </w:tcPr>
                <w:p>
                  <w:pPr>
                    <w:pStyle w:val="47"/>
                    <w:rPr>
                      <w:color w:val="auto"/>
                    </w:rPr>
                  </w:pPr>
                </w:p>
              </w:tc>
              <w:tc>
                <w:tcPr>
                  <w:tcW w:w="412" w:type="pct"/>
                  <w:vMerge w:val="continue"/>
                </w:tcPr>
                <w:p>
                  <w:pPr>
                    <w:pStyle w:val="47"/>
                    <w:rPr>
                      <w:color w:val="auto"/>
                      <w:szCs w:val="20"/>
                    </w:rPr>
                  </w:pPr>
                </w:p>
              </w:tc>
              <w:tc>
                <w:tcPr>
                  <w:tcW w:w="278" w:type="pct"/>
                  <w:vMerge w:val="continue"/>
                </w:tcPr>
                <w:p>
                  <w:pPr>
                    <w:pStyle w:val="47"/>
                    <w:rPr>
                      <w:color w:val="auto"/>
                      <w:szCs w:val="20"/>
                    </w:rPr>
                  </w:pPr>
                </w:p>
              </w:tc>
              <w:tc>
                <w:tcPr>
                  <w:tcW w:w="360" w:type="pct"/>
                  <w:vMerge w:val="continue"/>
                </w:tcPr>
                <w:p>
                  <w:pPr>
                    <w:pStyle w:val="47"/>
                    <w:rPr>
                      <w:color w:val="auto"/>
                      <w:szCs w:val="20"/>
                    </w:rPr>
                  </w:pPr>
                </w:p>
              </w:tc>
              <w:tc>
                <w:tcPr>
                  <w:tcW w:w="361" w:type="pct"/>
                  <w:vMerge w:val="continue"/>
                </w:tcPr>
                <w:p>
                  <w:pPr>
                    <w:pStyle w:val="47"/>
                    <w:rPr>
                      <w:color w:val="auto"/>
                      <w:szCs w:val="20"/>
                    </w:rPr>
                  </w:pPr>
                </w:p>
              </w:tc>
              <w:tc>
                <w:tcPr>
                  <w:tcW w:w="233" w:type="pct"/>
                  <w:vMerge w:val="continue"/>
                </w:tcPr>
                <w:p>
                  <w:pPr>
                    <w:pStyle w:val="47"/>
                    <w:rPr>
                      <w:color w:val="auto"/>
                      <w:szCs w:val="20"/>
                    </w:rPr>
                  </w:pPr>
                </w:p>
              </w:tc>
              <w:tc>
                <w:tcPr>
                  <w:tcW w:w="390" w:type="dxa"/>
                  <w:vAlign w:val="center"/>
                </w:tcPr>
                <w:p>
                  <w:pPr>
                    <w:pStyle w:val="47"/>
                    <w:rPr>
                      <w:color w:val="auto"/>
                      <w:szCs w:val="20"/>
                    </w:rPr>
                  </w:pPr>
                  <w:r>
                    <w:rPr>
                      <w:rFonts w:hint="eastAsia"/>
                      <w:color w:val="auto"/>
                      <w:szCs w:val="20"/>
                    </w:rPr>
                    <w:t>北</w:t>
                  </w:r>
                </w:p>
              </w:tc>
              <w:tc>
                <w:tcPr>
                  <w:tcW w:w="350" w:type="pct"/>
                  <w:vAlign w:val="center"/>
                </w:tcPr>
                <w:p>
                  <w:pPr>
                    <w:pStyle w:val="47"/>
                    <w:rPr>
                      <w:color w:val="auto"/>
                    </w:rPr>
                  </w:pPr>
                  <w:r>
                    <w:rPr>
                      <w:color w:val="auto"/>
                    </w:rPr>
                    <w:t>0.5</w:t>
                  </w:r>
                </w:p>
              </w:tc>
              <w:tc>
                <w:tcPr>
                  <w:tcW w:w="584" w:type="dxa"/>
                  <w:vAlign w:val="center"/>
                </w:tcPr>
                <w:p>
                  <w:pPr>
                    <w:widowControl/>
                    <w:jc w:val="center"/>
                    <w:textAlignment w:val="center"/>
                    <w:rPr>
                      <w:color w:val="auto"/>
                    </w:rPr>
                  </w:pPr>
                  <w:r>
                    <w:rPr>
                      <w:color w:val="auto"/>
                      <w:kern w:val="0"/>
                      <w:sz w:val="20"/>
                      <w:szCs w:val="20"/>
                      <w:lang w:bidi="ar"/>
                    </w:rPr>
                    <w:t xml:space="preserve">96.02 </w:t>
                  </w:r>
                </w:p>
              </w:tc>
              <w:tc>
                <w:tcPr>
                  <w:tcW w:w="228" w:type="pct"/>
                  <w:vMerge w:val="continue"/>
                </w:tcPr>
                <w:p>
                  <w:pPr>
                    <w:pStyle w:val="47"/>
                    <w:rPr>
                      <w:color w:val="auto"/>
                      <w:szCs w:val="20"/>
                    </w:rPr>
                  </w:pPr>
                </w:p>
              </w:tc>
              <w:tc>
                <w:tcPr>
                  <w:tcW w:w="600" w:type="dxa"/>
                  <w:vAlign w:val="center"/>
                </w:tcPr>
                <w:p>
                  <w:pPr>
                    <w:pStyle w:val="47"/>
                    <w:rPr>
                      <w:color w:val="auto"/>
                      <w:szCs w:val="20"/>
                    </w:rPr>
                  </w:pPr>
                  <w:r>
                    <w:rPr>
                      <w:color w:val="auto"/>
                      <w:szCs w:val="20"/>
                    </w:rPr>
                    <w:t>15</w:t>
                  </w:r>
                </w:p>
              </w:tc>
              <w:tc>
                <w:tcPr>
                  <w:tcW w:w="605" w:type="dxa"/>
                  <w:vAlign w:val="center"/>
                </w:tcPr>
                <w:p>
                  <w:pPr>
                    <w:widowControl/>
                    <w:jc w:val="center"/>
                    <w:textAlignment w:val="center"/>
                    <w:rPr>
                      <w:color w:val="auto"/>
                    </w:rPr>
                  </w:pPr>
                  <w:r>
                    <w:rPr>
                      <w:color w:val="auto"/>
                      <w:kern w:val="0"/>
                      <w:sz w:val="20"/>
                      <w:szCs w:val="20"/>
                      <w:lang w:bidi="ar"/>
                    </w:rPr>
                    <w:t xml:space="preserve">81.02 </w:t>
                  </w:r>
                </w:p>
              </w:tc>
              <w:tc>
                <w:tcPr>
                  <w:tcW w:w="682" w:type="dxa"/>
                  <w:vAlign w:val="center"/>
                </w:tcPr>
                <w:p>
                  <w:pPr>
                    <w:pStyle w:val="47"/>
                    <w:rPr>
                      <w:color w:val="auto"/>
                      <w:szCs w:val="20"/>
                    </w:rPr>
                  </w:pPr>
                  <w:r>
                    <w:rPr>
                      <w:color w:val="auto"/>
                      <w:szCs w:val="20"/>
                    </w:rPr>
                    <w:t>1</w:t>
                  </w:r>
                </w:p>
              </w:tc>
            </w:tr>
          </w:tbl>
          <w:p>
            <w:pPr>
              <w:pStyle w:val="47"/>
              <w:jc w:val="left"/>
              <w:rPr>
                <w:color w:val="auto"/>
              </w:rPr>
            </w:pPr>
            <w:r>
              <w:rPr>
                <w:rFonts w:hint="eastAsia"/>
                <w:color w:val="auto"/>
              </w:rPr>
              <w:t>注：以污泥干化车间1#西南角为坐标原点X，Y，Z（0，0，0）。</w:t>
            </w:r>
          </w:p>
          <w:p>
            <w:pPr>
              <w:pStyle w:val="50"/>
              <w:rPr>
                <w:color w:val="auto"/>
              </w:rPr>
            </w:pPr>
            <w:r>
              <w:rPr>
                <w:color w:val="auto"/>
              </w:rPr>
              <w:t>表</w:t>
            </w:r>
            <w:r>
              <w:rPr>
                <w:rFonts w:hint="eastAsia"/>
                <w:color w:val="auto"/>
              </w:rPr>
              <w:t>4-11  各噪声源</w:t>
            </w:r>
            <w:r>
              <w:rPr>
                <w:color w:val="auto"/>
              </w:rPr>
              <w:t>距各厂界距离</w:t>
            </w:r>
          </w:p>
          <w:tbl>
            <w:tblPr>
              <w:tblStyle w:val="29"/>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3" w:type="dxa"/>
                <w:bottom w:w="0" w:type="dxa"/>
                <w:right w:w="23" w:type="dxa"/>
              </w:tblCellMar>
            </w:tblPr>
            <w:tblGrid>
              <w:gridCol w:w="1840"/>
              <w:gridCol w:w="1564"/>
              <w:gridCol w:w="1497"/>
              <w:gridCol w:w="1620"/>
              <w:gridCol w:w="15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1137" w:type="pct"/>
                  <w:tcBorders>
                    <w:tl2br w:val="nil"/>
                    <w:tr2bl w:val="nil"/>
                  </w:tcBorders>
                  <w:vAlign w:val="center"/>
                </w:tcPr>
                <w:p>
                  <w:pPr>
                    <w:pStyle w:val="47"/>
                    <w:rPr>
                      <w:color w:val="auto"/>
                    </w:rPr>
                  </w:pPr>
                  <w:r>
                    <w:rPr>
                      <w:color w:val="auto"/>
                    </w:rPr>
                    <w:t>产噪区</w:t>
                  </w:r>
                </w:p>
              </w:tc>
              <w:tc>
                <w:tcPr>
                  <w:tcW w:w="966" w:type="pct"/>
                  <w:tcBorders>
                    <w:tl2br w:val="nil"/>
                    <w:tr2bl w:val="nil"/>
                  </w:tcBorders>
                  <w:vAlign w:val="center"/>
                </w:tcPr>
                <w:p>
                  <w:pPr>
                    <w:pStyle w:val="47"/>
                    <w:rPr>
                      <w:color w:val="auto"/>
                    </w:rPr>
                  </w:pPr>
                  <w:r>
                    <w:rPr>
                      <w:color w:val="auto"/>
                    </w:rPr>
                    <w:t>东侧厂界</w:t>
                  </w:r>
                  <w:r>
                    <w:rPr>
                      <w:rFonts w:hint="eastAsia"/>
                      <w:color w:val="auto"/>
                    </w:rPr>
                    <w:t>/m</w:t>
                  </w:r>
                </w:p>
              </w:tc>
              <w:tc>
                <w:tcPr>
                  <w:tcW w:w="925" w:type="pct"/>
                  <w:tcBorders>
                    <w:tl2br w:val="nil"/>
                    <w:tr2bl w:val="nil"/>
                  </w:tcBorders>
                  <w:vAlign w:val="center"/>
                </w:tcPr>
                <w:p>
                  <w:pPr>
                    <w:pStyle w:val="47"/>
                    <w:rPr>
                      <w:color w:val="auto"/>
                    </w:rPr>
                  </w:pPr>
                  <w:r>
                    <w:rPr>
                      <w:color w:val="auto"/>
                    </w:rPr>
                    <w:t>南侧厂界</w:t>
                  </w:r>
                  <w:r>
                    <w:rPr>
                      <w:rFonts w:hint="eastAsia"/>
                      <w:color w:val="auto"/>
                    </w:rPr>
                    <w:t>/m</w:t>
                  </w:r>
                </w:p>
              </w:tc>
              <w:tc>
                <w:tcPr>
                  <w:tcW w:w="1001" w:type="pct"/>
                  <w:tcBorders>
                    <w:tl2br w:val="nil"/>
                    <w:tr2bl w:val="nil"/>
                  </w:tcBorders>
                  <w:vAlign w:val="center"/>
                </w:tcPr>
                <w:p>
                  <w:pPr>
                    <w:pStyle w:val="47"/>
                    <w:rPr>
                      <w:color w:val="auto"/>
                    </w:rPr>
                  </w:pPr>
                  <w:r>
                    <w:rPr>
                      <w:color w:val="auto"/>
                    </w:rPr>
                    <w:t>西侧厂界</w:t>
                  </w:r>
                  <w:r>
                    <w:rPr>
                      <w:rFonts w:hint="eastAsia"/>
                      <w:color w:val="auto"/>
                    </w:rPr>
                    <w:t>/m</w:t>
                  </w:r>
                </w:p>
              </w:tc>
              <w:tc>
                <w:tcPr>
                  <w:tcW w:w="968" w:type="pct"/>
                  <w:tcBorders>
                    <w:tl2br w:val="nil"/>
                    <w:tr2bl w:val="nil"/>
                  </w:tcBorders>
                  <w:vAlign w:val="center"/>
                </w:tcPr>
                <w:p>
                  <w:pPr>
                    <w:pStyle w:val="47"/>
                    <w:rPr>
                      <w:color w:val="auto"/>
                    </w:rPr>
                  </w:pPr>
                  <w:r>
                    <w:rPr>
                      <w:color w:val="auto"/>
                    </w:rPr>
                    <w:t>北侧厂界</w:t>
                  </w:r>
                  <w:r>
                    <w:rPr>
                      <w:rFonts w:hint="eastAsia"/>
                      <w:color w:val="auto"/>
                    </w:rPr>
                    <w:t>/m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3" w:type="dxa"/>
                  <w:bottom w:w="0" w:type="dxa"/>
                  <w:right w:w="23" w:type="dxa"/>
                </w:tblCellMar>
              </w:tblPrEx>
              <w:trPr>
                <w:trHeight w:val="340" w:hRule="atLeast"/>
                <w:jc w:val="center"/>
              </w:trPr>
              <w:tc>
                <w:tcPr>
                  <w:tcW w:w="1137" w:type="pct"/>
                  <w:tcBorders>
                    <w:tl2br w:val="nil"/>
                    <w:tr2bl w:val="nil"/>
                  </w:tcBorders>
                  <w:vAlign w:val="center"/>
                </w:tcPr>
                <w:p>
                  <w:pPr>
                    <w:pStyle w:val="47"/>
                    <w:rPr>
                      <w:color w:val="auto"/>
                    </w:rPr>
                  </w:pPr>
                  <w:r>
                    <w:rPr>
                      <w:rFonts w:hint="eastAsia"/>
                      <w:color w:val="auto"/>
                    </w:rPr>
                    <w:t>污泥干化车间1#</w:t>
                  </w:r>
                </w:p>
              </w:tc>
              <w:tc>
                <w:tcPr>
                  <w:tcW w:w="966" w:type="pct"/>
                  <w:tcBorders>
                    <w:tl2br w:val="nil"/>
                    <w:tr2bl w:val="nil"/>
                  </w:tcBorders>
                  <w:vAlign w:val="center"/>
                </w:tcPr>
                <w:p>
                  <w:pPr>
                    <w:pStyle w:val="47"/>
                    <w:rPr>
                      <w:color w:val="auto"/>
                    </w:rPr>
                  </w:pPr>
                  <w:r>
                    <w:rPr>
                      <w:rFonts w:hint="eastAsia"/>
                      <w:color w:val="auto"/>
                    </w:rPr>
                    <w:t>39.5</w:t>
                  </w:r>
                </w:p>
              </w:tc>
              <w:tc>
                <w:tcPr>
                  <w:tcW w:w="925" w:type="pct"/>
                  <w:tcBorders>
                    <w:tl2br w:val="nil"/>
                    <w:tr2bl w:val="nil"/>
                  </w:tcBorders>
                  <w:vAlign w:val="center"/>
                </w:tcPr>
                <w:p>
                  <w:pPr>
                    <w:pStyle w:val="47"/>
                    <w:rPr>
                      <w:color w:val="auto"/>
                    </w:rPr>
                  </w:pPr>
                  <w:r>
                    <w:rPr>
                      <w:rFonts w:hint="eastAsia"/>
                      <w:color w:val="auto"/>
                    </w:rPr>
                    <w:t>56.4</w:t>
                  </w:r>
                </w:p>
              </w:tc>
              <w:tc>
                <w:tcPr>
                  <w:tcW w:w="1001" w:type="pct"/>
                  <w:tcBorders>
                    <w:tl2br w:val="nil"/>
                    <w:tr2bl w:val="nil"/>
                  </w:tcBorders>
                  <w:vAlign w:val="center"/>
                </w:tcPr>
                <w:p>
                  <w:pPr>
                    <w:pStyle w:val="47"/>
                    <w:rPr>
                      <w:rFonts w:hint="default" w:eastAsia="宋体"/>
                      <w:color w:val="auto"/>
                      <w:lang w:val="en-US" w:eastAsia="zh-CN"/>
                    </w:rPr>
                  </w:pPr>
                  <w:r>
                    <w:rPr>
                      <w:rFonts w:hint="eastAsia"/>
                      <w:color w:val="auto"/>
                      <w:lang w:val="en-US" w:eastAsia="zh-CN"/>
                    </w:rPr>
                    <w:t>5.2</w:t>
                  </w:r>
                </w:p>
              </w:tc>
              <w:tc>
                <w:tcPr>
                  <w:tcW w:w="968" w:type="pct"/>
                  <w:tcBorders>
                    <w:tl2br w:val="nil"/>
                    <w:tr2bl w:val="nil"/>
                  </w:tcBorders>
                  <w:vAlign w:val="center"/>
                </w:tcPr>
                <w:p>
                  <w:pPr>
                    <w:pStyle w:val="47"/>
                    <w:rPr>
                      <w:color w:val="auto"/>
                    </w:rPr>
                  </w:pPr>
                  <w:r>
                    <w:rPr>
                      <w:rFonts w:hint="eastAsia"/>
                      <w:color w:val="auto"/>
                    </w:rPr>
                    <w:t>115</w:t>
                  </w:r>
                </w:p>
              </w:tc>
            </w:tr>
          </w:tbl>
          <w:p>
            <w:pPr>
              <w:pStyle w:val="52"/>
              <w:ind w:firstLine="420"/>
              <w:rPr>
                <w:color w:val="auto"/>
              </w:rPr>
            </w:pPr>
            <w:r>
              <w:rPr>
                <w:color w:val="auto"/>
              </w:rPr>
              <w:t>（2） 预测模式</w:t>
            </w:r>
          </w:p>
          <w:p>
            <w:pPr>
              <w:pStyle w:val="52"/>
              <w:ind w:firstLine="420"/>
              <w:rPr>
                <w:color w:val="auto"/>
              </w:rPr>
            </w:pPr>
            <w:r>
              <w:rPr>
                <w:color w:val="auto"/>
              </w:rPr>
              <w:t>预测模式采用《环境影响评价技术导则-声环境》（HJ2.4-20</w:t>
            </w:r>
            <w:r>
              <w:rPr>
                <w:rFonts w:hint="eastAsia"/>
                <w:color w:val="auto"/>
              </w:rPr>
              <w:t>21</w:t>
            </w:r>
            <w:r>
              <w:rPr>
                <w:color w:val="auto"/>
              </w:rPr>
              <w:t>）中推荐的工业噪声预测模式。</w:t>
            </w:r>
          </w:p>
          <w:p>
            <w:pPr>
              <w:pStyle w:val="52"/>
              <w:ind w:firstLine="420"/>
              <w:rPr>
                <w:color w:val="auto"/>
              </w:rPr>
            </w:pPr>
            <w:r>
              <w:rPr>
                <w:rFonts w:hint="eastAsia"/>
                <w:color w:val="auto"/>
              </w:rPr>
              <w:t>1）室内点声源对厂界噪声预测点贡献值预测模式</w:t>
            </w:r>
          </w:p>
          <w:p>
            <w:pPr>
              <w:pStyle w:val="52"/>
              <w:ind w:firstLine="420"/>
              <w:rPr>
                <w:color w:val="auto"/>
              </w:rPr>
            </w:pPr>
            <w:r>
              <w:rPr>
                <w:rFonts w:hint="eastAsia"/>
                <w:color w:val="auto"/>
              </w:rPr>
              <w:t>室内声源首先换算为等效室外声源，再按各类声源模式计算。</w:t>
            </w:r>
          </w:p>
          <w:p>
            <w:pPr>
              <w:pStyle w:val="52"/>
              <w:ind w:firstLine="420"/>
              <w:rPr>
                <w:color w:val="auto"/>
              </w:rPr>
            </w:pPr>
            <w:r>
              <w:rPr>
                <w:rFonts w:hint="eastAsia"/>
                <w:color w:val="auto"/>
              </w:rPr>
              <w:t>①首先计算出某个室内声源靠近围护结构处的倍频带声压级：</w:t>
            </w:r>
          </w:p>
          <w:p>
            <w:pPr>
              <w:pStyle w:val="47"/>
              <w:rPr>
                <w:color w:val="auto"/>
              </w:rPr>
            </w:pPr>
            <m:oMath>
              <m:sSub>
                <m:sSubPr>
                  <m:ctrlPr>
                    <w:rPr>
                      <w:rFonts w:ascii="Cambria Math" w:hAnsi="Cambria Math"/>
                      <w:color w:val="auto"/>
                      <w:sz w:val="24"/>
                      <w:szCs w:val="36"/>
                    </w:rPr>
                  </m:ctrlPr>
                </m:sSubPr>
                <m:e>
                  <m:r>
                    <m:rPr>
                      <m:sty m:val="p"/>
                    </m:rPr>
                    <w:rPr>
                      <w:rFonts w:ascii="Cambria Math" w:hAnsi="Cambria Math"/>
                      <w:color w:val="auto"/>
                      <w:sz w:val="24"/>
                      <w:szCs w:val="36"/>
                    </w:rPr>
                    <m:t>L</m:t>
                  </m:r>
                  <m:ctrlPr>
                    <w:rPr>
                      <w:rFonts w:ascii="Cambria Math" w:hAnsi="Cambria Math"/>
                      <w:color w:val="auto"/>
                      <w:sz w:val="24"/>
                      <w:szCs w:val="36"/>
                    </w:rPr>
                  </m:ctrlPr>
                </m:e>
                <m:sub>
                  <m:r>
                    <m:rPr>
                      <m:sty m:val="p"/>
                    </m:rPr>
                    <w:rPr>
                      <w:rFonts w:ascii="Cambria Math" w:hAnsi="Cambria Math"/>
                      <w:color w:val="auto"/>
                      <w:sz w:val="24"/>
                      <w:szCs w:val="36"/>
                    </w:rPr>
                    <m:t>p1</m:t>
                  </m:r>
                  <m:ctrlPr>
                    <w:rPr>
                      <w:rFonts w:ascii="Cambria Math" w:hAnsi="Cambria Math"/>
                      <w:color w:val="auto"/>
                      <w:sz w:val="24"/>
                      <w:szCs w:val="36"/>
                    </w:rPr>
                  </m:ctrlPr>
                </m:sub>
              </m:sSub>
              <m:r>
                <m:rPr>
                  <m:sty m:val="p"/>
                </m:rPr>
                <w:rPr>
                  <w:rFonts w:hint="eastAsia" w:ascii="Cambria Math" w:hAnsi="Cambria Math"/>
                  <w:color w:val="auto"/>
                  <w:sz w:val="24"/>
                  <w:szCs w:val="36"/>
                </w:rPr>
                <m:t>=</m:t>
              </m:r>
              <m:sSub>
                <m:sSubPr>
                  <m:ctrlPr>
                    <w:rPr>
                      <w:rFonts w:hint="eastAsia" w:ascii="Cambria Math" w:hAnsi="Cambria Math"/>
                      <w:color w:val="auto"/>
                      <w:sz w:val="24"/>
                      <w:szCs w:val="36"/>
                    </w:rPr>
                  </m:ctrlPr>
                </m:sSubPr>
                <m:e>
                  <m:r>
                    <m:rPr>
                      <m:sty m:val="p"/>
                    </m:rPr>
                    <w:rPr>
                      <w:rFonts w:ascii="Cambria Math" w:hAnsi="Cambria Math"/>
                      <w:color w:val="auto"/>
                      <w:sz w:val="24"/>
                      <w:szCs w:val="36"/>
                    </w:rPr>
                    <m:t>L</m:t>
                  </m:r>
                  <m:ctrlPr>
                    <w:rPr>
                      <w:rFonts w:hint="eastAsia" w:ascii="Cambria Math" w:hAnsi="Cambria Math"/>
                      <w:color w:val="auto"/>
                      <w:sz w:val="24"/>
                      <w:szCs w:val="36"/>
                    </w:rPr>
                  </m:ctrlPr>
                </m:e>
                <m:sub>
                  <m:r>
                    <m:rPr>
                      <m:sty m:val="p"/>
                    </m:rPr>
                    <w:rPr>
                      <w:rFonts w:ascii="Cambria Math" w:hAnsi="Cambria Math"/>
                      <w:color w:val="auto"/>
                      <w:sz w:val="24"/>
                      <w:szCs w:val="36"/>
                    </w:rPr>
                    <m:t>w</m:t>
                  </m:r>
                  <m:ctrlPr>
                    <w:rPr>
                      <w:rFonts w:hint="eastAsia" w:ascii="Cambria Math" w:hAnsi="Cambria Math"/>
                      <w:color w:val="auto"/>
                      <w:sz w:val="24"/>
                      <w:szCs w:val="36"/>
                    </w:rPr>
                  </m:ctrlPr>
                </m:sub>
              </m:sSub>
              <m:r>
                <m:rPr>
                  <m:sty m:val="p"/>
                </m:rPr>
                <w:rPr>
                  <w:rFonts w:ascii="Cambria Math" w:hAnsi="Cambria Math"/>
                  <w:color w:val="auto"/>
                  <w:sz w:val="24"/>
                  <w:szCs w:val="36"/>
                </w:rPr>
                <m:t>+10lg</m:t>
              </m:r>
              <m:d>
                <m:dPr>
                  <m:ctrlPr>
                    <w:rPr>
                      <w:rFonts w:ascii="Cambria Math" w:hAnsi="Cambria Math"/>
                      <w:color w:val="auto"/>
                      <w:sz w:val="24"/>
                      <w:szCs w:val="36"/>
                    </w:rPr>
                  </m:ctrlPr>
                </m:dPr>
                <m:e>
                  <m:f>
                    <m:fPr>
                      <m:ctrlPr>
                        <w:rPr>
                          <w:rFonts w:ascii="Cambria Math" w:hAnsi="Cambria Math"/>
                          <w:color w:val="auto"/>
                          <w:sz w:val="24"/>
                          <w:szCs w:val="36"/>
                        </w:rPr>
                      </m:ctrlPr>
                    </m:fPr>
                    <m:num>
                      <m:r>
                        <m:rPr>
                          <m:sty m:val="p"/>
                        </m:rPr>
                        <w:rPr>
                          <w:rFonts w:ascii="Cambria Math" w:hAnsi="Cambria Math"/>
                          <w:color w:val="auto"/>
                          <w:sz w:val="24"/>
                          <w:szCs w:val="36"/>
                        </w:rPr>
                        <m:t>Q</m:t>
                      </m:r>
                      <m:ctrlPr>
                        <w:rPr>
                          <w:rFonts w:ascii="Cambria Math" w:hAnsi="Cambria Math"/>
                          <w:color w:val="auto"/>
                          <w:sz w:val="24"/>
                          <w:szCs w:val="36"/>
                        </w:rPr>
                      </m:ctrlPr>
                    </m:num>
                    <m:den>
                      <m:r>
                        <m:rPr>
                          <m:sty m:val="p"/>
                        </m:rPr>
                        <w:rPr>
                          <w:rFonts w:ascii="Cambria Math" w:hAnsi="Cambria Math"/>
                          <w:color w:val="auto"/>
                          <w:sz w:val="24"/>
                          <w:szCs w:val="36"/>
                        </w:rPr>
                        <m:t>4π</m:t>
                      </m:r>
                      <m:sSup>
                        <m:sSupPr>
                          <m:ctrlPr>
                            <w:rPr>
                              <w:rFonts w:ascii="Cambria Math" w:hAnsi="Cambria Math"/>
                              <w:color w:val="auto"/>
                              <w:sz w:val="24"/>
                              <w:szCs w:val="36"/>
                            </w:rPr>
                          </m:ctrlPr>
                        </m:sSupPr>
                        <m:e>
                          <m:r>
                            <m:rPr>
                              <m:sty m:val="p"/>
                            </m:rPr>
                            <w:rPr>
                              <w:rFonts w:ascii="Cambria Math" w:hAnsi="Cambria Math"/>
                              <w:color w:val="auto"/>
                              <w:sz w:val="24"/>
                              <w:szCs w:val="36"/>
                            </w:rPr>
                            <m:t>r</m:t>
                          </m:r>
                          <m:ctrlPr>
                            <w:rPr>
                              <w:rFonts w:ascii="Cambria Math" w:hAnsi="Cambria Math"/>
                              <w:color w:val="auto"/>
                              <w:sz w:val="24"/>
                              <w:szCs w:val="36"/>
                            </w:rPr>
                          </m:ctrlPr>
                        </m:e>
                        <m:sup>
                          <m:r>
                            <m:rPr>
                              <m:sty m:val="p"/>
                            </m:rPr>
                            <w:rPr>
                              <w:rFonts w:ascii="Cambria Math" w:hAnsi="Cambria Math"/>
                              <w:color w:val="auto"/>
                              <w:sz w:val="24"/>
                              <w:szCs w:val="36"/>
                            </w:rPr>
                            <m:t>2</m:t>
                          </m:r>
                          <m:ctrlPr>
                            <w:rPr>
                              <w:rFonts w:ascii="Cambria Math" w:hAnsi="Cambria Math"/>
                              <w:color w:val="auto"/>
                              <w:sz w:val="24"/>
                              <w:szCs w:val="36"/>
                            </w:rPr>
                          </m:ctrlPr>
                        </m:sup>
                      </m:sSup>
                      <m:ctrlPr>
                        <w:rPr>
                          <w:rFonts w:ascii="Cambria Math" w:hAnsi="Cambria Math"/>
                          <w:color w:val="auto"/>
                          <w:sz w:val="24"/>
                          <w:szCs w:val="36"/>
                        </w:rPr>
                      </m:ctrlPr>
                    </m:den>
                  </m:f>
                  <m:r>
                    <m:rPr>
                      <m:sty m:val="p"/>
                    </m:rPr>
                    <w:rPr>
                      <w:rFonts w:ascii="Cambria Math" w:hAnsi="Cambria Math"/>
                      <w:color w:val="auto"/>
                      <w:sz w:val="24"/>
                      <w:szCs w:val="36"/>
                    </w:rPr>
                    <m:t>+</m:t>
                  </m:r>
                  <m:f>
                    <m:fPr>
                      <m:ctrlPr>
                        <w:rPr>
                          <w:rFonts w:ascii="Cambria Math" w:hAnsi="Cambria Math"/>
                          <w:color w:val="auto"/>
                          <w:sz w:val="24"/>
                          <w:szCs w:val="36"/>
                        </w:rPr>
                      </m:ctrlPr>
                    </m:fPr>
                    <m:num>
                      <m:r>
                        <m:rPr>
                          <m:sty m:val="p"/>
                        </m:rPr>
                        <w:rPr>
                          <w:rFonts w:ascii="Cambria Math" w:hAnsi="Cambria Math"/>
                          <w:color w:val="auto"/>
                          <w:sz w:val="24"/>
                          <w:szCs w:val="36"/>
                        </w:rPr>
                        <m:t>4</m:t>
                      </m:r>
                      <m:ctrlPr>
                        <w:rPr>
                          <w:rFonts w:ascii="Cambria Math" w:hAnsi="Cambria Math"/>
                          <w:color w:val="auto"/>
                          <w:sz w:val="24"/>
                          <w:szCs w:val="36"/>
                        </w:rPr>
                      </m:ctrlPr>
                    </m:num>
                    <m:den>
                      <m:r>
                        <m:rPr>
                          <m:sty m:val="p"/>
                        </m:rPr>
                        <w:rPr>
                          <w:rFonts w:ascii="Cambria Math" w:hAnsi="Cambria Math"/>
                          <w:color w:val="auto"/>
                          <w:sz w:val="24"/>
                          <w:szCs w:val="36"/>
                        </w:rPr>
                        <m:t>R</m:t>
                      </m:r>
                      <m:ctrlPr>
                        <w:rPr>
                          <w:rFonts w:ascii="Cambria Math" w:hAnsi="Cambria Math"/>
                          <w:color w:val="auto"/>
                          <w:sz w:val="24"/>
                          <w:szCs w:val="36"/>
                        </w:rPr>
                      </m:ctrlPr>
                    </m:den>
                  </m:f>
                  <m:ctrlPr>
                    <w:rPr>
                      <w:rFonts w:ascii="Cambria Math" w:hAnsi="Cambria Math"/>
                      <w:color w:val="auto"/>
                      <w:sz w:val="24"/>
                      <w:szCs w:val="36"/>
                    </w:rPr>
                  </m:ctrlPr>
                </m:e>
              </m:d>
            </m:oMath>
            <w:r>
              <w:rPr>
                <w:rFonts w:ascii="Cambria Math" w:hAnsi="Cambria Math"/>
                <w:color w:val="auto"/>
                <w:position w:val="-8"/>
              </w:rPr>
              <w:object>
                <v:shape id="_x0000_i1027" o:spt="75" type="#_x0000_t75" style="height:12pt;width:6.95pt;" o:ole="t" filled="f" o:preferrelative="t" stroked="f" coordsize="21600,21600">
                  <v:path/>
                  <v:fill on="f" focussize="0,0"/>
                  <v:stroke on="f" joinstyle="miter"/>
                  <v:imagedata r:id="rId13" o:title=""/>
                  <o:lock v:ext="edit" aspectratio="t"/>
                  <w10:wrap type="none"/>
                  <w10:anchorlock/>
                </v:shape>
                <o:OLEObject Type="Embed" ProgID="Equation.KSEE3" ShapeID="_x0000_i1027" DrawAspect="Content" ObjectID="_1468075727" r:id="rId12">
                  <o:LockedField>false</o:LockedField>
                </o:OLEObject>
              </w:object>
            </w:r>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m:t>
                  </m:r>
                  <m:ctrlPr>
                    <w:rPr>
                      <w:rFonts w:ascii="Cambria Math" w:hAnsi="Cambria Math"/>
                      <w:color w:val="auto"/>
                    </w:rPr>
                  </m:ctrlPr>
                </m:sub>
              </m:sSub>
            </m:oMath>
            <w:r>
              <w:rPr>
                <w:rFonts w:hint="eastAsia"/>
                <w:color w:val="auto"/>
              </w:rPr>
              <w:t>—靠近开口处（或窗户）室内某倍频带的声压级或</w:t>
            </w:r>
            <w:r>
              <w:rPr>
                <w:color w:val="auto"/>
              </w:rPr>
              <w:t>A</w:t>
            </w:r>
            <w:r>
              <w:rPr>
                <w:rFonts w:hint="eastAsia"/>
                <w:color w:val="auto"/>
              </w:rPr>
              <w:t>声级，</w:t>
            </w:r>
            <w:r>
              <w:rPr>
                <w:color w:val="auto"/>
              </w:rPr>
              <w:t>dB</w:t>
            </w:r>
            <w:r>
              <w:rPr>
                <w:rFonts w:hint="eastAsia"/>
                <w:color w:val="auto"/>
              </w:rPr>
              <w:t>；</w:t>
            </w:r>
          </w:p>
          <w:p>
            <w:pPr>
              <w:pStyle w:val="52"/>
              <w:ind w:firstLine="420"/>
              <w:rPr>
                <w:color w:val="auto"/>
              </w:rPr>
            </w:pPr>
            <m:oMath>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w</m:t>
                  </m:r>
                  <m:ctrlPr>
                    <w:rPr>
                      <w:rFonts w:hint="eastAsia" w:ascii="Cambria Math" w:hAnsi="Cambria Math"/>
                      <w:color w:val="auto"/>
                    </w:rPr>
                  </m:ctrlPr>
                </m:sub>
              </m:sSub>
            </m:oMath>
            <w:r>
              <w:rPr>
                <w:rFonts w:hint="eastAsia"/>
                <w:color w:val="auto"/>
              </w:rPr>
              <w:t>—点声源声功率级（</w:t>
            </w:r>
            <w:r>
              <w:rPr>
                <w:color w:val="auto"/>
              </w:rPr>
              <w:t>A</w:t>
            </w:r>
            <w:r>
              <w:rPr>
                <w:rFonts w:hint="eastAsia"/>
                <w:color w:val="auto"/>
              </w:rPr>
              <w:t>计权或倍频带），</w:t>
            </w:r>
            <w:r>
              <w:rPr>
                <w:color w:val="auto"/>
              </w:rPr>
              <w:t>dB</w:t>
            </w:r>
            <w:r>
              <w:rPr>
                <w:rFonts w:hint="eastAsia"/>
                <w:color w:val="auto"/>
              </w:rPr>
              <w:t>；</w:t>
            </w:r>
          </w:p>
          <w:p>
            <w:pPr>
              <w:pStyle w:val="52"/>
              <w:ind w:firstLine="420"/>
              <w:rPr>
                <w:color w:val="auto"/>
              </w:rPr>
            </w:pPr>
            <m:oMath>
              <m:r>
                <m:rPr>
                  <m:sty m:val="p"/>
                </m:rPr>
                <w:rPr>
                  <w:rFonts w:ascii="Cambria Math" w:hAnsi="Cambria Math"/>
                  <w:color w:val="auto"/>
                </w:rPr>
                <m:t>Q</m:t>
              </m:r>
            </m:oMath>
            <w:r>
              <w:rPr>
                <w:rFonts w:hint="eastAsia"/>
                <w:color w:val="auto"/>
              </w:rPr>
              <w:t>—指向性因数；通常对无指向性声源，当声源放在房间中心时，Q=1；当放在一面墙的中心时，Q=2；当放在两面墙夹角处时，Q=4；当放在三面墙夹角处时，Q=8；</w:t>
            </w:r>
          </w:p>
          <w:p>
            <w:pPr>
              <w:pStyle w:val="52"/>
              <w:ind w:firstLine="420"/>
              <w:rPr>
                <w:color w:val="auto"/>
              </w:rPr>
            </w:pPr>
            <m:oMath>
              <m:r>
                <m:rPr>
                  <m:sty m:val="p"/>
                </m:rPr>
                <w:rPr>
                  <w:rFonts w:ascii="Cambria Math" w:hAnsi="Cambria Math"/>
                  <w:color w:val="auto"/>
                </w:rPr>
                <m:t>R</m:t>
              </m:r>
            </m:oMath>
            <w:r>
              <w:rPr>
                <w:rFonts w:hint="eastAsia"/>
                <w:color w:val="auto"/>
              </w:rPr>
              <w:t>—房间常数；</w:t>
            </w:r>
            <m:oMath>
              <m:r>
                <m:rPr>
                  <m:sty m:val="p"/>
                </m:rPr>
                <w:rPr>
                  <w:rFonts w:ascii="Cambria Math" w:hAnsi="Cambria Math"/>
                  <w:color w:val="auto"/>
                </w:rPr>
                <m:t>R=</m:t>
              </m:r>
              <m:f>
                <m:fPr>
                  <m:type m:val="lin"/>
                  <m:ctrlPr>
                    <w:rPr>
                      <w:rFonts w:ascii="Cambria Math" w:hAnsi="Cambria Math"/>
                      <w:color w:val="auto"/>
                    </w:rPr>
                  </m:ctrlPr>
                </m:fPr>
                <m:num>
                  <m:r>
                    <m:rPr>
                      <m:sty m:val="p"/>
                    </m:rPr>
                    <w:rPr>
                      <w:rFonts w:ascii="Cambria Math" w:hAnsi="Cambria Math"/>
                      <w:color w:val="auto"/>
                    </w:rPr>
                    <m:t>Sα</m:t>
                  </m:r>
                  <m:ctrlPr>
                    <w:rPr>
                      <w:rFonts w:ascii="Cambria Math" w:hAnsi="Cambria Math"/>
                      <w:color w:val="auto"/>
                    </w:rPr>
                  </m:ctrlPr>
                </m:num>
                <m:den>
                  <m:d>
                    <m:dPr>
                      <m:ctrlPr>
                        <w:rPr>
                          <w:rFonts w:ascii="Cambria Math" w:hAnsi="Cambria Math"/>
                          <w:color w:val="auto"/>
                        </w:rPr>
                      </m:ctrlPr>
                    </m:dPr>
                    <m:e>
                      <m:r>
                        <m:rPr>
                          <m:sty m:val="p"/>
                        </m:rPr>
                        <w:rPr>
                          <w:rFonts w:ascii="Cambria Math" w:hAnsi="Cambria Math"/>
                          <w:color w:val="auto"/>
                        </w:rPr>
                        <m:t>1−α</m:t>
                      </m:r>
                      <m:ctrlPr>
                        <w:rPr>
                          <w:rFonts w:ascii="Cambria Math" w:hAnsi="Cambria Math"/>
                          <w:color w:val="auto"/>
                        </w:rPr>
                      </m:ctrlPr>
                    </m:e>
                  </m:d>
                  <m:ctrlPr>
                    <w:rPr>
                      <w:rFonts w:ascii="Cambria Math" w:hAnsi="Cambria Math"/>
                      <w:color w:val="auto"/>
                    </w:rPr>
                  </m:ctrlPr>
                </m:den>
              </m:f>
            </m:oMath>
            <w:r>
              <w:rPr>
                <w:rFonts w:hint="eastAsia"/>
                <w:color w:val="auto"/>
              </w:rPr>
              <w:t>，</w:t>
            </w:r>
            <m:oMath>
              <m:r>
                <m:rPr>
                  <m:sty m:val="p"/>
                </m:rPr>
                <w:rPr>
                  <w:rFonts w:ascii="Cambria Math" w:hAnsi="Cambria Math"/>
                  <w:color w:val="auto"/>
                </w:rPr>
                <m:t>S</m:t>
              </m:r>
            </m:oMath>
            <w:r>
              <w:rPr>
                <w:rFonts w:hint="eastAsia"/>
                <w:color w:val="auto"/>
              </w:rPr>
              <w:t>为房间内表面面积，单位</w:t>
            </w:r>
            <w:r>
              <w:rPr>
                <w:color w:val="auto"/>
              </w:rPr>
              <w:t>m</w:t>
            </w:r>
            <w:r>
              <w:rPr>
                <w:color w:val="auto"/>
                <w:vertAlign w:val="superscript"/>
              </w:rPr>
              <w:t>2</w:t>
            </w:r>
            <w:r>
              <w:rPr>
                <w:rFonts w:hint="eastAsia"/>
                <w:color w:val="auto"/>
              </w:rPr>
              <w:t>；</w:t>
            </w:r>
            <m:oMath>
              <m:r>
                <m:rPr>
                  <m:sty m:val="p"/>
                </m:rPr>
                <w:rPr>
                  <w:rFonts w:ascii="Cambria Math" w:hAnsi="Cambria Math"/>
                  <w:color w:val="auto"/>
                </w:rPr>
                <m:t>α</m:t>
              </m:r>
            </m:oMath>
            <w:r>
              <w:rPr>
                <w:rFonts w:hint="eastAsia"/>
                <w:color w:val="auto"/>
              </w:rPr>
              <w:t>为平均吸声系数；</w:t>
            </w:r>
          </w:p>
          <w:p>
            <w:pPr>
              <w:pStyle w:val="52"/>
              <w:ind w:firstLine="420"/>
              <w:rPr>
                <w:color w:val="auto"/>
              </w:rPr>
            </w:pPr>
            <w:r>
              <w:rPr>
                <w:rFonts w:hint="eastAsia"/>
                <w:color w:val="auto"/>
              </w:rPr>
              <w:t>r—声源到靠近围护结构某点处的距离，单位</w:t>
            </w:r>
            <w:r>
              <w:rPr>
                <w:color w:val="auto"/>
              </w:rPr>
              <w:t>m</w:t>
            </w:r>
            <w:r>
              <w:rPr>
                <w:rFonts w:hint="eastAsia"/>
                <w:color w:val="auto"/>
              </w:rPr>
              <w:t>。</w:t>
            </w:r>
          </w:p>
          <w:p>
            <w:pPr>
              <w:pStyle w:val="52"/>
              <w:ind w:firstLine="420"/>
              <w:rPr>
                <w:color w:val="auto"/>
              </w:rPr>
            </w:pPr>
            <w:r>
              <w:rPr>
                <w:rFonts w:hint="eastAsia"/>
                <w:color w:val="auto"/>
              </w:rPr>
              <w:t>②计算出所有室内声源在围护结构处产生的倍频带叠加声压级：</w:t>
            </w:r>
          </w:p>
          <w:p>
            <w:pPr>
              <w:pStyle w:val="47"/>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r>
                  <m:rPr>
                    <m:sty m:val="p"/>
                  </m:rPr>
                  <w:rPr>
                    <w:rFonts w:hint="eastAsia" w:ascii="Cambria Math" w:hAnsi="Cambria Math"/>
                    <w:color w:val="auto"/>
                  </w:rPr>
                  <m:t>=</m:t>
                </m:r>
                <m:r>
                  <m:rPr>
                    <m:sty m:val="p"/>
                  </m:rPr>
                  <w:rPr>
                    <w:rFonts w:ascii="Cambria Math" w:hAnsi="Cambria Math"/>
                    <w:color w:val="auto"/>
                  </w:rPr>
                  <m:t>10lg</m:t>
                </m:r>
                <m:d>
                  <m:dPr>
                    <m:ctrlPr>
                      <w:rPr>
                        <w:rFonts w:ascii="Cambria Math" w:hAnsi="Cambria Math"/>
                        <w:color w:val="auto"/>
                      </w:rPr>
                    </m:ctrlPr>
                  </m:dPr>
                  <m:e>
                    <m:nary>
                      <m:naryPr>
                        <m:chr m:val="∑"/>
                        <m:limLoc m:val="undOvr"/>
                        <m:ctrlPr>
                          <w:rPr>
                            <w:rFonts w:ascii="Cambria Math" w:hAnsi="Cambria Math"/>
                            <w:color w:val="auto"/>
                          </w:rPr>
                        </m:ctrlPr>
                      </m:naryPr>
                      <m:sub>
                        <m:r>
                          <m:rPr>
                            <m:sty m:val="p"/>
                          </m:rPr>
                          <w:rPr>
                            <w:rFonts w:ascii="Cambria Math" w:hAnsi="Cambria Math"/>
                            <w:color w:val="auto"/>
                          </w:rPr>
                          <m:t>j</m:t>
                        </m:r>
                        <m:r>
                          <m:rPr>
                            <m:sty m:val="p"/>
                          </m:rPr>
                          <w:rPr>
                            <w:rFonts w:hint="eastAsia" w:ascii="Cambria Math" w:hAnsi="Cambria Math"/>
                            <w:color w:val="auto"/>
                          </w:rPr>
                          <m:t>=</m:t>
                        </m:r>
                        <m:r>
                          <m:rPr>
                            <m:sty m:val="p"/>
                          </m:rPr>
                          <w:rPr>
                            <w:rFonts w:ascii="Cambria Math" w:hAnsi="Cambria Math"/>
                            <w:color w:val="auto"/>
                          </w:rPr>
                          <m:t>1</m:t>
                        </m:r>
                        <m:ctrlPr>
                          <w:rPr>
                            <w:rFonts w:ascii="Cambria Math" w:hAnsi="Cambria Math"/>
                            <w:color w:val="auto"/>
                          </w:rPr>
                        </m:ctrlPr>
                      </m:sub>
                      <m:sup>
                        <m:r>
                          <m:rPr>
                            <m:sty m:val="p"/>
                          </m:rPr>
                          <w:rPr>
                            <w:rFonts w:ascii="Cambria Math" w:hAnsi="Cambria Math"/>
                            <w:color w:val="auto"/>
                          </w:rPr>
                          <m:t>N</m:t>
                        </m:r>
                        <m:ctrlPr>
                          <w:rPr>
                            <w:rFonts w:ascii="Cambria Math" w:hAnsi="Cambria Math"/>
                            <w:color w:val="auto"/>
                          </w:rPr>
                        </m:ctrlPr>
                      </m:sup>
                      <m:e>
                        <m:sSup>
                          <m:sSupPr>
                            <m:ctrlPr>
                              <w:rPr>
                                <w:rFonts w:ascii="Cambria Math" w:hAnsi="Cambria Math"/>
                                <w:color w:val="auto"/>
                              </w:rPr>
                            </m:ctrlPr>
                          </m:sSupPr>
                          <m:e>
                            <m:r>
                              <m:rPr>
                                <m:sty m:val="p"/>
                              </m:rPr>
                              <w:rPr>
                                <w:rFonts w:ascii="Cambria Math" w:hAnsi="Cambria Math"/>
                                <w:color w:val="auto"/>
                              </w:rPr>
                              <m:t>10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P1ij</m:t>
                                </m:r>
                                <m:ctrlPr>
                                  <w:rPr>
                                    <w:rFonts w:ascii="Cambria Math" w:hAnsi="Cambria Math"/>
                                    <w:color w:val="auto"/>
                                  </w:rPr>
                                </m:ctrlPr>
                              </m:sub>
                            </m:sSub>
                            <m:ctrlPr>
                              <w:rPr>
                                <w:rFonts w:ascii="Cambria Math" w:hAnsi="Cambria Math"/>
                                <w:color w:val="auto"/>
                              </w:rPr>
                            </m:ctrlPr>
                          </m:sup>
                        </m:sSup>
                        <m:ctrlPr>
                          <w:rPr>
                            <w:rFonts w:ascii="Cambria Math" w:hAnsi="Cambria Math"/>
                            <w:color w:val="auto"/>
                          </w:rPr>
                        </m:ctrlPr>
                      </m:e>
                    </m:nary>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oMath>
            <w:r>
              <w:rPr>
                <w:color w:val="auto"/>
              </w:rPr>
              <w:t>—</w:t>
            </w:r>
            <w:r>
              <w:rPr>
                <w:rFonts w:hint="eastAsia"/>
                <w:color w:val="auto"/>
              </w:rPr>
              <w:t>靠近围护结构处室内</w:t>
            </w:r>
            <w:r>
              <w:rPr>
                <w:color w:val="auto"/>
              </w:rPr>
              <w:t>N</w:t>
            </w:r>
            <w:r>
              <w:rPr>
                <w:rFonts w:hint="eastAsia"/>
                <w:color w:val="auto"/>
              </w:rPr>
              <w:t>个声源</w:t>
            </w:r>
            <w:r>
              <w:rPr>
                <w:color w:val="auto"/>
              </w:rPr>
              <w:t>i</w:t>
            </w:r>
            <w:r>
              <w:rPr>
                <w:rFonts w:hint="eastAsia"/>
                <w:color w:val="auto"/>
              </w:rPr>
              <w:t>倍频带的叠加声压级；</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P1ij</m:t>
                  </m:r>
                  <m:ctrlPr>
                    <w:rPr>
                      <w:rFonts w:ascii="Cambria Math" w:hAnsi="Cambria Math"/>
                      <w:color w:val="auto"/>
                    </w:rPr>
                  </m:ctrlPr>
                </m:sub>
              </m:sSub>
            </m:oMath>
            <w:r>
              <w:rPr>
                <w:color w:val="auto"/>
              </w:rPr>
              <w:t>—</w:t>
            </w:r>
            <w:r>
              <w:rPr>
                <w:rFonts w:hint="eastAsia"/>
                <w:color w:val="auto"/>
              </w:rPr>
              <w:t>室内</w:t>
            </w:r>
            <w:r>
              <w:rPr>
                <w:color w:val="auto"/>
              </w:rPr>
              <w:t>j</w:t>
            </w:r>
            <w:r>
              <w:rPr>
                <w:rFonts w:hint="eastAsia"/>
                <w:color w:val="auto"/>
              </w:rPr>
              <w:t>声源</w:t>
            </w:r>
            <w:r>
              <w:rPr>
                <w:color w:val="auto"/>
              </w:rPr>
              <w:t>i</w:t>
            </w:r>
            <w:r>
              <w:rPr>
                <w:rFonts w:hint="eastAsia"/>
                <w:color w:val="auto"/>
              </w:rPr>
              <w:t>倍频带的声压级；</w:t>
            </w:r>
          </w:p>
          <w:p>
            <w:pPr>
              <w:pStyle w:val="52"/>
              <w:ind w:firstLine="420"/>
              <w:rPr>
                <w:color w:val="auto"/>
              </w:rPr>
            </w:pPr>
            <w:r>
              <w:rPr>
                <w:color w:val="auto"/>
              </w:rPr>
              <w:t>N—</w:t>
            </w:r>
            <w:r>
              <w:rPr>
                <w:rFonts w:hint="eastAsia"/>
                <w:color w:val="auto"/>
              </w:rPr>
              <w:t>室内声源总数。</w:t>
            </w:r>
          </w:p>
          <w:p>
            <w:pPr>
              <w:pStyle w:val="52"/>
              <w:ind w:firstLine="420"/>
              <w:rPr>
                <w:color w:val="auto"/>
              </w:rPr>
            </w:pPr>
            <w:r>
              <w:rPr>
                <w:rFonts w:hint="eastAsia"/>
                <w:color w:val="auto"/>
              </w:rPr>
              <w:t>③计算出靠近室外围护结构处的声压级：</w:t>
            </w:r>
          </w:p>
          <w:p>
            <w:pPr>
              <w:pStyle w:val="52"/>
              <w:ind w:firstLine="420"/>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P2i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r>
                  <m:rPr>
                    <m:sty m:val="p"/>
                  </m:rPr>
                  <w:rPr>
                    <w:rFonts w:hint="eastAsia" w:ascii="Cambria Math" w:hAnsi="Cambria Math"/>
                    <w:color w:val="auto"/>
                  </w:rPr>
                  <m:t>=</m:t>
                </m:r>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P1i</m:t>
                    </m:r>
                    <m:ctrlPr>
                      <w:rPr>
                        <w:rFonts w:hint="eastAsia" w:ascii="Cambria Math" w:hAnsi="Cambria Math"/>
                        <w:color w:val="auto"/>
                      </w:rPr>
                    </m:ctrlPr>
                  </m:sub>
                </m:sSub>
                <m:d>
                  <m:dPr>
                    <m:ctrlPr>
                      <w:rPr>
                        <w:rFonts w:hint="eastAsia" w:ascii="Cambria Math" w:hAnsi="Cambria Math"/>
                        <w:color w:val="auto"/>
                      </w:rPr>
                    </m:ctrlPr>
                  </m:dPr>
                  <m:e>
                    <m:r>
                      <m:rPr>
                        <m:sty m:val="p"/>
                      </m:rPr>
                      <w:rPr>
                        <w:rFonts w:ascii="Cambria Math" w:hAnsi="Cambria Math"/>
                        <w:color w:val="auto"/>
                      </w:rPr>
                      <m:t>T</m:t>
                    </m:r>
                    <m:ctrlPr>
                      <w:rPr>
                        <w:rFonts w:hint="eastAsia" w:ascii="Cambria Math" w:hAnsi="Cambria Math"/>
                        <w:color w:val="auto"/>
                      </w:rPr>
                    </m:ctrlPr>
                  </m:e>
                </m:d>
                <m:r>
                  <m:rPr>
                    <m:sty m:val="p"/>
                  </m:rPr>
                  <w:rPr>
                    <w:rFonts w:ascii="Cambria Math" w:hAnsi="Cambria Math"/>
                    <w:color w:val="auto"/>
                  </w:rPr>
                  <m:t>−</m:t>
                </m:r>
                <m:d>
                  <m:dPr>
                    <m:ctrlPr>
                      <w:rPr>
                        <w:rFonts w:ascii="Cambria Math" w:hAnsi="Cambria Math"/>
                        <w:color w:val="auto"/>
                      </w:rPr>
                    </m:ctrlPr>
                  </m:dPr>
                  <m:e>
                    <m:r>
                      <m:rPr>
                        <m:sty m:val="p"/>
                      </m:rPr>
                      <w:rPr>
                        <w:rFonts w:ascii="Cambria Math" w:hAnsi="Cambria Math"/>
                        <w:color w:val="auto"/>
                      </w:rPr>
                      <m:t>T</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r>
                      <m:rPr>
                        <m:sty m:val="p"/>
                      </m:rPr>
                      <w:rPr>
                        <w:rFonts w:ascii="Cambria Math" w:hAnsi="Cambria Math"/>
                        <w:color w:val="auto"/>
                      </w:rPr>
                      <m:t>+6</m:t>
                    </m:r>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P2i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oMath>
            <w:r>
              <w:rPr>
                <w:color w:val="auto"/>
              </w:rPr>
              <w:t>—</w:t>
            </w:r>
            <w:r>
              <w:rPr>
                <w:rFonts w:hint="eastAsia"/>
                <w:color w:val="auto"/>
              </w:rPr>
              <w:t>靠近围护结构处室外</w:t>
            </w:r>
            <w:r>
              <w:rPr>
                <w:color w:val="auto"/>
              </w:rPr>
              <w:t>N</w:t>
            </w:r>
            <w:r>
              <w:rPr>
                <w:rFonts w:hint="eastAsia"/>
                <w:color w:val="auto"/>
              </w:rPr>
              <w:t>个声源</w:t>
            </w:r>
            <w:r>
              <w:rPr>
                <w:color w:val="auto"/>
              </w:rPr>
              <w:t>i</w:t>
            </w:r>
            <w:r>
              <w:rPr>
                <w:rFonts w:hint="eastAsia"/>
                <w:color w:val="auto"/>
              </w:rPr>
              <w:t>倍频带的叠加声压级，单位</w:t>
            </w:r>
            <w:r>
              <w:rPr>
                <w:color w:val="auto"/>
              </w:rPr>
              <w:t>dB</w:t>
            </w:r>
            <w:r>
              <w:rPr>
                <w:rFonts w:hint="eastAsia"/>
                <w:color w:val="auto"/>
              </w:rPr>
              <w:t>；</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P2i</m:t>
                  </m:r>
                  <m:ctrlPr>
                    <w:rPr>
                      <w:rFonts w:ascii="Cambria Math" w:hAnsi="Cambria Math"/>
                      <w:color w:val="auto"/>
                    </w:rPr>
                  </m:ctrlPr>
                </m:sub>
              </m:sSub>
              <m:d>
                <m:dPr>
                  <m:ctrlPr>
                    <w:rPr>
                      <w:rFonts w:ascii="Cambria Math" w:hAnsi="Cambria Math"/>
                      <w:color w:val="auto"/>
                    </w:rPr>
                  </m:ctrlPr>
                </m:dPr>
                <m:e>
                  <m:r>
                    <m:rPr>
                      <m:sty m:val="p"/>
                    </m:rPr>
                    <w:rPr>
                      <w:rFonts w:ascii="Cambria Math" w:hAnsi="Cambria Math"/>
                      <w:color w:val="auto"/>
                    </w:rPr>
                    <m:t>T</m:t>
                  </m:r>
                  <m:ctrlPr>
                    <w:rPr>
                      <w:rFonts w:ascii="Cambria Math" w:hAnsi="Cambria Math"/>
                      <w:color w:val="auto"/>
                    </w:rPr>
                  </m:ctrlPr>
                </m:e>
              </m:d>
            </m:oMath>
            <w:r>
              <w:rPr>
                <w:color w:val="auto"/>
              </w:rPr>
              <w:t>—</w:t>
            </w:r>
            <w:r>
              <w:rPr>
                <w:rFonts w:hint="eastAsia"/>
                <w:color w:val="auto"/>
              </w:rPr>
              <w:t>靠近围护结构处室内</w:t>
            </w:r>
            <w:r>
              <w:rPr>
                <w:color w:val="auto"/>
              </w:rPr>
              <w:t>N</w:t>
            </w:r>
            <w:r>
              <w:rPr>
                <w:rFonts w:hint="eastAsia"/>
                <w:color w:val="auto"/>
              </w:rPr>
              <w:t>个声源</w:t>
            </w:r>
            <w:r>
              <w:rPr>
                <w:color w:val="auto"/>
              </w:rPr>
              <w:t>i</w:t>
            </w:r>
            <w:r>
              <w:rPr>
                <w:rFonts w:hint="eastAsia"/>
                <w:color w:val="auto"/>
              </w:rPr>
              <w:t>倍频带的叠加声压级，单位</w:t>
            </w:r>
            <w:r>
              <w:rPr>
                <w:color w:val="auto"/>
              </w:rPr>
              <w:t>dB</w:t>
            </w:r>
            <w:r>
              <w:rPr>
                <w:rFonts w:hint="eastAsia"/>
                <w:color w:val="auto"/>
              </w:rPr>
              <w:t>；</w:t>
            </w:r>
          </w:p>
          <w:p>
            <w:pPr>
              <w:pStyle w:val="52"/>
              <w:ind w:firstLine="420"/>
              <w:rPr>
                <w:color w:val="auto"/>
              </w:rPr>
            </w:pPr>
            <m:oMath>
              <m:r>
                <m:rPr>
                  <m:sty m:val="p"/>
                </m:rPr>
                <w:rPr>
                  <w:rFonts w:ascii="Cambria Math" w:hAnsi="Cambria Math"/>
                  <w:color w:val="auto"/>
                </w:rPr>
                <m:t>T</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oMath>
            <w:r>
              <w:rPr>
                <w:color w:val="auto"/>
              </w:rPr>
              <w:t>—</w:t>
            </w:r>
            <w:r>
              <w:rPr>
                <w:rFonts w:hint="eastAsia"/>
                <w:color w:val="auto"/>
              </w:rPr>
              <w:t>围护结构</w:t>
            </w:r>
            <w:r>
              <w:rPr>
                <w:color w:val="auto"/>
              </w:rPr>
              <w:t>i</w:t>
            </w:r>
            <w:r>
              <w:rPr>
                <w:rFonts w:hint="eastAsia"/>
                <w:color w:val="auto"/>
              </w:rPr>
              <w:t>倍频带的隔声量，单位</w:t>
            </w:r>
            <w:r>
              <w:rPr>
                <w:color w:val="auto"/>
              </w:rPr>
              <w:t>dB</w:t>
            </w:r>
            <w:r>
              <w:rPr>
                <w:rFonts w:hint="eastAsia"/>
                <w:color w:val="auto"/>
              </w:rPr>
              <w:t>。</w:t>
            </w:r>
          </w:p>
          <w:p>
            <w:pPr>
              <w:pStyle w:val="52"/>
              <w:ind w:firstLine="420"/>
              <w:rPr>
                <w:color w:val="auto"/>
              </w:rPr>
            </w:pPr>
            <w:r>
              <w:rPr>
                <w:rFonts w:hint="eastAsia"/>
                <w:color w:val="auto"/>
              </w:rPr>
              <w:t>④将室外声级和透声面积换算成等效的室外声源，计算出中心位置位于透声面积（S）处的等效声源的倍频带声功率级。</w:t>
            </w:r>
          </w:p>
          <w:p>
            <w:pPr>
              <w:pStyle w:val="52"/>
              <w:ind w:firstLine="420"/>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w</m:t>
                    </m:r>
                    <m:ctrlPr>
                      <w:rPr>
                        <w:rFonts w:ascii="Cambria Math" w:hAnsi="Cambria Math"/>
                        <w:color w:val="auto"/>
                      </w:rPr>
                    </m:ctrlPr>
                  </m:sub>
                </m:sSub>
                <m:r>
                  <m:rPr>
                    <m:sty m:val="p"/>
                  </m:rPr>
                  <w:rPr>
                    <w:rFonts w:hint="eastAsia" w:ascii="Cambria Math" w:hAnsi="Cambria Math"/>
                    <w:color w:val="auto"/>
                  </w:rPr>
                  <m:t>=</m:t>
                </m:r>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p2</m:t>
                    </m:r>
                    <m:ctrlPr>
                      <w:rPr>
                        <w:rFonts w:hint="eastAsia" w:ascii="Cambria Math" w:hAnsi="Cambria Math"/>
                        <w:color w:val="auto"/>
                      </w:rPr>
                    </m:ctrlPr>
                  </m:sub>
                </m:sSub>
                <m:d>
                  <m:dPr>
                    <m:ctrlPr>
                      <w:rPr>
                        <w:rFonts w:hint="eastAsia" w:ascii="Cambria Math" w:hAnsi="Cambria Math"/>
                        <w:color w:val="auto"/>
                      </w:rPr>
                    </m:ctrlPr>
                  </m:dPr>
                  <m:e>
                    <m:r>
                      <m:rPr>
                        <m:sty m:val="p"/>
                      </m:rPr>
                      <w:rPr>
                        <w:rFonts w:ascii="Cambria Math" w:hAnsi="Cambria Math"/>
                        <w:color w:val="auto"/>
                      </w:rPr>
                      <m:t>T</m:t>
                    </m:r>
                    <m:ctrlPr>
                      <w:rPr>
                        <w:rFonts w:hint="eastAsia" w:ascii="Cambria Math" w:hAnsi="Cambria Math"/>
                        <w:color w:val="auto"/>
                      </w:rPr>
                    </m:ctrlPr>
                  </m:e>
                </m:d>
                <m:r>
                  <m:rPr>
                    <m:sty m:val="p"/>
                  </m:rPr>
                  <w:rPr>
                    <w:rFonts w:ascii="Cambria Math" w:hAnsi="Cambria Math"/>
                    <w:color w:val="auto"/>
                  </w:rPr>
                  <m:t>+10lgS</m:t>
                </m:r>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w</m:t>
                  </m:r>
                  <m:ctrlPr>
                    <w:rPr>
                      <w:rFonts w:ascii="Cambria Math" w:hAnsi="Cambria Math"/>
                      <w:color w:val="auto"/>
                    </w:rPr>
                  </m:ctrlPr>
                </m:sub>
              </m:sSub>
            </m:oMath>
            <w:r>
              <w:rPr>
                <w:rFonts w:hint="eastAsia"/>
                <w:color w:val="auto"/>
              </w:rPr>
              <w:t>——中心位置位于透声面积（S）处的等效声源的倍频带声功率级，dB；</w:t>
            </w:r>
          </w:p>
          <w:p>
            <w:pPr>
              <w:pStyle w:val="52"/>
              <w:ind w:firstLine="420"/>
              <w:rPr>
                <w:color w:val="auto"/>
              </w:rPr>
            </w:pPr>
            <m:oMath>
              <m:sSub>
                <m:sSubPr>
                  <m:ctrlPr>
                    <w:rPr>
                      <w:rFonts w:hint="eastAsia" w:ascii="Cambria Math" w:hAnsi="Cambria Math"/>
                      <w:color w:val="auto"/>
                    </w:rPr>
                  </m:ctrlPr>
                </m:sSubPr>
                <m:e>
                  <m:r>
                    <m:rPr>
                      <m:sty m:val="p"/>
                    </m:rPr>
                    <w:rPr>
                      <w:rFonts w:ascii="Cambria Math" w:hAnsi="Cambria Math"/>
                      <w:color w:val="auto"/>
                    </w:rPr>
                    <m:t>L</m:t>
                  </m:r>
                  <m:ctrlPr>
                    <w:rPr>
                      <w:rFonts w:hint="eastAsia" w:ascii="Cambria Math" w:hAnsi="Cambria Math"/>
                      <w:color w:val="auto"/>
                    </w:rPr>
                  </m:ctrlPr>
                </m:e>
                <m:sub>
                  <m:r>
                    <m:rPr>
                      <m:sty m:val="p"/>
                    </m:rPr>
                    <w:rPr>
                      <w:rFonts w:ascii="Cambria Math" w:hAnsi="Cambria Math"/>
                      <w:color w:val="auto"/>
                    </w:rPr>
                    <m:t>p2</m:t>
                  </m:r>
                  <m:ctrlPr>
                    <w:rPr>
                      <w:rFonts w:hint="eastAsia" w:ascii="Cambria Math" w:hAnsi="Cambria Math"/>
                      <w:color w:val="auto"/>
                    </w:rPr>
                  </m:ctrlPr>
                </m:sub>
              </m:sSub>
              <m:d>
                <m:dPr>
                  <m:ctrlPr>
                    <w:rPr>
                      <w:rFonts w:hint="eastAsia" w:ascii="Cambria Math" w:hAnsi="Cambria Math"/>
                      <w:color w:val="auto"/>
                    </w:rPr>
                  </m:ctrlPr>
                </m:dPr>
                <m:e>
                  <m:r>
                    <m:rPr>
                      <m:sty m:val="p"/>
                    </m:rPr>
                    <w:rPr>
                      <w:rFonts w:ascii="Cambria Math" w:hAnsi="Cambria Math"/>
                      <w:color w:val="auto"/>
                    </w:rPr>
                    <m:t>T</m:t>
                  </m:r>
                  <m:ctrlPr>
                    <w:rPr>
                      <w:rFonts w:hint="eastAsia" w:ascii="Cambria Math" w:hAnsi="Cambria Math"/>
                      <w:color w:val="auto"/>
                    </w:rPr>
                  </m:ctrlPr>
                </m:e>
              </m:d>
            </m:oMath>
            <w:r>
              <w:rPr>
                <w:rFonts w:hint="eastAsia"/>
                <w:color w:val="auto"/>
              </w:rPr>
              <w:t>——靠近围护结构处室外声源的声压级，dB；</w:t>
            </w:r>
          </w:p>
          <w:p>
            <w:pPr>
              <w:pStyle w:val="52"/>
              <w:ind w:firstLine="420"/>
              <w:rPr>
                <w:color w:val="auto"/>
              </w:rPr>
            </w:pPr>
            <m:oMath>
              <m:r>
                <m:rPr>
                  <m:sty m:val="p"/>
                </m:rPr>
                <w:rPr>
                  <w:rFonts w:ascii="Cambria Math" w:hAnsi="Cambria Math"/>
                  <w:color w:val="auto"/>
                </w:rPr>
                <m:t>S</m:t>
              </m:r>
            </m:oMath>
            <w:r>
              <w:rPr>
                <w:rFonts w:hint="eastAsia"/>
                <w:color w:val="auto"/>
              </w:rPr>
              <w:t>——透声面积，</w:t>
            </w:r>
            <w:r>
              <w:rPr>
                <w:color w:val="auto"/>
              </w:rPr>
              <w:t>m</w:t>
            </w:r>
            <w:r>
              <w:rPr>
                <w:color w:val="auto"/>
                <w:vertAlign w:val="superscript"/>
              </w:rPr>
              <w:t>2</w:t>
            </w:r>
            <w:r>
              <w:rPr>
                <w:rFonts w:hint="eastAsia"/>
                <w:color w:val="auto"/>
              </w:rPr>
              <w:t>。</w:t>
            </w:r>
          </w:p>
          <w:p>
            <w:pPr>
              <w:pStyle w:val="52"/>
              <w:ind w:firstLine="420"/>
              <w:rPr>
                <w:color w:val="auto"/>
              </w:rPr>
            </w:pPr>
            <w:r>
              <w:rPr>
                <w:rFonts w:hint="eastAsia"/>
                <w:color w:val="auto"/>
              </w:rPr>
              <w:t>然后按室外声源预测方法计算预测点处的</w:t>
            </w:r>
            <w:r>
              <w:rPr>
                <w:color w:val="auto"/>
              </w:rPr>
              <w:t>A</w:t>
            </w:r>
            <w:r>
              <w:rPr>
                <w:rFonts w:hint="eastAsia"/>
                <w:color w:val="auto"/>
              </w:rPr>
              <w:t>声级。</w:t>
            </w:r>
          </w:p>
          <w:p>
            <w:pPr>
              <w:pStyle w:val="52"/>
              <w:ind w:firstLine="420"/>
              <w:rPr>
                <w:color w:val="auto"/>
              </w:rPr>
            </w:pPr>
            <w:r>
              <w:rPr>
                <w:rFonts w:hint="eastAsia"/>
                <w:color w:val="auto"/>
              </w:rPr>
              <w:t>2）噪声贡献值计算</w:t>
            </w:r>
          </w:p>
          <w:p>
            <w:pPr>
              <w:pStyle w:val="52"/>
              <w:ind w:firstLine="420"/>
              <w:rPr>
                <w:color w:val="auto"/>
              </w:rPr>
            </w:pPr>
            <w:r>
              <w:rPr>
                <w:rFonts w:hint="eastAsia"/>
                <w:color w:val="auto"/>
              </w:rPr>
              <w:t>设第</w:t>
            </w:r>
            <m:oMath>
              <m:r>
                <m:rPr>
                  <m:sty m:val="p"/>
                </m:rPr>
                <w:rPr>
                  <w:rFonts w:ascii="Cambria Math" w:hAnsi="Cambria Math"/>
                  <w:color w:val="auto"/>
                </w:rPr>
                <m:t>i</m:t>
              </m:r>
            </m:oMath>
            <w:r>
              <w:rPr>
                <w:rFonts w:hint="eastAsia"/>
                <w:color w:val="auto"/>
              </w:rPr>
              <w:t>个室外声源在预测点产生的</w:t>
            </w:r>
            <w:r>
              <w:rPr>
                <w:color w:val="auto"/>
              </w:rPr>
              <w:t>A</w:t>
            </w:r>
            <w:r>
              <w:rPr>
                <w:rFonts w:hint="eastAsia"/>
                <w:color w:val="auto"/>
              </w:rPr>
              <w:t>声级为</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Ai</m:t>
                  </m:r>
                  <m:ctrlPr>
                    <w:rPr>
                      <w:rFonts w:ascii="Cambria Math" w:hAnsi="Cambria Math"/>
                      <w:color w:val="auto"/>
                    </w:rPr>
                  </m:ctrlPr>
                </m:sub>
              </m:sSub>
            </m:oMath>
            <w:r>
              <w:rPr>
                <w:rFonts w:hint="eastAsia"/>
                <w:color w:val="auto"/>
              </w:rPr>
              <w:t>，在</w:t>
            </w:r>
            <w:r>
              <w:rPr>
                <w:color w:val="auto"/>
              </w:rPr>
              <w:t>T</w:t>
            </w:r>
            <w:r>
              <w:rPr>
                <w:rFonts w:hint="eastAsia"/>
                <w:color w:val="auto"/>
              </w:rPr>
              <w:t>时间内该声源工作时间为</w:t>
            </w: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oMath>
            <w:r>
              <w:rPr>
                <w:rFonts w:hint="eastAsia"/>
                <w:color w:val="auto"/>
              </w:rPr>
              <w:t>；第</w:t>
            </w:r>
            <m:oMath>
              <m:r>
                <m:rPr>
                  <m:sty m:val="p"/>
                </m:rPr>
                <w:rPr>
                  <w:rFonts w:ascii="Cambria Math" w:hAnsi="Cambria Math"/>
                  <w:color w:val="auto"/>
                </w:rPr>
                <m:t>j</m:t>
              </m:r>
            </m:oMath>
            <w:r>
              <w:rPr>
                <w:rFonts w:hint="eastAsia"/>
                <w:color w:val="auto"/>
              </w:rPr>
              <w:t>个等效室外声源在预测点产生的</w:t>
            </w:r>
            <w:r>
              <w:rPr>
                <w:color w:val="auto"/>
              </w:rPr>
              <w:t>A</w:t>
            </w:r>
            <w:r>
              <w:rPr>
                <w:rFonts w:hint="eastAsia"/>
                <w:color w:val="auto"/>
              </w:rPr>
              <w:t>声级为</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Aj</m:t>
                  </m:r>
                  <m:ctrlPr>
                    <w:rPr>
                      <w:rFonts w:ascii="Cambria Math" w:hAnsi="Cambria Math"/>
                      <w:color w:val="auto"/>
                    </w:rPr>
                  </m:ctrlPr>
                </m:sub>
              </m:sSub>
            </m:oMath>
            <w:r>
              <w:rPr>
                <w:rFonts w:hint="eastAsia"/>
                <w:color w:val="auto"/>
              </w:rPr>
              <w:t>，在</w:t>
            </w:r>
            <m:oMath>
              <m:r>
                <m:rPr>
                  <m:sty m:val="p"/>
                </m:rPr>
                <w:rPr>
                  <w:rFonts w:ascii="Cambria Math" w:hAnsi="Cambria Math"/>
                  <w:color w:val="auto"/>
                </w:rPr>
                <m:t>T</m:t>
              </m:r>
            </m:oMath>
            <w:r>
              <w:rPr>
                <w:rFonts w:hint="eastAsia"/>
                <w:color w:val="auto"/>
              </w:rPr>
              <w:t>时间内该声源工作时间为</w:t>
            </w: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j</m:t>
                  </m:r>
                  <m:ctrlPr>
                    <w:rPr>
                      <w:rFonts w:ascii="Cambria Math" w:hAnsi="Cambria Math"/>
                      <w:color w:val="auto"/>
                    </w:rPr>
                  </m:ctrlPr>
                </m:sub>
              </m:sSub>
            </m:oMath>
            <w:r>
              <w:rPr>
                <w:rFonts w:hint="eastAsia"/>
                <w:color w:val="auto"/>
              </w:rPr>
              <w:t>，则拟建工程声源对预测点产生的贡献值（</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oMath>
            <w:r>
              <w:rPr>
                <w:rFonts w:hint="eastAsia"/>
                <w:color w:val="auto"/>
              </w:rPr>
              <w:t>）为：</w:t>
            </w:r>
          </w:p>
          <w:p>
            <w:pPr>
              <w:pStyle w:val="47"/>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r>
                  <m:rPr>
                    <m:sty m:val="p"/>
                  </m:rPr>
                  <w:rPr>
                    <w:rFonts w:hint="eastAsia" w:ascii="Cambria Math" w:hAnsi="Cambria Math"/>
                    <w:color w:val="auto"/>
                  </w:rPr>
                  <m:t>=</m:t>
                </m:r>
                <m:r>
                  <m:rPr>
                    <m:sty m:val="p"/>
                  </m:rPr>
                  <w:rPr>
                    <w:rFonts w:ascii="Cambria Math" w:hAnsi="Cambria Math"/>
                    <w:color w:val="auto"/>
                  </w:rPr>
                  <m:t>10lg</m:t>
                </m:r>
                <m:d>
                  <m:dPr>
                    <m:begChr m:val="["/>
                    <m:endChr m:val="]"/>
                    <m:ctrlPr>
                      <w:rPr>
                        <w:rFonts w:ascii="Cambria Math" w:hAnsi="Cambria Math"/>
                        <w:color w:val="auto"/>
                      </w:rPr>
                    </m:ctrlPr>
                  </m:dPr>
                  <m:e>
                    <m:f>
                      <m:fPr>
                        <m:ctrlPr>
                          <w:rPr>
                            <w:rFonts w:ascii="Cambria Math" w:hAnsi="Cambria Math"/>
                            <w:color w:val="auto"/>
                          </w:rPr>
                        </m:ctrlPr>
                      </m:fPr>
                      <m:num>
                        <m:r>
                          <m:rPr>
                            <m:sty m:val="p"/>
                          </m:rPr>
                          <w:rPr>
                            <w:rFonts w:ascii="Cambria Math" w:hAnsi="Cambria Math"/>
                            <w:color w:val="auto"/>
                          </w:rPr>
                          <m:t>1</m:t>
                        </m:r>
                        <m:ctrlPr>
                          <w:rPr>
                            <w:rFonts w:ascii="Cambria Math" w:hAnsi="Cambria Math"/>
                            <w:color w:val="auto"/>
                          </w:rPr>
                        </m:ctrlPr>
                      </m:num>
                      <m:den>
                        <m:r>
                          <m:rPr>
                            <m:sty m:val="p"/>
                          </m:rPr>
                          <w:rPr>
                            <w:rFonts w:ascii="Cambria Math" w:hAnsi="Cambria Math"/>
                            <w:color w:val="auto"/>
                          </w:rPr>
                          <m:t>T</m:t>
                        </m:r>
                        <m:ctrlPr>
                          <w:rPr>
                            <w:rFonts w:ascii="Cambria Math" w:hAnsi="Cambria Math"/>
                            <w:color w:val="auto"/>
                          </w:rPr>
                        </m:ctrlPr>
                      </m:den>
                    </m:f>
                    <m:d>
                      <m:dPr>
                        <m:ctrlPr>
                          <w:rPr>
                            <w:rFonts w:ascii="Cambria Math" w:hAnsi="Cambria Math"/>
                            <w:color w:val="auto"/>
                          </w:rPr>
                        </m:ctrlPr>
                      </m:dPr>
                      <m:e>
                        <m:nary>
                          <m:naryPr>
                            <m:chr m:val="∑"/>
                            <m:limLoc m:val="undOvr"/>
                            <m:ctrlPr>
                              <w:rPr>
                                <w:rFonts w:ascii="Cambria Math" w:hAnsi="Cambria Math"/>
                                <w:color w:val="auto"/>
                              </w:rPr>
                            </m:ctrlPr>
                          </m:naryPr>
                          <m:sub>
                            <m:r>
                              <m:rPr>
                                <m:sty m:val="p"/>
                              </m:rPr>
                              <w:rPr>
                                <w:rFonts w:ascii="Cambria Math" w:hAnsi="Cambria Math"/>
                                <w:color w:val="auto"/>
                              </w:rPr>
                              <m:t>i</m:t>
                            </m:r>
                            <m:r>
                              <m:rPr>
                                <m:sty m:val="p"/>
                              </m:rPr>
                              <w:rPr>
                                <w:rFonts w:hint="eastAsia" w:ascii="Cambria Math" w:hAnsi="Cambria Math"/>
                                <w:color w:val="auto"/>
                              </w:rPr>
                              <m:t>=</m:t>
                            </m:r>
                            <m:r>
                              <m:rPr>
                                <m:sty m:val="p"/>
                              </m:rPr>
                              <w:rPr>
                                <w:rFonts w:ascii="Cambria Math" w:hAnsi="Cambria Math"/>
                                <w:color w:val="auto"/>
                              </w:rPr>
                              <m:t>1</m:t>
                            </m:r>
                            <m:ctrlPr>
                              <w:rPr>
                                <w:rFonts w:ascii="Cambria Math" w:hAnsi="Cambria Math"/>
                                <w:color w:val="auto"/>
                              </w:rPr>
                            </m:ctrlPr>
                          </m:sub>
                          <m:sup>
                            <m:r>
                              <m:rPr>
                                <m:sty m:val="p"/>
                              </m:rPr>
                              <w:rPr>
                                <w:rFonts w:ascii="Cambria Math" w:hAnsi="Cambria Math"/>
                                <w:color w:val="auto"/>
                              </w:rPr>
                              <m:t>N</m:t>
                            </m:r>
                            <m:ctrlPr>
                              <w:rPr>
                                <w:rFonts w:ascii="Cambria Math" w:hAnsi="Cambria Math"/>
                                <w:color w:val="auto"/>
                              </w:rPr>
                            </m:ctrlPr>
                          </m:sup>
                          <m:e>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sSup>
                              <m:sSupPr>
                                <m:ctrlPr>
                                  <w:rPr>
                                    <w:rFonts w:ascii="Cambria Math" w:hAnsi="Cambria Math"/>
                                    <w:color w:val="auto"/>
                                  </w:rPr>
                                </m:ctrlPr>
                              </m:sSupPr>
                              <m:e>
                                <m:r>
                                  <m:rPr>
                                    <m:sty m:val="p"/>
                                  </m:rPr>
                                  <w:rPr>
                                    <w:rFonts w:ascii="Cambria Math" w:hAnsi="Cambria Math"/>
                                    <w:color w:val="auto"/>
                                  </w:rPr>
                                  <m:t>10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Ai</m:t>
                                    </m:r>
                                    <m:ctrlPr>
                                      <w:rPr>
                                        <w:rFonts w:ascii="Cambria Math" w:hAnsi="Cambria Math"/>
                                        <w:color w:val="auto"/>
                                      </w:rPr>
                                    </m:ctrlPr>
                                  </m:sub>
                                </m:sSub>
                                <m:ctrlPr>
                                  <w:rPr>
                                    <w:rFonts w:ascii="Cambria Math" w:hAnsi="Cambria Math"/>
                                    <w:color w:val="auto"/>
                                  </w:rPr>
                                </m:ctrlPr>
                              </m:sup>
                            </m:sSup>
                            <m:r>
                              <m:rPr>
                                <m:sty m:val="p"/>
                              </m:rPr>
                              <w:rPr>
                                <w:rFonts w:ascii="Cambria Math" w:hAnsi="Cambria Math"/>
                                <w:color w:val="auto"/>
                              </w:rPr>
                              <m:t>+</m:t>
                            </m:r>
                            <m:nary>
                              <m:naryPr>
                                <m:chr m:val="∑"/>
                                <m:limLoc m:val="undOvr"/>
                                <m:ctrlPr>
                                  <w:rPr>
                                    <w:rFonts w:ascii="Cambria Math" w:hAnsi="Cambria Math"/>
                                    <w:color w:val="auto"/>
                                  </w:rPr>
                                </m:ctrlPr>
                              </m:naryPr>
                              <m:sub>
                                <m:r>
                                  <m:rPr>
                                    <m:sty m:val="p"/>
                                  </m:rPr>
                                  <w:rPr>
                                    <w:rFonts w:ascii="Cambria Math" w:hAnsi="Cambria Math"/>
                                    <w:color w:val="auto"/>
                                  </w:rPr>
                                  <m:t>j</m:t>
                                </m:r>
                                <m:r>
                                  <m:rPr>
                                    <m:sty m:val="p"/>
                                  </m:rPr>
                                  <w:rPr>
                                    <w:rFonts w:hint="eastAsia" w:ascii="Cambria Math" w:hAnsi="Cambria Math"/>
                                    <w:color w:val="auto"/>
                                  </w:rPr>
                                  <m:t>=</m:t>
                                </m:r>
                                <m:r>
                                  <m:rPr>
                                    <m:sty m:val="p"/>
                                  </m:rPr>
                                  <w:rPr>
                                    <w:rFonts w:ascii="Cambria Math" w:hAnsi="Cambria Math"/>
                                    <w:color w:val="auto"/>
                                  </w:rPr>
                                  <m:t>1</m:t>
                                </m:r>
                                <m:ctrlPr>
                                  <w:rPr>
                                    <w:rFonts w:ascii="Cambria Math" w:hAnsi="Cambria Math"/>
                                    <w:color w:val="auto"/>
                                  </w:rPr>
                                </m:ctrlPr>
                              </m:sub>
                              <m:sup>
                                <m:r>
                                  <m:rPr>
                                    <m:sty m:val="p"/>
                                  </m:rPr>
                                  <w:rPr>
                                    <w:rFonts w:ascii="Cambria Math" w:hAnsi="Cambria Math"/>
                                    <w:color w:val="auto"/>
                                  </w:rPr>
                                  <m:t>M</m:t>
                                </m:r>
                                <m:ctrlPr>
                                  <w:rPr>
                                    <w:rFonts w:ascii="Cambria Math" w:hAnsi="Cambria Math"/>
                                    <w:color w:val="auto"/>
                                  </w:rPr>
                                </m:ctrlPr>
                              </m:sup>
                              <m:e>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j</m:t>
                                    </m:r>
                                    <m:ctrlPr>
                                      <w:rPr>
                                        <w:rFonts w:ascii="Cambria Math" w:hAnsi="Cambria Math"/>
                                        <w:color w:val="auto"/>
                                      </w:rPr>
                                    </m:ctrlPr>
                                  </m:sub>
                                </m:sSub>
                                <m:sSup>
                                  <m:sSupPr>
                                    <m:ctrlPr>
                                      <w:rPr>
                                        <w:rFonts w:ascii="Cambria Math" w:hAnsi="Cambria Math"/>
                                        <w:color w:val="auto"/>
                                      </w:rPr>
                                    </m:ctrlPr>
                                  </m:sSupPr>
                                  <m:e>
                                    <m:r>
                                      <m:rPr>
                                        <m:sty m:val="p"/>
                                      </m:rPr>
                                      <w:rPr>
                                        <w:rFonts w:ascii="Cambria Math" w:hAnsi="Cambria Math"/>
                                        <w:color w:val="auto"/>
                                      </w:rPr>
                                      <m:t>10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Aj</m:t>
                                        </m:r>
                                        <m:ctrlPr>
                                          <w:rPr>
                                            <w:rFonts w:ascii="Cambria Math" w:hAnsi="Cambria Math"/>
                                            <w:color w:val="auto"/>
                                          </w:rPr>
                                        </m:ctrlPr>
                                      </m:sub>
                                    </m:sSub>
                                    <m:ctrlPr>
                                      <w:rPr>
                                        <w:rFonts w:ascii="Cambria Math" w:hAnsi="Cambria Math"/>
                                        <w:color w:val="auto"/>
                                      </w:rPr>
                                    </m:ctrlPr>
                                  </m:sup>
                                </m:sSup>
                                <m:ctrlPr>
                                  <w:rPr>
                                    <w:rFonts w:ascii="Cambria Math" w:hAnsi="Cambria Math"/>
                                    <w:color w:val="auto"/>
                                  </w:rPr>
                                </m:ctrlPr>
                              </m:e>
                            </m:nary>
                            <m:ctrlPr>
                              <w:rPr>
                                <w:rFonts w:ascii="Cambria Math" w:hAnsi="Cambria Math"/>
                                <w:color w:val="auto"/>
                              </w:rPr>
                            </m:ctrlPr>
                          </m:e>
                        </m:nary>
                        <m:ctrlPr>
                          <w:rPr>
                            <w:rFonts w:ascii="Cambria Math" w:hAnsi="Cambria Math"/>
                            <w:color w:val="auto"/>
                          </w:rPr>
                        </m:ctrlPr>
                      </m:e>
                    </m:d>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oMath>
            <w:r>
              <w:rPr>
                <w:color w:val="auto"/>
              </w:rPr>
              <w:t>—</w:t>
            </w:r>
            <w:r>
              <w:rPr>
                <w:rFonts w:hint="eastAsia"/>
                <w:color w:val="auto"/>
              </w:rPr>
              <w:t>建设项目声源再预测点产生的噪声贡献值，</w:t>
            </w:r>
            <w:r>
              <w:rPr>
                <w:color w:val="auto"/>
              </w:rPr>
              <w:t>dB</w:t>
            </w:r>
            <w:r>
              <w:rPr>
                <w:rFonts w:hint="eastAsia"/>
                <w:color w:val="auto"/>
              </w:rPr>
              <w:t>；</w:t>
            </w:r>
          </w:p>
          <w:p>
            <w:pPr>
              <w:pStyle w:val="52"/>
              <w:ind w:firstLine="420"/>
              <w:rPr>
                <w:color w:val="auto"/>
              </w:rPr>
            </w:pPr>
            <m:oMath>
              <m:r>
                <m:rPr>
                  <m:sty m:val="p"/>
                </m:rPr>
                <w:rPr>
                  <w:rFonts w:ascii="Cambria Math" w:hAnsi="Cambria Math"/>
                  <w:color w:val="auto"/>
                </w:rPr>
                <m:t>T</m:t>
              </m:r>
            </m:oMath>
            <w:r>
              <w:rPr>
                <w:color w:val="auto"/>
              </w:rPr>
              <w:t>—</w:t>
            </w:r>
            <w:r>
              <w:rPr>
                <w:rFonts w:hint="eastAsia"/>
                <w:color w:val="auto"/>
              </w:rPr>
              <w:t>用于计算等效声级的时间，</w:t>
            </w:r>
            <w:r>
              <w:rPr>
                <w:color w:val="auto"/>
              </w:rPr>
              <w:t>s</w:t>
            </w:r>
            <w:r>
              <w:rPr>
                <w:rFonts w:hint="eastAsia"/>
                <w:color w:val="auto"/>
              </w:rPr>
              <w:t>；</w:t>
            </w:r>
          </w:p>
          <w:p>
            <w:pPr>
              <w:pStyle w:val="52"/>
              <w:ind w:firstLine="420"/>
              <w:rPr>
                <w:color w:val="auto"/>
              </w:rPr>
            </w:pPr>
            <m:oMath>
              <m:r>
                <m:rPr>
                  <m:sty m:val="p"/>
                </m:rPr>
                <w:rPr>
                  <w:rFonts w:ascii="Cambria Math" w:hAnsi="Cambria Math"/>
                  <w:color w:val="auto"/>
                </w:rPr>
                <m:t>N</m:t>
              </m:r>
            </m:oMath>
            <w:r>
              <w:rPr>
                <w:color w:val="auto"/>
              </w:rPr>
              <w:t>—</w:t>
            </w:r>
            <w:r>
              <w:rPr>
                <w:rFonts w:hint="eastAsia"/>
                <w:color w:val="auto"/>
              </w:rPr>
              <w:t>室外声源个数；</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i</m:t>
                  </m:r>
                  <m:ctrlPr>
                    <w:rPr>
                      <w:rFonts w:ascii="Cambria Math" w:hAnsi="Cambria Math"/>
                      <w:color w:val="auto"/>
                    </w:rPr>
                  </m:ctrlPr>
                </m:sub>
              </m:sSub>
            </m:oMath>
            <w:r>
              <w:rPr>
                <w:color w:val="auto"/>
              </w:rPr>
              <w:t>—</w:t>
            </w:r>
            <w:r>
              <w:rPr>
                <w:rFonts w:hint="eastAsia"/>
                <w:color w:val="auto"/>
              </w:rPr>
              <w:t>在</w:t>
            </w:r>
            <w:r>
              <w:rPr>
                <w:color w:val="auto"/>
              </w:rPr>
              <w:t>T</w:t>
            </w:r>
            <w:r>
              <w:rPr>
                <w:rFonts w:hint="eastAsia"/>
                <w:color w:val="auto"/>
              </w:rPr>
              <w:t>时间内</w:t>
            </w:r>
            <w:r>
              <w:rPr>
                <w:color w:val="auto"/>
              </w:rPr>
              <w:t>i</w:t>
            </w:r>
            <w:r>
              <w:rPr>
                <w:rFonts w:hint="eastAsia"/>
                <w:color w:val="auto"/>
              </w:rPr>
              <w:t>声源工作时间，</w:t>
            </w:r>
            <w:r>
              <w:rPr>
                <w:color w:val="auto"/>
              </w:rPr>
              <w:t>s</w:t>
            </w:r>
            <w:r>
              <w:rPr>
                <w:rFonts w:hint="eastAsia"/>
                <w:color w:val="auto"/>
              </w:rPr>
              <w:t>；</w:t>
            </w:r>
          </w:p>
          <w:p>
            <w:pPr>
              <w:pStyle w:val="52"/>
              <w:ind w:firstLine="420"/>
              <w:rPr>
                <w:color w:val="auto"/>
              </w:rPr>
            </w:pPr>
            <m:oMath>
              <m:r>
                <m:rPr>
                  <m:sty m:val="p"/>
                </m:rPr>
                <w:rPr>
                  <w:rFonts w:ascii="Cambria Math" w:hAnsi="Cambria Math"/>
                  <w:color w:val="auto"/>
                </w:rPr>
                <m:t>M</m:t>
              </m:r>
            </m:oMath>
            <w:r>
              <w:rPr>
                <w:color w:val="auto"/>
              </w:rPr>
              <w:t>—</w:t>
            </w:r>
            <w:r>
              <w:rPr>
                <w:rFonts w:hint="eastAsia"/>
                <w:color w:val="auto"/>
              </w:rPr>
              <w:t>等效室外声源个数。</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t</m:t>
                  </m:r>
                  <m:ctrlPr>
                    <w:rPr>
                      <w:rFonts w:ascii="Cambria Math" w:hAnsi="Cambria Math"/>
                      <w:color w:val="auto"/>
                    </w:rPr>
                  </m:ctrlPr>
                </m:e>
                <m:sub>
                  <m:r>
                    <m:rPr>
                      <m:sty m:val="p"/>
                    </m:rPr>
                    <w:rPr>
                      <w:rFonts w:ascii="Cambria Math" w:hAnsi="Cambria Math"/>
                      <w:color w:val="auto"/>
                    </w:rPr>
                    <m:t>j</m:t>
                  </m:r>
                  <m:ctrlPr>
                    <w:rPr>
                      <w:rFonts w:ascii="Cambria Math" w:hAnsi="Cambria Math"/>
                      <w:color w:val="auto"/>
                    </w:rPr>
                  </m:ctrlPr>
                </m:sub>
              </m:sSub>
            </m:oMath>
            <w:r>
              <w:rPr>
                <w:color w:val="auto"/>
              </w:rPr>
              <w:t>—</w:t>
            </w:r>
            <w:r>
              <w:rPr>
                <w:rFonts w:hint="eastAsia"/>
                <w:color w:val="auto"/>
              </w:rPr>
              <w:t>在</w:t>
            </w:r>
            <w:r>
              <w:rPr>
                <w:color w:val="auto"/>
              </w:rPr>
              <w:t>T</w:t>
            </w:r>
            <w:r>
              <w:rPr>
                <w:rFonts w:hint="eastAsia"/>
                <w:color w:val="auto"/>
              </w:rPr>
              <w:t>时间内</w:t>
            </w:r>
            <w:r>
              <w:rPr>
                <w:color w:val="auto"/>
              </w:rPr>
              <w:t>j</w:t>
            </w:r>
            <w:r>
              <w:rPr>
                <w:rFonts w:hint="eastAsia"/>
                <w:color w:val="auto"/>
              </w:rPr>
              <w:t>声源工作时间，</w:t>
            </w:r>
            <w:r>
              <w:rPr>
                <w:color w:val="auto"/>
              </w:rPr>
              <w:t>s</w:t>
            </w:r>
            <w:r>
              <w:rPr>
                <w:rFonts w:hint="eastAsia"/>
                <w:color w:val="auto"/>
              </w:rPr>
              <w:t>。</w:t>
            </w:r>
          </w:p>
          <w:p>
            <w:pPr>
              <w:pStyle w:val="52"/>
              <w:ind w:firstLine="420"/>
              <w:rPr>
                <w:color w:val="auto"/>
              </w:rPr>
            </w:pPr>
            <w:r>
              <w:rPr>
                <w:rFonts w:hint="eastAsia"/>
                <w:color w:val="auto"/>
              </w:rPr>
              <w:t>3）噪声预测值计算</w:t>
            </w:r>
          </w:p>
          <w:p>
            <w:pPr>
              <w:pStyle w:val="52"/>
              <w:ind w:firstLine="420"/>
              <w:rPr>
                <w:color w:val="auto"/>
              </w:rPr>
            </w:pPr>
            <m:oMathPara>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m:t>
                    </m:r>
                    <m:ctrlPr>
                      <w:rPr>
                        <w:rFonts w:ascii="Cambria Math" w:hAnsi="Cambria Math"/>
                        <w:color w:val="auto"/>
                      </w:rPr>
                    </m:ctrlPr>
                  </m:sub>
                </m:sSub>
                <m:r>
                  <m:rPr>
                    <m:sty m:val="p"/>
                  </m:rPr>
                  <w:rPr>
                    <w:rFonts w:hint="eastAsia" w:ascii="Cambria Math" w:hAnsi="Cambria Math"/>
                    <w:color w:val="auto"/>
                  </w:rPr>
                  <m:t>=</m:t>
                </m:r>
                <m:r>
                  <m:rPr>
                    <m:sty m:val="p"/>
                  </m:rPr>
                  <w:rPr>
                    <w:rFonts w:ascii="Cambria Math" w:hAnsi="Cambria Math"/>
                    <w:color w:val="auto"/>
                  </w:rPr>
                  <m:t>10lg</m:t>
                </m:r>
                <m:d>
                  <m:dPr>
                    <m:ctrlPr>
                      <w:rPr>
                        <w:rFonts w:ascii="Cambria Math" w:hAnsi="Cambria Math"/>
                        <w:color w:val="auto"/>
                      </w:rPr>
                    </m:ctrlPr>
                  </m:dPr>
                  <m:e>
                    <m:r>
                      <m:rPr>
                        <m:sty m:val="p"/>
                      </m:rPr>
                      <w:rPr>
                        <w:rFonts w:ascii="Cambria Math" w:hAnsi="Cambria Math"/>
                        <w:color w:val="auto"/>
                      </w:rPr>
                      <m:t>1</m:t>
                    </m:r>
                    <m:sSup>
                      <m:sSupPr>
                        <m:ctrlPr>
                          <w:rPr>
                            <w:rFonts w:ascii="Cambria Math" w:hAnsi="Cambria Math"/>
                            <w:color w:val="auto"/>
                          </w:rPr>
                        </m:ctrlPr>
                      </m:sSupPr>
                      <m:e>
                        <m:r>
                          <m:rPr>
                            <m:sty m:val="p"/>
                          </m:rPr>
                          <w:rPr>
                            <w:rFonts w:ascii="Cambria Math" w:hAnsi="Cambria Math"/>
                            <w:color w:val="auto"/>
                          </w:rPr>
                          <m:t>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ctrlPr>
                          <w:rPr>
                            <w:rFonts w:ascii="Cambria Math" w:hAnsi="Cambria Math"/>
                            <w:color w:val="auto"/>
                          </w:rPr>
                        </m:ctrlPr>
                      </m:sup>
                    </m:sSup>
                    <m:r>
                      <m:rPr>
                        <m:sty m:val="p"/>
                      </m:rPr>
                      <w:rPr>
                        <w:rFonts w:ascii="Cambria Math" w:hAnsi="Cambria Math"/>
                        <w:color w:val="auto"/>
                      </w:rPr>
                      <m:t>+1</m:t>
                    </m:r>
                    <m:sSup>
                      <m:sSupPr>
                        <m:ctrlPr>
                          <w:rPr>
                            <w:rFonts w:ascii="Cambria Math" w:hAnsi="Cambria Math"/>
                            <w:color w:val="auto"/>
                          </w:rPr>
                        </m:ctrlPr>
                      </m:sSupPr>
                      <m:e>
                        <m:r>
                          <m:rPr>
                            <m:sty m:val="p"/>
                          </m:rPr>
                          <w:rPr>
                            <w:rFonts w:ascii="Cambria Math" w:hAnsi="Cambria Math"/>
                            <w:color w:val="auto"/>
                          </w:rPr>
                          <m:t>0</m:t>
                        </m:r>
                        <m:ctrlPr>
                          <w:rPr>
                            <w:rFonts w:ascii="Cambria Math" w:hAnsi="Cambria Math"/>
                            <w:color w:val="auto"/>
                          </w:rPr>
                        </m:ctrlPr>
                      </m:e>
                      <m:sup>
                        <m:r>
                          <m:rPr>
                            <m:sty m:val="p"/>
                          </m:rPr>
                          <w:rPr>
                            <w:rFonts w:ascii="Cambria Math" w:hAnsi="Cambria Math"/>
                            <w:color w:val="auto"/>
                          </w:rPr>
                          <m:t>0.1</m:t>
                        </m:r>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eqb</m:t>
                            </m:r>
                            <m:ctrlPr>
                              <w:rPr>
                                <w:rFonts w:ascii="Cambria Math" w:hAnsi="Cambria Math"/>
                                <w:color w:val="auto"/>
                              </w:rPr>
                            </m:ctrlPr>
                          </m:sub>
                        </m:sSub>
                        <m:ctrlPr>
                          <w:rPr>
                            <w:rFonts w:ascii="Cambria Math" w:hAnsi="Cambria Math"/>
                            <w:color w:val="auto"/>
                          </w:rPr>
                        </m:ctrlPr>
                      </m:sup>
                    </m:sSup>
                    <m:ctrlPr>
                      <w:rPr>
                        <w:rFonts w:ascii="Cambria Math" w:hAnsi="Cambria Math"/>
                        <w:color w:val="auto"/>
                      </w:rPr>
                    </m:ctrlPr>
                  </m:e>
                </m:d>
              </m:oMath>
            </m:oMathPara>
          </w:p>
          <w:p>
            <w:pPr>
              <w:pStyle w:val="52"/>
              <w:ind w:firstLine="420"/>
              <w:rPr>
                <w:color w:val="auto"/>
              </w:rPr>
            </w:pPr>
            <w:r>
              <w:rPr>
                <w:rFonts w:hint="eastAsia"/>
                <w:color w:val="auto"/>
              </w:rPr>
              <w:t>式中：</w:t>
            </w: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m:t>
                  </m:r>
                  <m:ctrlPr>
                    <w:rPr>
                      <w:rFonts w:ascii="Cambria Math" w:hAnsi="Cambria Math"/>
                      <w:color w:val="auto"/>
                    </w:rPr>
                  </m:ctrlPr>
                </m:sub>
              </m:sSub>
            </m:oMath>
            <w:r>
              <w:rPr>
                <w:rFonts w:hint="eastAsia"/>
                <w:color w:val="auto"/>
              </w:rPr>
              <w:t>——预测点的噪声预测值，dB；</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eqg</m:t>
                  </m:r>
                  <m:ctrlPr>
                    <w:rPr>
                      <w:rFonts w:ascii="Cambria Math" w:hAnsi="Cambria Math"/>
                      <w:color w:val="auto"/>
                    </w:rPr>
                  </m:ctrlPr>
                </m:sub>
              </m:sSub>
            </m:oMath>
            <w:r>
              <w:rPr>
                <w:rFonts w:hint="eastAsia"/>
                <w:color w:val="auto"/>
              </w:rPr>
              <w:t>——建设项目声源在预测点的等效声级贡献值，</w:t>
            </w:r>
            <w:r>
              <w:rPr>
                <w:color w:val="auto"/>
              </w:rPr>
              <w:t>dB(A)</w:t>
            </w:r>
            <w:r>
              <w:rPr>
                <w:rFonts w:hint="eastAsia"/>
                <w:color w:val="auto"/>
              </w:rPr>
              <w:t>；</w:t>
            </w:r>
          </w:p>
          <w:p>
            <w:pPr>
              <w:pStyle w:val="52"/>
              <w:ind w:firstLine="420"/>
              <w:rPr>
                <w:color w:val="auto"/>
              </w:rPr>
            </w:pPr>
            <m:oMath>
              <m:sSub>
                <m:sSubPr>
                  <m:ctrlPr>
                    <w:rPr>
                      <w:rFonts w:ascii="Cambria Math" w:hAnsi="Cambria Math"/>
                      <w:color w:val="auto"/>
                    </w:rPr>
                  </m:ctrlPr>
                </m:sSubPr>
                <m:e>
                  <m:r>
                    <m:rPr>
                      <m:sty m:val="p"/>
                    </m:rPr>
                    <w:rPr>
                      <w:rFonts w:ascii="Cambria Math" w:hAnsi="Cambria Math"/>
                      <w:color w:val="auto"/>
                    </w:rPr>
                    <m:t>L</m:t>
                  </m:r>
                  <m:ctrlPr>
                    <w:rPr>
                      <w:rFonts w:ascii="Cambria Math" w:hAnsi="Cambria Math"/>
                      <w:color w:val="auto"/>
                    </w:rPr>
                  </m:ctrlPr>
                </m:e>
                <m:sub>
                  <m:r>
                    <m:rPr>
                      <m:sty m:val="p"/>
                    </m:rPr>
                    <w:rPr>
                      <w:rFonts w:ascii="Cambria Math" w:hAnsi="Cambria Math"/>
                      <w:color w:val="auto"/>
                    </w:rPr>
                    <m:t>eqb</m:t>
                  </m:r>
                  <m:ctrlPr>
                    <w:rPr>
                      <w:rFonts w:ascii="Cambria Math" w:hAnsi="Cambria Math"/>
                      <w:color w:val="auto"/>
                    </w:rPr>
                  </m:ctrlPr>
                </m:sub>
              </m:sSub>
            </m:oMath>
            <w:r>
              <w:rPr>
                <w:color w:val="auto"/>
              </w:rPr>
              <w:t>——</w:t>
            </w:r>
            <w:r>
              <w:rPr>
                <w:rFonts w:hint="eastAsia"/>
                <w:color w:val="auto"/>
              </w:rPr>
              <w:t>预测点的背景值，</w:t>
            </w:r>
            <w:r>
              <w:rPr>
                <w:color w:val="auto"/>
              </w:rPr>
              <w:t>dB(A)</w:t>
            </w:r>
            <w:r>
              <w:rPr>
                <w:rFonts w:hint="eastAsia"/>
                <w:color w:val="auto"/>
              </w:rPr>
              <w:t>。</w:t>
            </w:r>
          </w:p>
          <w:p>
            <w:pPr>
              <w:pStyle w:val="52"/>
              <w:ind w:firstLine="420"/>
              <w:rPr>
                <w:color w:val="auto"/>
              </w:rPr>
            </w:pPr>
            <w:r>
              <w:rPr>
                <w:color w:val="auto"/>
              </w:rPr>
              <w:t>（3）预测结果及分析</w:t>
            </w:r>
          </w:p>
          <w:p>
            <w:pPr>
              <w:pStyle w:val="52"/>
              <w:ind w:firstLine="420"/>
              <w:rPr>
                <w:color w:val="auto"/>
              </w:rPr>
            </w:pPr>
            <w:r>
              <w:rPr>
                <w:color w:val="auto"/>
              </w:rPr>
              <w:t>按照以上步骤对</w:t>
            </w:r>
            <w:r>
              <w:rPr>
                <w:rFonts w:hint="eastAsia"/>
                <w:color w:val="auto"/>
              </w:rPr>
              <w:t>本项目各</w:t>
            </w:r>
            <w:r>
              <w:rPr>
                <w:color w:val="auto"/>
              </w:rPr>
              <w:t>噪声源对各厂界噪声贡献声级进行预测，预测计算结果</w:t>
            </w:r>
            <w:r>
              <w:rPr>
                <w:rFonts w:hint="eastAsia"/>
                <w:color w:val="auto"/>
              </w:rPr>
              <w:t>详见下表</w:t>
            </w:r>
            <w:r>
              <w:rPr>
                <w:color w:val="auto"/>
              </w:rPr>
              <w:t>。</w:t>
            </w:r>
          </w:p>
          <w:p>
            <w:pPr>
              <w:pStyle w:val="50"/>
              <w:jc w:val="right"/>
              <w:rPr>
                <w:color w:val="auto"/>
              </w:rPr>
            </w:pPr>
            <w:r>
              <w:rPr>
                <w:color w:val="auto"/>
              </w:rPr>
              <w:t>表</w:t>
            </w:r>
            <w:r>
              <w:rPr>
                <w:rFonts w:hint="eastAsia"/>
                <w:color w:val="auto"/>
              </w:rPr>
              <w:t xml:space="preserve">4-12  </w:t>
            </w:r>
            <w:r>
              <w:rPr>
                <w:color w:val="auto"/>
              </w:rPr>
              <w:t xml:space="preserve">声环境影响预测结果 </w:t>
            </w:r>
            <w:r>
              <w:rPr>
                <w:rFonts w:hint="eastAsia"/>
                <w:color w:val="auto"/>
              </w:rPr>
              <w:t xml:space="preserve">           </w:t>
            </w:r>
            <w:r>
              <w:rPr>
                <w:color w:val="auto"/>
              </w:rPr>
              <w:t xml:space="preserve"> 单位：</w:t>
            </w:r>
            <w:r>
              <w:rPr>
                <w:rFonts w:hint="eastAsia"/>
                <w:color w:val="auto"/>
              </w:rPr>
              <w:t>dB(A)</w:t>
            </w:r>
          </w:p>
          <w:tbl>
            <w:tblPr>
              <w:tblStyle w:val="29"/>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28" w:type="dxa"/>
                <w:bottom w:w="0" w:type="dxa"/>
                <w:right w:w="28" w:type="dxa"/>
              </w:tblCellMar>
            </w:tblPr>
            <w:tblGrid>
              <w:gridCol w:w="1805"/>
              <w:gridCol w:w="1306"/>
              <w:gridCol w:w="1306"/>
              <w:gridCol w:w="1306"/>
              <w:gridCol w:w="1309"/>
              <w:gridCol w:w="105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1115" w:type="pct"/>
                  <w:vMerge w:val="restart"/>
                  <w:tcBorders>
                    <w:tl2br w:val="nil"/>
                    <w:tr2bl w:val="nil"/>
                  </w:tcBorders>
                  <w:vAlign w:val="center"/>
                </w:tcPr>
                <w:p>
                  <w:pPr>
                    <w:pStyle w:val="47"/>
                    <w:rPr>
                      <w:color w:val="auto"/>
                    </w:rPr>
                  </w:pPr>
                  <w:r>
                    <w:rPr>
                      <w:color w:val="auto"/>
                    </w:rPr>
                    <w:t>预测点</w:t>
                  </w:r>
                </w:p>
              </w:tc>
              <w:tc>
                <w:tcPr>
                  <w:tcW w:w="1614" w:type="pct"/>
                  <w:gridSpan w:val="2"/>
                  <w:tcBorders>
                    <w:tl2br w:val="nil"/>
                    <w:tr2bl w:val="nil"/>
                  </w:tcBorders>
                  <w:vAlign w:val="center"/>
                </w:tcPr>
                <w:p>
                  <w:pPr>
                    <w:pStyle w:val="47"/>
                    <w:rPr>
                      <w:color w:val="auto"/>
                    </w:rPr>
                  </w:pPr>
                  <w:r>
                    <w:rPr>
                      <w:rFonts w:hint="eastAsia"/>
                      <w:color w:val="auto"/>
                    </w:rPr>
                    <w:t>本项目</w:t>
                  </w:r>
                  <w:r>
                    <w:rPr>
                      <w:color w:val="auto"/>
                    </w:rPr>
                    <w:t>贡献值</w:t>
                  </w:r>
                </w:p>
              </w:tc>
              <w:tc>
                <w:tcPr>
                  <w:tcW w:w="1616" w:type="pct"/>
                  <w:gridSpan w:val="2"/>
                  <w:tcBorders>
                    <w:tl2br w:val="nil"/>
                    <w:tr2bl w:val="nil"/>
                  </w:tcBorders>
                  <w:vAlign w:val="center"/>
                </w:tcPr>
                <w:p>
                  <w:pPr>
                    <w:pStyle w:val="47"/>
                    <w:rPr>
                      <w:color w:val="auto"/>
                    </w:rPr>
                  </w:pPr>
                  <w:r>
                    <w:rPr>
                      <w:color w:val="auto"/>
                    </w:rPr>
                    <w:t>标准值</w:t>
                  </w:r>
                </w:p>
              </w:tc>
              <w:tc>
                <w:tcPr>
                  <w:tcW w:w="653" w:type="pct"/>
                  <w:vMerge w:val="restart"/>
                  <w:tcBorders>
                    <w:tl2br w:val="nil"/>
                    <w:tr2bl w:val="nil"/>
                  </w:tcBorders>
                  <w:vAlign w:val="center"/>
                </w:tcPr>
                <w:p>
                  <w:pPr>
                    <w:pStyle w:val="47"/>
                    <w:rPr>
                      <w:color w:val="auto"/>
                    </w:rPr>
                  </w:pPr>
                  <w:r>
                    <w:rPr>
                      <w:color w:val="auto"/>
                    </w:rPr>
                    <w:t>达标情况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1115" w:type="pct"/>
                  <w:vMerge w:val="continue"/>
                  <w:tcBorders>
                    <w:tl2br w:val="nil"/>
                    <w:tr2bl w:val="nil"/>
                  </w:tcBorders>
                  <w:vAlign w:val="center"/>
                </w:tcPr>
                <w:p>
                  <w:pPr>
                    <w:pStyle w:val="47"/>
                    <w:rPr>
                      <w:color w:val="auto"/>
                    </w:rPr>
                  </w:pPr>
                </w:p>
              </w:tc>
              <w:tc>
                <w:tcPr>
                  <w:tcW w:w="807" w:type="pct"/>
                  <w:tcBorders>
                    <w:tl2br w:val="nil"/>
                    <w:tr2bl w:val="nil"/>
                  </w:tcBorders>
                  <w:vAlign w:val="center"/>
                </w:tcPr>
                <w:p>
                  <w:pPr>
                    <w:pStyle w:val="47"/>
                    <w:rPr>
                      <w:color w:val="auto"/>
                    </w:rPr>
                  </w:pPr>
                  <w:r>
                    <w:rPr>
                      <w:rFonts w:hint="eastAsia"/>
                      <w:color w:val="auto"/>
                    </w:rPr>
                    <w:t>昼间</w:t>
                  </w:r>
                </w:p>
              </w:tc>
              <w:tc>
                <w:tcPr>
                  <w:tcW w:w="807" w:type="pct"/>
                  <w:tcBorders>
                    <w:tl2br w:val="nil"/>
                    <w:tr2bl w:val="nil"/>
                  </w:tcBorders>
                  <w:vAlign w:val="center"/>
                </w:tcPr>
                <w:p>
                  <w:pPr>
                    <w:pStyle w:val="47"/>
                    <w:rPr>
                      <w:color w:val="auto"/>
                    </w:rPr>
                  </w:pPr>
                  <w:r>
                    <w:rPr>
                      <w:rFonts w:hint="eastAsia"/>
                      <w:color w:val="auto"/>
                    </w:rPr>
                    <w:t>夜间</w:t>
                  </w:r>
                </w:p>
              </w:tc>
              <w:tc>
                <w:tcPr>
                  <w:tcW w:w="807" w:type="pct"/>
                  <w:tcBorders>
                    <w:tl2br w:val="nil"/>
                    <w:tr2bl w:val="nil"/>
                  </w:tcBorders>
                  <w:vAlign w:val="center"/>
                </w:tcPr>
                <w:p>
                  <w:pPr>
                    <w:pStyle w:val="47"/>
                    <w:rPr>
                      <w:color w:val="auto"/>
                    </w:rPr>
                  </w:pPr>
                  <w:r>
                    <w:rPr>
                      <w:rFonts w:hint="eastAsia"/>
                      <w:color w:val="auto"/>
                    </w:rPr>
                    <w:t>昼间</w:t>
                  </w:r>
                </w:p>
              </w:tc>
              <w:tc>
                <w:tcPr>
                  <w:tcW w:w="809" w:type="pct"/>
                  <w:tcBorders>
                    <w:tl2br w:val="nil"/>
                    <w:tr2bl w:val="nil"/>
                  </w:tcBorders>
                  <w:vAlign w:val="center"/>
                </w:tcPr>
                <w:p>
                  <w:pPr>
                    <w:pStyle w:val="47"/>
                    <w:rPr>
                      <w:color w:val="auto"/>
                    </w:rPr>
                  </w:pPr>
                  <w:r>
                    <w:rPr>
                      <w:rFonts w:hint="eastAsia"/>
                      <w:color w:val="auto"/>
                    </w:rPr>
                    <w:t>夜间</w:t>
                  </w:r>
                </w:p>
              </w:tc>
              <w:tc>
                <w:tcPr>
                  <w:tcW w:w="653" w:type="pct"/>
                  <w:vMerge w:val="continue"/>
                  <w:tcBorders>
                    <w:tl2br w:val="nil"/>
                    <w:tr2bl w:val="nil"/>
                  </w:tcBorders>
                  <w:vAlign w:val="center"/>
                </w:tcPr>
                <w:p>
                  <w:pPr>
                    <w:pStyle w:val="47"/>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1115" w:type="pct"/>
                  <w:tcBorders>
                    <w:tl2br w:val="nil"/>
                    <w:tr2bl w:val="nil"/>
                  </w:tcBorders>
                  <w:vAlign w:val="center"/>
                </w:tcPr>
                <w:p>
                  <w:pPr>
                    <w:pStyle w:val="47"/>
                    <w:jc w:val="center"/>
                    <w:rPr>
                      <w:color w:val="auto"/>
                    </w:rPr>
                  </w:pPr>
                  <w:r>
                    <w:rPr>
                      <w:color w:val="auto"/>
                    </w:rPr>
                    <w:t>南厂界</w:t>
                  </w:r>
                </w:p>
              </w:tc>
              <w:tc>
                <w:tcPr>
                  <w:tcW w:w="1306" w:type="dxa"/>
                  <w:tcBorders>
                    <w:tl2br w:val="nil"/>
                    <w:tr2bl w:val="nil"/>
                  </w:tcBorders>
                  <w:vAlign w:val="center"/>
                </w:tcPr>
                <w:p>
                  <w:pPr>
                    <w:pStyle w:val="47"/>
                    <w:bidi w:val="0"/>
                    <w:jc w:val="center"/>
                    <w:rPr>
                      <w:color w:val="auto"/>
                    </w:rPr>
                  </w:pPr>
                  <w:r>
                    <w:rPr>
                      <w:rFonts w:hint="eastAsia"/>
                      <w:color w:val="auto"/>
                      <w:lang w:val="en-US" w:eastAsia="zh-CN"/>
                    </w:rPr>
                    <w:t>13.19</w:t>
                  </w:r>
                </w:p>
              </w:tc>
              <w:tc>
                <w:tcPr>
                  <w:tcW w:w="1306" w:type="dxa"/>
                  <w:tcBorders>
                    <w:tl2br w:val="nil"/>
                    <w:tr2bl w:val="nil"/>
                  </w:tcBorders>
                  <w:vAlign w:val="center"/>
                </w:tcPr>
                <w:p>
                  <w:pPr>
                    <w:pStyle w:val="47"/>
                    <w:bidi w:val="0"/>
                    <w:jc w:val="center"/>
                    <w:rPr>
                      <w:color w:val="auto"/>
                      <w:sz w:val="20"/>
                    </w:rPr>
                  </w:pPr>
                  <w:r>
                    <w:rPr>
                      <w:rFonts w:hint="eastAsia"/>
                      <w:color w:val="auto"/>
                      <w:lang w:val="en-US" w:eastAsia="zh-CN"/>
                    </w:rPr>
                    <w:t>13.19</w:t>
                  </w:r>
                </w:p>
              </w:tc>
              <w:tc>
                <w:tcPr>
                  <w:tcW w:w="807" w:type="pct"/>
                  <w:tcBorders>
                    <w:tl2br w:val="nil"/>
                    <w:tr2bl w:val="nil"/>
                  </w:tcBorders>
                  <w:vAlign w:val="center"/>
                </w:tcPr>
                <w:p>
                  <w:pPr>
                    <w:pStyle w:val="47"/>
                    <w:jc w:val="center"/>
                    <w:rPr>
                      <w:color w:val="auto"/>
                    </w:rPr>
                  </w:pPr>
                  <w:r>
                    <w:rPr>
                      <w:rFonts w:hint="eastAsia"/>
                      <w:color w:val="auto"/>
                    </w:rPr>
                    <w:t>70</w:t>
                  </w:r>
                </w:p>
              </w:tc>
              <w:tc>
                <w:tcPr>
                  <w:tcW w:w="809" w:type="pct"/>
                  <w:tcBorders>
                    <w:tl2br w:val="nil"/>
                    <w:tr2bl w:val="nil"/>
                  </w:tcBorders>
                  <w:vAlign w:val="center"/>
                </w:tcPr>
                <w:p>
                  <w:pPr>
                    <w:pStyle w:val="47"/>
                    <w:jc w:val="center"/>
                    <w:rPr>
                      <w:color w:val="auto"/>
                    </w:rPr>
                  </w:pPr>
                  <w:r>
                    <w:rPr>
                      <w:rFonts w:hint="eastAsia"/>
                      <w:color w:val="auto"/>
                    </w:rPr>
                    <w:t>55</w:t>
                  </w:r>
                </w:p>
              </w:tc>
              <w:tc>
                <w:tcPr>
                  <w:tcW w:w="653" w:type="pct"/>
                  <w:tcBorders>
                    <w:tl2br w:val="nil"/>
                    <w:tr2bl w:val="nil"/>
                  </w:tcBorders>
                  <w:vAlign w:val="center"/>
                </w:tcPr>
                <w:p>
                  <w:pPr>
                    <w:pStyle w:val="47"/>
                    <w:jc w:val="center"/>
                    <w:rPr>
                      <w:color w:val="auto"/>
                    </w:rPr>
                  </w:pPr>
                  <w:r>
                    <w:rPr>
                      <w:rFonts w:hint="eastAsia"/>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1115" w:type="pct"/>
                  <w:tcBorders>
                    <w:tl2br w:val="nil"/>
                    <w:tr2bl w:val="nil"/>
                  </w:tcBorders>
                  <w:vAlign w:val="center"/>
                </w:tcPr>
                <w:p>
                  <w:pPr>
                    <w:pStyle w:val="47"/>
                    <w:jc w:val="center"/>
                    <w:rPr>
                      <w:rFonts w:hint="eastAsia" w:eastAsia="宋体"/>
                      <w:color w:val="auto"/>
                      <w:lang w:eastAsia="zh-CN"/>
                    </w:rPr>
                  </w:pPr>
                  <w:r>
                    <w:rPr>
                      <w:rFonts w:hint="eastAsia"/>
                      <w:color w:val="auto"/>
                      <w:lang w:eastAsia="zh-CN"/>
                    </w:rPr>
                    <w:t>北厂界</w:t>
                  </w:r>
                </w:p>
              </w:tc>
              <w:tc>
                <w:tcPr>
                  <w:tcW w:w="1306" w:type="dxa"/>
                  <w:tcBorders>
                    <w:tl2br w:val="nil"/>
                    <w:tr2bl w:val="nil"/>
                  </w:tcBorders>
                  <w:vAlign w:val="center"/>
                </w:tcPr>
                <w:p>
                  <w:pPr>
                    <w:pStyle w:val="47"/>
                    <w:bidi w:val="0"/>
                    <w:jc w:val="center"/>
                    <w:rPr>
                      <w:rFonts w:hint="eastAsia"/>
                      <w:color w:val="auto"/>
                    </w:rPr>
                  </w:pPr>
                  <w:r>
                    <w:rPr>
                      <w:rFonts w:hint="eastAsia"/>
                      <w:color w:val="auto"/>
                      <w:lang w:val="en-US" w:eastAsia="zh-CN"/>
                    </w:rPr>
                    <w:t>30.11</w:t>
                  </w:r>
                </w:p>
              </w:tc>
              <w:tc>
                <w:tcPr>
                  <w:tcW w:w="1306" w:type="dxa"/>
                  <w:tcBorders>
                    <w:tl2br w:val="nil"/>
                    <w:tr2bl w:val="nil"/>
                  </w:tcBorders>
                  <w:vAlign w:val="center"/>
                </w:tcPr>
                <w:p>
                  <w:pPr>
                    <w:pStyle w:val="47"/>
                    <w:bidi w:val="0"/>
                    <w:jc w:val="center"/>
                    <w:rPr>
                      <w:rFonts w:hint="eastAsia"/>
                      <w:color w:val="auto"/>
                      <w:kern w:val="0"/>
                      <w:sz w:val="20"/>
                      <w:szCs w:val="20"/>
                      <w:lang w:bidi="ar"/>
                    </w:rPr>
                  </w:pPr>
                  <w:r>
                    <w:rPr>
                      <w:rFonts w:hint="eastAsia"/>
                      <w:color w:val="auto"/>
                      <w:lang w:val="en-US" w:eastAsia="zh-CN"/>
                    </w:rPr>
                    <w:t>30.11</w:t>
                  </w:r>
                </w:p>
              </w:tc>
              <w:tc>
                <w:tcPr>
                  <w:tcW w:w="807" w:type="pct"/>
                  <w:vMerge w:val="restart"/>
                  <w:tcBorders>
                    <w:tl2br w:val="nil"/>
                    <w:tr2bl w:val="nil"/>
                  </w:tcBorders>
                  <w:vAlign w:val="center"/>
                </w:tcPr>
                <w:p>
                  <w:pPr>
                    <w:pStyle w:val="47"/>
                    <w:jc w:val="center"/>
                    <w:rPr>
                      <w:rFonts w:hint="default" w:eastAsia="宋体"/>
                      <w:color w:val="auto"/>
                      <w:lang w:val="en-US" w:eastAsia="zh-CN"/>
                    </w:rPr>
                  </w:pPr>
                  <w:r>
                    <w:rPr>
                      <w:rFonts w:hint="eastAsia"/>
                      <w:color w:val="auto"/>
                      <w:lang w:val="en-US" w:eastAsia="zh-CN"/>
                    </w:rPr>
                    <w:t>65</w:t>
                  </w:r>
                </w:p>
              </w:tc>
              <w:tc>
                <w:tcPr>
                  <w:tcW w:w="809" w:type="pct"/>
                  <w:vMerge w:val="restart"/>
                  <w:tcBorders>
                    <w:tl2br w:val="nil"/>
                    <w:tr2bl w:val="nil"/>
                  </w:tcBorders>
                  <w:vAlign w:val="center"/>
                </w:tcPr>
                <w:p>
                  <w:pPr>
                    <w:pStyle w:val="47"/>
                    <w:jc w:val="center"/>
                    <w:rPr>
                      <w:rFonts w:hint="default" w:eastAsia="宋体"/>
                      <w:color w:val="auto"/>
                      <w:lang w:val="en-US" w:eastAsia="zh-CN"/>
                    </w:rPr>
                  </w:pPr>
                  <w:r>
                    <w:rPr>
                      <w:rFonts w:hint="eastAsia"/>
                      <w:color w:val="auto"/>
                      <w:lang w:val="en-US" w:eastAsia="zh-CN"/>
                    </w:rPr>
                    <w:t>55</w:t>
                  </w:r>
                </w:p>
              </w:tc>
              <w:tc>
                <w:tcPr>
                  <w:tcW w:w="653" w:type="pct"/>
                  <w:tcBorders>
                    <w:tl2br w:val="nil"/>
                    <w:tr2bl w:val="nil"/>
                  </w:tcBorders>
                  <w:vAlign w:val="center"/>
                </w:tcPr>
                <w:p>
                  <w:pPr>
                    <w:pStyle w:val="47"/>
                    <w:jc w:val="center"/>
                    <w:rPr>
                      <w:rFonts w:hint="eastAsia"/>
                      <w:color w:val="auto"/>
                    </w:rPr>
                  </w:pPr>
                  <w:r>
                    <w:rPr>
                      <w:rFonts w:hint="eastAsia"/>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1115" w:type="pct"/>
                  <w:tcBorders>
                    <w:tl2br w:val="nil"/>
                    <w:tr2bl w:val="nil"/>
                  </w:tcBorders>
                  <w:vAlign w:val="center"/>
                </w:tcPr>
                <w:p>
                  <w:pPr>
                    <w:pStyle w:val="47"/>
                    <w:jc w:val="center"/>
                    <w:rPr>
                      <w:rFonts w:hint="eastAsia" w:eastAsia="宋体"/>
                      <w:color w:val="auto"/>
                      <w:lang w:eastAsia="zh-CN"/>
                    </w:rPr>
                  </w:pPr>
                  <w:r>
                    <w:rPr>
                      <w:rFonts w:hint="eastAsia"/>
                      <w:color w:val="auto"/>
                      <w:lang w:eastAsia="zh-CN"/>
                    </w:rPr>
                    <w:t>东厂界</w:t>
                  </w:r>
                </w:p>
              </w:tc>
              <w:tc>
                <w:tcPr>
                  <w:tcW w:w="1306" w:type="dxa"/>
                  <w:tcBorders>
                    <w:tl2br w:val="nil"/>
                    <w:tr2bl w:val="nil"/>
                  </w:tcBorders>
                  <w:vAlign w:val="center"/>
                </w:tcPr>
                <w:p>
                  <w:pPr>
                    <w:pStyle w:val="47"/>
                    <w:bidi w:val="0"/>
                    <w:jc w:val="center"/>
                    <w:rPr>
                      <w:rFonts w:hint="eastAsia"/>
                      <w:color w:val="auto"/>
                    </w:rPr>
                  </w:pPr>
                  <w:r>
                    <w:rPr>
                      <w:rFonts w:hint="eastAsia"/>
                      <w:color w:val="auto"/>
                      <w:lang w:val="en-US" w:eastAsia="zh-CN"/>
                    </w:rPr>
                    <w:t>13.34</w:t>
                  </w:r>
                </w:p>
              </w:tc>
              <w:tc>
                <w:tcPr>
                  <w:tcW w:w="1306" w:type="dxa"/>
                  <w:tcBorders>
                    <w:tl2br w:val="nil"/>
                    <w:tr2bl w:val="nil"/>
                  </w:tcBorders>
                  <w:vAlign w:val="center"/>
                </w:tcPr>
                <w:p>
                  <w:pPr>
                    <w:pStyle w:val="47"/>
                    <w:bidi w:val="0"/>
                    <w:jc w:val="center"/>
                    <w:rPr>
                      <w:rFonts w:hint="eastAsia"/>
                      <w:color w:val="auto"/>
                      <w:kern w:val="0"/>
                      <w:sz w:val="20"/>
                      <w:szCs w:val="20"/>
                      <w:lang w:bidi="ar"/>
                    </w:rPr>
                  </w:pPr>
                  <w:r>
                    <w:rPr>
                      <w:rFonts w:hint="eastAsia"/>
                      <w:color w:val="auto"/>
                      <w:lang w:val="en-US" w:eastAsia="zh-CN"/>
                    </w:rPr>
                    <w:t>13.34</w:t>
                  </w:r>
                </w:p>
              </w:tc>
              <w:tc>
                <w:tcPr>
                  <w:tcW w:w="807" w:type="pct"/>
                  <w:vMerge w:val="continue"/>
                  <w:tcBorders>
                    <w:tl2br w:val="nil"/>
                    <w:tr2bl w:val="nil"/>
                  </w:tcBorders>
                  <w:vAlign w:val="center"/>
                </w:tcPr>
                <w:p>
                  <w:pPr>
                    <w:pStyle w:val="47"/>
                    <w:jc w:val="center"/>
                    <w:rPr>
                      <w:rFonts w:hint="eastAsia"/>
                      <w:color w:val="auto"/>
                    </w:rPr>
                  </w:pPr>
                </w:p>
              </w:tc>
              <w:tc>
                <w:tcPr>
                  <w:tcW w:w="809" w:type="pct"/>
                  <w:vMerge w:val="continue"/>
                  <w:tcBorders>
                    <w:tl2br w:val="nil"/>
                    <w:tr2bl w:val="nil"/>
                  </w:tcBorders>
                  <w:vAlign w:val="center"/>
                </w:tcPr>
                <w:p>
                  <w:pPr>
                    <w:pStyle w:val="47"/>
                    <w:jc w:val="center"/>
                    <w:rPr>
                      <w:rFonts w:hint="eastAsia"/>
                      <w:color w:val="auto"/>
                    </w:rPr>
                  </w:pPr>
                </w:p>
              </w:tc>
              <w:tc>
                <w:tcPr>
                  <w:tcW w:w="653" w:type="pct"/>
                  <w:tcBorders>
                    <w:tl2br w:val="nil"/>
                    <w:tr2bl w:val="nil"/>
                  </w:tcBorders>
                  <w:vAlign w:val="center"/>
                </w:tcPr>
                <w:p>
                  <w:pPr>
                    <w:pStyle w:val="47"/>
                    <w:jc w:val="center"/>
                    <w:rPr>
                      <w:rFonts w:hint="eastAsia"/>
                      <w:color w:val="auto"/>
                    </w:rPr>
                  </w:pPr>
                  <w:r>
                    <w:rPr>
                      <w:rFonts w:hint="eastAsia"/>
                      <w:color w:val="auto"/>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28" w:type="dxa"/>
                  <w:bottom w:w="0" w:type="dxa"/>
                  <w:right w:w="28" w:type="dxa"/>
                </w:tblCellMar>
              </w:tblPrEx>
              <w:trPr>
                <w:cantSplit/>
                <w:trHeight w:val="340" w:hRule="atLeast"/>
                <w:jc w:val="center"/>
              </w:trPr>
              <w:tc>
                <w:tcPr>
                  <w:tcW w:w="1115" w:type="pct"/>
                  <w:tcBorders>
                    <w:tl2br w:val="nil"/>
                    <w:tr2bl w:val="nil"/>
                  </w:tcBorders>
                  <w:vAlign w:val="center"/>
                </w:tcPr>
                <w:p>
                  <w:pPr>
                    <w:pStyle w:val="47"/>
                    <w:jc w:val="center"/>
                    <w:rPr>
                      <w:rFonts w:hint="eastAsia" w:eastAsia="宋体"/>
                      <w:color w:val="auto"/>
                      <w:lang w:eastAsia="zh-CN"/>
                    </w:rPr>
                  </w:pPr>
                  <w:r>
                    <w:rPr>
                      <w:rFonts w:hint="eastAsia"/>
                      <w:color w:val="auto"/>
                      <w:lang w:eastAsia="zh-CN"/>
                    </w:rPr>
                    <w:t>西厂界</w:t>
                  </w:r>
                </w:p>
              </w:tc>
              <w:tc>
                <w:tcPr>
                  <w:tcW w:w="1306" w:type="dxa"/>
                  <w:tcBorders>
                    <w:tl2br w:val="nil"/>
                    <w:tr2bl w:val="nil"/>
                  </w:tcBorders>
                  <w:vAlign w:val="center"/>
                </w:tcPr>
                <w:p>
                  <w:pPr>
                    <w:pStyle w:val="47"/>
                    <w:bidi w:val="0"/>
                    <w:jc w:val="center"/>
                    <w:rPr>
                      <w:rFonts w:hint="eastAsia"/>
                      <w:color w:val="auto"/>
                    </w:rPr>
                  </w:pPr>
                  <w:r>
                    <w:rPr>
                      <w:rFonts w:hint="eastAsia"/>
                      <w:color w:val="auto"/>
                      <w:lang w:val="en-US" w:eastAsia="zh-CN"/>
                    </w:rPr>
                    <w:t>37.94</w:t>
                  </w:r>
                </w:p>
              </w:tc>
              <w:tc>
                <w:tcPr>
                  <w:tcW w:w="1306" w:type="dxa"/>
                  <w:tcBorders>
                    <w:tl2br w:val="nil"/>
                    <w:tr2bl w:val="nil"/>
                  </w:tcBorders>
                  <w:vAlign w:val="center"/>
                </w:tcPr>
                <w:p>
                  <w:pPr>
                    <w:pStyle w:val="47"/>
                    <w:bidi w:val="0"/>
                    <w:jc w:val="center"/>
                    <w:rPr>
                      <w:rFonts w:hint="eastAsia"/>
                      <w:color w:val="auto"/>
                      <w:kern w:val="0"/>
                      <w:sz w:val="20"/>
                      <w:szCs w:val="20"/>
                      <w:lang w:bidi="ar"/>
                    </w:rPr>
                  </w:pPr>
                  <w:r>
                    <w:rPr>
                      <w:rFonts w:hint="eastAsia"/>
                      <w:color w:val="auto"/>
                      <w:lang w:val="en-US" w:eastAsia="zh-CN"/>
                    </w:rPr>
                    <w:t>37.94</w:t>
                  </w:r>
                </w:p>
              </w:tc>
              <w:tc>
                <w:tcPr>
                  <w:tcW w:w="807" w:type="pct"/>
                  <w:vMerge w:val="continue"/>
                  <w:tcBorders>
                    <w:tl2br w:val="nil"/>
                    <w:tr2bl w:val="nil"/>
                  </w:tcBorders>
                  <w:vAlign w:val="center"/>
                </w:tcPr>
                <w:p>
                  <w:pPr>
                    <w:pStyle w:val="47"/>
                    <w:jc w:val="center"/>
                    <w:rPr>
                      <w:rFonts w:hint="eastAsia"/>
                      <w:color w:val="auto"/>
                    </w:rPr>
                  </w:pPr>
                </w:p>
              </w:tc>
              <w:tc>
                <w:tcPr>
                  <w:tcW w:w="809" w:type="pct"/>
                  <w:vMerge w:val="continue"/>
                  <w:tcBorders>
                    <w:tl2br w:val="nil"/>
                    <w:tr2bl w:val="nil"/>
                  </w:tcBorders>
                  <w:vAlign w:val="center"/>
                </w:tcPr>
                <w:p>
                  <w:pPr>
                    <w:pStyle w:val="47"/>
                    <w:jc w:val="center"/>
                    <w:rPr>
                      <w:rFonts w:hint="eastAsia"/>
                      <w:color w:val="auto"/>
                    </w:rPr>
                  </w:pPr>
                </w:p>
              </w:tc>
              <w:tc>
                <w:tcPr>
                  <w:tcW w:w="653" w:type="pct"/>
                  <w:tcBorders>
                    <w:tl2br w:val="nil"/>
                    <w:tr2bl w:val="nil"/>
                  </w:tcBorders>
                  <w:vAlign w:val="center"/>
                </w:tcPr>
                <w:p>
                  <w:pPr>
                    <w:pStyle w:val="47"/>
                    <w:jc w:val="center"/>
                    <w:rPr>
                      <w:rFonts w:hint="eastAsia"/>
                      <w:color w:val="auto"/>
                    </w:rPr>
                  </w:pPr>
                  <w:r>
                    <w:rPr>
                      <w:rFonts w:hint="eastAsia"/>
                      <w:color w:val="auto"/>
                    </w:rPr>
                    <w:t>达标</w:t>
                  </w:r>
                </w:p>
              </w:tc>
            </w:tr>
          </w:tbl>
          <w:p>
            <w:pPr>
              <w:pStyle w:val="52"/>
              <w:ind w:firstLine="420"/>
              <w:rPr>
                <w:color w:val="auto"/>
              </w:rPr>
            </w:pPr>
            <w:r>
              <w:rPr>
                <w:rFonts w:hint="eastAsia"/>
                <w:color w:val="auto"/>
              </w:rPr>
              <w:t>由上表可知，</w:t>
            </w:r>
            <w:r>
              <w:rPr>
                <w:color w:val="auto"/>
              </w:rPr>
              <w:t>预测</w:t>
            </w:r>
            <w:r>
              <w:rPr>
                <w:rFonts w:hint="eastAsia"/>
                <w:color w:val="auto"/>
              </w:rPr>
              <w:t>本项目建成后南侧厂界昼间</w:t>
            </w:r>
            <w:r>
              <w:rPr>
                <w:rFonts w:hint="eastAsia"/>
                <w:color w:val="auto"/>
                <w:lang w:eastAsia="zh-CN"/>
              </w:rPr>
              <w:t>、夜间</w:t>
            </w:r>
            <w:r>
              <w:rPr>
                <w:rFonts w:hint="eastAsia"/>
                <w:color w:val="auto"/>
              </w:rPr>
              <w:t>噪声</w:t>
            </w:r>
            <w:r>
              <w:rPr>
                <w:rFonts w:hint="eastAsia"/>
                <w:color w:val="auto"/>
                <w:lang w:eastAsia="zh-CN"/>
              </w:rPr>
              <w:t>贡献</w:t>
            </w:r>
            <w:r>
              <w:rPr>
                <w:rFonts w:hint="eastAsia"/>
                <w:color w:val="auto"/>
              </w:rPr>
              <w:t>值为</w:t>
            </w:r>
            <w:r>
              <w:rPr>
                <w:rFonts w:hint="eastAsia"/>
                <w:color w:val="auto"/>
                <w:lang w:val="en-US" w:eastAsia="zh-CN"/>
              </w:rPr>
              <w:t>13.19</w:t>
            </w:r>
            <w:r>
              <w:rPr>
                <w:rFonts w:hint="eastAsia"/>
                <w:color w:val="auto"/>
              </w:rPr>
              <w:t>d</w:t>
            </w:r>
            <w:r>
              <w:rPr>
                <w:color w:val="auto"/>
              </w:rPr>
              <w:t>B</w:t>
            </w:r>
            <w:r>
              <w:rPr>
                <w:rFonts w:hint="eastAsia"/>
                <w:color w:val="auto"/>
              </w:rPr>
              <w:t>(</w:t>
            </w:r>
            <w:r>
              <w:rPr>
                <w:color w:val="auto"/>
              </w:rPr>
              <w:t>A</w:t>
            </w:r>
            <w:r>
              <w:rPr>
                <w:rFonts w:hint="eastAsia"/>
                <w:color w:val="auto"/>
              </w:rPr>
              <w:t>)，可以满足</w:t>
            </w:r>
            <w:r>
              <w:rPr>
                <w:color w:val="auto"/>
              </w:rPr>
              <w:t>《工业企业厂界环境噪声排放标准》（GB12348-2008）中</w:t>
            </w:r>
            <w:r>
              <w:rPr>
                <w:rFonts w:hint="eastAsia"/>
                <w:color w:val="auto"/>
              </w:rPr>
              <w:t>4类</w:t>
            </w:r>
            <w:r>
              <w:rPr>
                <w:color w:val="auto"/>
              </w:rPr>
              <w:t>标准限值</w:t>
            </w:r>
            <w:r>
              <w:rPr>
                <w:rFonts w:hint="eastAsia"/>
                <w:color w:val="auto"/>
              </w:rPr>
              <w:t>昼间70d</w:t>
            </w:r>
            <w:r>
              <w:rPr>
                <w:color w:val="auto"/>
              </w:rPr>
              <w:t>B</w:t>
            </w:r>
            <w:r>
              <w:rPr>
                <w:rFonts w:hint="eastAsia"/>
                <w:color w:val="auto"/>
              </w:rPr>
              <w:t>(</w:t>
            </w:r>
            <w:r>
              <w:rPr>
                <w:color w:val="auto"/>
              </w:rPr>
              <w:t>A</w:t>
            </w:r>
            <w:r>
              <w:rPr>
                <w:rFonts w:hint="eastAsia"/>
                <w:color w:val="auto"/>
              </w:rPr>
              <w:t>)、夜间55d</w:t>
            </w:r>
            <w:r>
              <w:rPr>
                <w:color w:val="auto"/>
              </w:rPr>
              <w:t>B</w:t>
            </w:r>
            <w:r>
              <w:rPr>
                <w:rFonts w:hint="eastAsia"/>
                <w:color w:val="auto"/>
              </w:rPr>
              <w:t>(</w:t>
            </w:r>
            <w:r>
              <w:rPr>
                <w:color w:val="auto"/>
              </w:rPr>
              <w:t>A</w:t>
            </w:r>
            <w:r>
              <w:rPr>
                <w:rFonts w:hint="eastAsia"/>
                <w:color w:val="auto"/>
              </w:rPr>
              <w:t>)</w:t>
            </w:r>
            <w:r>
              <w:rPr>
                <w:rFonts w:hint="eastAsia"/>
                <w:color w:val="auto"/>
                <w:lang w:eastAsia="zh-CN"/>
              </w:rPr>
              <w:t>；北、东、西</w:t>
            </w:r>
            <w:r>
              <w:rPr>
                <w:rFonts w:hint="eastAsia"/>
                <w:color w:val="auto"/>
              </w:rPr>
              <w:t>侧厂界昼间</w:t>
            </w:r>
            <w:r>
              <w:rPr>
                <w:rFonts w:hint="eastAsia"/>
                <w:color w:val="auto"/>
                <w:lang w:eastAsia="zh-CN"/>
              </w:rPr>
              <w:t>、夜间</w:t>
            </w:r>
            <w:r>
              <w:rPr>
                <w:rFonts w:hint="eastAsia"/>
                <w:color w:val="auto"/>
              </w:rPr>
              <w:t>噪声</w:t>
            </w:r>
            <w:r>
              <w:rPr>
                <w:rFonts w:hint="eastAsia"/>
                <w:color w:val="auto"/>
                <w:lang w:eastAsia="zh-CN"/>
              </w:rPr>
              <w:t>贡献</w:t>
            </w:r>
            <w:r>
              <w:rPr>
                <w:rFonts w:hint="eastAsia"/>
                <w:color w:val="auto"/>
              </w:rPr>
              <w:t>值为</w:t>
            </w:r>
            <w:r>
              <w:rPr>
                <w:rFonts w:hint="eastAsia"/>
                <w:color w:val="auto"/>
                <w:lang w:val="en-US" w:eastAsia="zh-CN"/>
              </w:rPr>
              <w:t>13.34-37.94</w:t>
            </w:r>
            <w:r>
              <w:rPr>
                <w:rFonts w:hint="eastAsia"/>
                <w:color w:val="auto"/>
              </w:rPr>
              <w:t>d</w:t>
            </w:r>
            <w:r>
              <w:rPr>
                <w:color w:val="auto"/>
              </w:rPr>
              <w:t>B</w:t>
            </w:r>
            <w:r>
              <w:rPr>
                <w:rFonts w:hint="eastAsia"/>
                <w:color w:val="auto"/>
              </w:rPr>
              <w:t>(</w:t>
            </w:r>
            <w:r>
              <w:rPr>
                <w:color w:val="auto"/>
              </w:rPr>
              <w:t>A</w:t>
            </w:r>
            <w:r>
              <w:rPr>
                <w:rFonts w:hint="eastAsia"/>
                <w:color w:val="auto"/>
              </w:rPr>
              <w:t>)，可以满足</w:t>
            </w:r>
            <w:r>
              <w:rPr>
                <w:color w:val="auto"/>
              </w:rPr>
              <w:t>《工业企业厂界环境噪声排放标准》（GB12348-2008）中</w:t>
            </w:r>
            <w:r>
              <w:rPr>
                <w:rFonts w:hint="eastAsia"/>
                <w:color w:val="auto"/>
                <w:lang w:val="en-US" w:eastAsia="zh-CN"/>
              </w:rPr>
              <w:t>3</w:t>
            </w:r>
            <w:r>
              <w:rPr>
                <w:rFonts w:hint="eastAsia"/>
                <w:color w:val="auto"/>
              </w:rPr>
              <w:t>类</w:t>
            </w:r>
            <w:r>
              <w:rPr>
                <w:color w:val="auto"/>
              </w:rPr>
              <w:t>标准限值</w:t>
            </w:r>
            <w:r>
              <w:rPr>
                <w:rFonts w:hint="eastAsia"/>
                <w:color w:val="auto"/>
              </w:rPr>
              <w:t>昼间</w:t>
            </w:r>
            <w:r>
              <w:rPr>
                <w:rFonts w:hint="eastAsia"/>
                <w:color w:val="auto"/>
                <w:lang w:val="en-US" w:eastAsia="zh-CN"/>
              </w:rPr>
              <w:t>65</w:t>
            </w:r>
            <w:r>
              <w:rPr>
                <w:rFonts w:hint="eastAsia"/>
                <w:color w:val="auto"/>
              </w:rPr>
              <w:t>d</w:t>
            </w:r>
            <w:r>
              <w:rPr>
                <w:color w:val="auto"/>
              </w:rPr>
              <w:t>B</w:t>
            </w:r>
            <w:r>
              <w:rPr>
                <w:rFonts w:hint="eastAsia"/>
                <w:color w:val="auto"/>
              </w:rPr>
              <w:t>(</w:t>
            </w:r>
            <w:r>
              <w:rPr>
                <w:color w:val="auto"/>
              </w:rPr>
              <w:t>A</w:t>
            </w:r>
            <w:r>
              <w:rPr>
                <w:rFonts w:hint="eastAsia"/>
                <w:color w:val="auto"/>
              </w:rPr>
              <w:t>)、夜间55d</w:t>
            </w:r>
            <w:r>
              <w:rPr>
                <w:color w:val="auto"/>
              </w:rPr>
              <w:t>B</w:t>
            </w:r>
            <w:r>
              <w:rPr>
                <w:rFonts w:hint="eastAsia"/>
                <w:color w:val="auto"/>
              </w:rPr>
              <w:t>(</w:t>
            </w:r>
            <w:r>
              <w:rPr>
                <w:color w:val="auto"/>
              </w:rPr>
              <w:t>A</w:t>
            </w:r>
            <w:r>
              <w:rPr>
                <w:rFonts w:hint="eastAsia"/>
                <w:color w:val="auto"/>
              </w:rPr>
              <w:t>)。</w:t>
            </w:r>
          </w:p>
          <w:p>
            <w:pPr>
              <w:pStyle w:val="52"/>
              <w:ind w:firstLine="420"/>
              <w:rPr>
                <w:color w:val="auto"/>
              </w:rPr>
            </w:pPr>
            <w:r>
              <w:rPr>
                <w:rFonts w:hint="eastAsia"/>
                <w:color w:val="auto"/>
              </w:rPr>
              <w:t>（4）监测要求</w:t>
            </w:r>
          </w:p>
          <w:p>
            <w:pPr>
              <w:pStyle w:val="52"/>
              <w:ind w:firstLine="420"/>
              <w:rPr>
                <w:color w:val="auto"/>
                <w:lang w:val="zh-CN"/>
              </w:rPr>
            </w:pPr>
            <w:r>
              <w:rPr>
                <w:rFonts w:hint="eastAsia"/>
                <w:color w:val="auto"/>
                <w:lang w:val="zh-CN"/>
              </w:rPr>
              <w:t>根据《</w:t>
            </w:r>
            <w:r>
              <w:rPr>
                <w:color w:val="auto"/>
              </w:rPr>
              <w:fldChar w:fldCharType="begin"/>
            </w:r>
            <w:r>
              <w:rPr>
                <w:color w:val="auto"/>
              </w:rPr>
              <w:instrText xml:space="preserve"> HYPERLINK "http://www.mee.gov.cn/ywgz/fgbz/bz/bzwb/jcffbz/201812/W020181210321905870501.pdf" </w:instrText>
            </w:r>
            <w:r>
              <w:rPr>
                <w:color w:val="auto"/>
              </w:rPr>
              <w:fldChar w:fldCharType="separate"/>
            </w:r>
            <w:r>
              <w:rPr>
                <w:rFonts w:hint="eastAsia"/>
                <w:color w:val="auto"/>
                <w:lang w:val="zh-CN"/>
              </w:rPr>
              <w:t>排污单位自行监测技术指南 总则》（HJ</w:t>
            </w:r>
            <w:r>
              <w:rPr>
                <w:rFonts w:hint="eastAsia"/>
                <w:color w:val="auto"/>
              </w:rPr>
              <w:t>819-2017</w:t>
            </w:r>
            <w:r>
              <w:rPr>
                <w:rFonts w:hint="eastAsia"/>
                <w:color w:val="auto"/>
                <w:lang w:val="zh-CN"/>
              </w:rPr>
              <w:t>）</w:t>
            </w:r>
            <w:r>
              <w:rPr>
                <w:rFonts w:hint="eastAsia"/>
                <w:color w:val="auto"/>
                <w:lang w:val="zh-CN"/>
              </w:rPr>
              <w:fldChar w:fldCharType="end"/>
            </w:r>
            <w:r>
              <w:rPr>
                <w:rFonts w:hint="eastAsia"/>
                <w:color w:val="auto"/>
                <w:lang w:val="zh-CN"/>
              </w:rPr>
              <w:t>相关要求，提出噪声环境监测计划，详见下表。</w:t>
            </w:r>
          </w:p>
          <w:p>
            <w:pPr>
              <w:pStyle w:val="50"/>
              <w:rPr>
                <w:color w:val="auto"/>
              </w:rPr>
            </w:pPr>
            <w:r>
              <w:rPr>
                <w:color w:val="auto"/>
              </w:rPr>
              <w:t>表</w:t>
            </w:r>
            <w:r>
              <w:rPr>
                <w:rFonts w:hint="eastAsia"/>
                <w:color w:val="auto"/>
              </w:rPr>
              <w:t xml:space="preserve">4-13  </w:t>
            </w:r>
            <w:r>
              <w:rPr>
                <w:color w:val="auto"/>
              </w:rPr>
              <w:t>环境监测计划一览表</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803"/>
              <w:gridCol w:w="1563"/>
              <w:gridCol w:w="1180"/>
              <w:gridCol w:w="3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14" w:type="pct"/>
                  <w:vAlign w:val="center"/>
                </w:tcPr>
                <w:p>
                  <w:pPr>
                    <w:pStyle w:val="47"/>
                    <w:rPr>
                      <w:color w:val="auto"/>
                    </w:rPr>
                  </w:pPr>
                  <w:r>
                    <w:rPr>
                      <w:color w:val="auto"/>
                    </w:rPr>
                    <w:t>监测点位</w:t>
                  </w:r>
                </w:p>
              </w:tc>
              <w:tc>
                <w:tcPr>
                  <w:tcW w:w="966" w:type="pct"/>
                  <w:vAlign w:val="center"/>
                </w:tcPr>
                <w:p>
                  <w:pPr>
                    <w:pStyle w:val="47"/>
                    <w:rPr>
                      <w:color w:val="auto"/>
                    </w:rPr>
                  </w:pPr>
                  <w:r>
                    <w:rPr>
                      <w:color w:val="auto"/>
                    </w:rPr>
                    <w:t>监测指标</w:t>
                  </w:r>
                </w:p>
              </w:tc>
              <w:tc>
                <w:tcPr>
                  <w:tcW w:w="729" w:type="pct"/>
                  <w:vAlign w:val="center"/>
                </w:tcPr>
                <w:p>
                  <w:pPr>
                    <w:pStyle w:val="47"/>
                    <w:rPr>
                      <w:color w:val="auto"/>
                    </w:rPr>
                  </w:pPr>
                  <w:r>
                    <w:rPr>
                      <w:color w:val="auto"/>
                    </w:rPr>
                    <w:t>监测频次</w:t>
                  </w:r>
                </w:p>
              </w:tc>
              <w:tc>
                <w:tcPr>
                  <w:tcW w:w="2189" w:type="pct"/>
                  <w:vAlign w:val="center"/>
                </w:tcPr>
                <w:p>
                  <w:pPr>
                    <w:pStyle w:val="47"/>
                    <w:rPr>
                      <w:color w:val="auto"/>
                    </w:rPr>
                  </w:pPr>
                  <w:r>
                    <w:rPr>
                      <w:color w:val="auto"/>
                    </w:rPr>
                    <w:t>执行排放标准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114" w:type="pct"/>
                  <w:vAlign w:val="center"/>
                </w:tcPr>
                <w:p>
                  <w:pPr>
                    <w:pStyle w:val="47"/>
                    <w:rPr>
                      <w:color w:val="auto"/>
                      <w:sz w:val="21"/>
                    </w:rPr>
                  </w:pPr>
                  <w:r>
                    <w:rPr>
                      <w:rFonts w:hint="eastAsia"/>
                      <w:color w:val="auto"/>
                      <w:lang w:eastAsia="zh-CN"/>
                    </w:rPr>
                    <w:t>四周</w:t>
                  </w:r>
                  <w:r>
                    <w:rPr>
                      <w:rFonts w:hint="eastAsia"/>
                      <w:color w:val="auto"/>
                    </w:rPr>
                    <w:t>厂界</w:t>
                  </w:r>
                  <w:r>
                    <w:rPr>
                      <w:color w:val="auto"/>
                    </w:rPr>
                    <w:t>外1m</w:t>
                  </w:r>
                </w:p>
              </w:tc>
              <w:tc>
                <w:tcPr>
                  <w:tcW w:w="966" w:type="pct"/>
                  <w:vAlign w:val="center"/>
                </w:tcPr>
                <w:p>
                  <w:pPr>
                    <w:pStyle w:val="47"/>
                    <w:rPr>
                      <w:color w:val="auto"/>
                      <w:sz w:val="21"/>
                    </w:rPr>
                  </w:pPr>
                  <w:r>
                    <w:rPr>
                      <w:color w:val="auto"/>
                    </w:rPr>
                    <w:t>连续等效A声级</w:t>
                  </w:r>
                </w:p>
              </w:tc>
              <w:tc>
                <w:tcPr>
                  <w:tcW w:w="729" w:type="pct"/>
                  <w:vAlign w:val="center"/>
                </w:tcPr>
                <w:p>
                  <w:pPr>
                    <w:pStyle w:val="47"/>
                    <w:rPr>
                      <w:color w:val="auto"/>
                      <w:sz w:val="21"/>
                    </w:rPr>
                  </w:pPr>
                  <w:r>
                    <w:rPr>
                      <w:rFonts w:hint="eastAsia"/>
                      <w:color w:val="auto"/>
                    </w:rPr>
                    <w:t>1</w:t>
                  </w:r>
                  <w:r>
                    <w:rPr>
                      <w:color w:val="auto"/>
                    </w:rPr>
                    <w:t>次/</w:t>
                  </w:r>
                  <w:r>
                    <w:rPr>
                      <w:rFonts w:hint="eastAsia"/>
                      <w:color w:val="auto"/>
                    </w:rPr>
                    <w:t>季度</w:t>
                  </w:r>
                </w:p>
              </w:tc>
              <w:tc>
                <w:tcPr>
                  <w:tcW w:w="2189" w:type="pct"/>
                  <w:vAlign w:val="center"/>
                </w:tcPr>
                <w:p>
                  <w:pPr>
                    <w:pStyle w:val="47"/>
                    <w:rPr>
                      <w:color w:val="auto"/>
                      <w:sz w:val="21"/>
                    </w:rPr>
                  </w:pPr>
                  <w:r>
                    <w:rPr>
                      <w:color w:val="auto"/>
                    </w:rPr>
                    <w:t>《工业企业厂界环境噪声排放标准》（GB123</w:t>
                  </w:r>
                  <w:r>
                    <w:rPr>
                      <w:rFonts w:hint="eastAsia"/>
                      <w:color w:val="auto"/>
                    </w:rPr>
                    <w:t>48</w:t>
                  </w:r>
                  <w:r>
                    <w:rPr>
                      <w:color w:val="auto"/>
                    </w:rPr>
                    <w:t>-2008）</w:t>
                  </w:r>
                  <w:r>
                    <w:rPr>
                      <w:rFonts w:hint="eastAsia"/>
                      <w:color w:val="auto"/>
                      <w:lang w:val="en-US" w:eastAsia="zh-CN"/>
                    </w:rPr>
                    <w:t>3、</w:t>
                  </w:r>
                  <w:r>
                    <w:rPr>
                      <w:rFonts w:hint="eastAsia"/>
                      <w:color w:val="auto"/>
                    </w:rPr>
                    <w:t>4</w:t>
                  </w:r>
                  <w:r>
                    <w:rPr>
                      <w:color w:val="auto"/>
                    </w:rPr>
                    <w:t>类</w:t>
                  </w:r>
                  <w:r>
                    <w:rPr>
                      <w:color w:val="auto"/>
                    </w:rPr>
                    <w:t>标准要求</w:t>
                  </w:r>
                </w:p>
              </w:tc>
            </w:tr>
          </w:tbl>
          <w:p>
            <w:pPr>
              <w:pStyle w:val="52"/>
              <w:ind w:firstLine="422"/>
              <w:rPr>
                <w:b/>
                <w:bCs/>
                <w:color w:val="auto"/>
              </w:rPr>
            </w:pPr>
            <w:r>
              <w:rPr>
                <w:rFonts w:hint="eastAsia"/>
                <w:b/>
                <w:bCs/>
                <w:color w:val="auto"/>
              </w:rPr>
              <w:t>4、固体废物</w:t>
            </w:r>
          </w:p>
          <w:p>
            <w:pPr>
              <w:pStyle w:val="52"/>
              <w:ind w:firstLine="420"/>
              <w:rPr>
                <w:color w:val="auto"/>
              </w:rPr>
            </w:pPr>
            <w:bookmarkStart w:id="8" w:name="_Toc140632393"/>
            <w:bookmarkStart w:id="9" w:name="_Toc124819825"/>
            <w:bookmarkStart w:id="10" w:name="_Toc120354161"/>
            <w:bookmarkStart w:id="11" w:name="_Toc129078321"/>
            <w:bookmarkStart w:id="12" w:name="_Toc125698978"/>
            <w:bookmarkStart w:id="13" w:name="_Toc122588289"/>
            <w:bookmarkStart w:id="14" w:name="_Toc144187422"/>
            <w:bookmarkStart w:id="15" w:name="_Toc146432477"/>
            <w:r>
              <w:rPr>
                <w:rFonts w:hint="eastAsia"/>
                <w:color w:val="auto"/>
              </w:rPr>
              <w:t>本项目固体废物主要为一般工业固体废物（废填料）、危险废物（废润滑油、废油桶）、生活垃圾。</w:t>
            </w:r>
          </w:p>
          <w:p>
            <w:pPr>
              <w:pStyle w:val="52"/>
              <w:ind w:firstLine="420"/>
              <w:rPr>
                <w:color w:val="auto"/>
              </w:rPr>
            </w:pPr>
            <w:r>
              <w:rPr>
                <w:rFonts w:hint="eastAsia"/>
                <w:color w:val="auto"/>
              </w:rPr>
              <w:t>（1）生活垃圾</w:t>
            </w:r>
          </w:p>
          <w:p>
            <w:pPr>
              <w:pStyle w:val="52"/>
              <w:ind w:firstLine="420"/>
              <w:rPr>
                <w:color w:val="auto"/>
              </w:rPr>
            </w:pPr>
            <w:r>
              <w:rPr>
                <w:rFonts w:hint="eastAsia"/>
                <w:color w:val="auto"/>
              </w:rPr>
              <w:t>本项目劳动定员9人，垃圾产生量按0.5kg/人·d，本项目年工作日365天，经计算，生活垃圾产生量为1.6425t/a，袋装化，集中收集，由环卫部门统一处理。</w:t>
            </w:r>
          </w:p>
          <w:p>
            <w:pPr>
              <w:pStyle w:val="52"/>
              <w:ind w:firstLine="420"/>
              <w:rPr>
                <w:color w:val="auto"/>
              </w:rPr>
            </w:pPr>
            <w:r>
              <w:rPr>
                <w:rFonts w:hint="eastAsia"/>
                <w:color w:val="auto"/>
              </w:rPr>
              <w:t>（2）一般工业固体废物</w:t>
            </w:r>
          </w:p>
          <w:p>
            <w:pPr>
              <w:pStyle w:val="52"/>
              <w:ind w:firstLine="420"/>
              <w:rPr>
                <w:color w:val="auto"/>
              </w:rPr>
            </w:pPr>
            <w:r>
              <w:rPr>
                <w:rFonts w:hint="eastAsia"/>
                <w:color w:val="auto"/>
              </w:rPr>
              <w:t>废填料：本项目除臭装置采用生物除臭，内置填料一般可使用 6 年以上，使用寿命到期后必须更换，约产生4.5t废填料，6年更换一次，由厂家进行回收处置。</w:t>
            </w:r>
          </w:p>
          <w:p>
            <w:pPr>
              <w:pStyle w:val="52"/>
              <w:ind w:firstLine="420"/>
              <w:rPr>
                <w:color w:val="auto"/>
              </w:rPr>
            </w:pPr>
            <w:r>
              <w:rPr>
                <w:rFonts w:hint="eastAsia"/>
                <w:color w:val="auto"/>
              </w:rPr>
              <w:t>（3）危险废物</w:t>
            </w:r>
          </w:p>
          <w:p>
            <w:pPr>
              <w:pStyle w:val="52"/>
              <w:ind w:firstLine="420"/>
              <w:rPr>
                <w:color w:val="auto"/>
              </w:rPr>
            </w:pPr>
            <w:r>
              <w:rPr>
                <w:rFonts w:hint="eastAsia"/>
                <w:color w:val="auto"/>
              </w:rPr>
              <w:t>本项目危险废物主要为设备维护过程产生的废润滑油、废油桶。</w:t>
            </w:r>
          </w:p>
          <w:bookmarkEnd w:id="8"/>
          <w:bookmarkEnd w:id="9"/>
          <w:bookmarkEnd w:id="10"/>
          <w:bookmarkEnd w:id="11"/>
          <w:bookmarkEnd w:id="12"/>
          <w:bookmarkEnd w:id="13"/>
          <w:bookmarkEnd w:id="14"/>
          <w:bookmarkEnd w:id="15"/>
          <w:p>
            <w:pPr>
              <w:pStyle w:val="52"/>
              <w:ind w:firstLine="420"/>
              <w:rPr>
                <w:color w:val="auto"/>
              </w:rPr>
            </w:pPr>
            <w:r>
              <w:rPr>
                <w:rFonts w:hint="eastAsia"/>
                <w:color w:val="auto"/>
              </w:rPr>
              <w:t>废润滑油：根据《国家危险废物名录（2021年版）》，废润滑油属于“HW08废矿物油与含矿物油废物”中“900-217-08中使用工业齿轮油进行机械设备润滑过程中产生的废润滑油”，本项目废润滑油主要来源于设备维护过程，产生量约0.01t/a，废润滑油收集于专用密封桶内，危废间暂存，定期交由有资质危废处置单位进行处置。</w:t>
            </w:r>
          </w:p>
          <w:p>
            <w:pPr>
              <w:pStyle w:val="52"/>
              <w:ind w:firstLine="420"/>
              <w:rPr>
                <w:color w:val="auto"/>
              </w:rPr>
            </w:pPr>
            <w:r>
              <w:rPr>
                <w:rFonts w:hint="eastAsia"/>
                <w:color w:val="auto"/>
              </w:rPr>
              <w:t>废油桶：根据《国家危险废物名录（2021年版）》，废油桶属于“HW08废矿物油与含矿物油废物”中“900-249-08其他生产、销售、使用过程中产生的废矿物油及沾染矿物油的废弃包装物”，本项目废油桶主要来源于设备维护过程，产生量约0.05t/a，危废间暂存，定期交由有资质危废处置单位进行处置。</w:t>
            </w:r>
          </w:p>
          <w:p>
            <w:pPr>
              <w:pStyle w:val="52"/>
              <w:ind w:firstLine="420"/>
              <w:rPr>
                <w:color w:val="auto"/>
              </w:rPr>
            </w:pPr>
            <w:r>
              <w:rPr>
                <w:rFonts w:hint="eastAsia"/>
                <w:color w:val="auto"/>
              </w:rPr>
              <w:t>本项目危险废物产生情况见下表。</w:t>
            </w:r>
          </w:p>
          <w:p>
            <w:pPr>
              <w:pStyle w:val="50"/>
              <w:rPr>
                <w:color w:val="auto"/>
              </w:rPr>
            </w:pPr>
            <w:r>
              <w:rPr>
                <w:color w:val="auto"/>
              </w:rPr>
              <w:t>表</w:t>
            </w:r>
            <w:r>
              <w:rPr>
                <w:rFonts w:hint="eastAsia"/>
                <w:color w:val="auto"/>
              </w:rPr>
              <w:t xml:space="preserve">4-14  </w:t>
            </w:r>
            <w:r>
              <w:rPr>
                <w:color w:val="auto"/>
              </w:rPr>
              <w:t>危险废物汇总样表</w:t>
            </w:r>
          </w:p>
          <w:tbl>
            <w:tblPr>
              <w:tblStyle w:val="29"/>
              <w:tblW w:w="4996"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23" w:type="dxa"/>
                <w:bottom w:w="0" w:type="dxa"/>
                <w:right w:w="23" w:type="dxa"/>
              </w:tblCellMar>
            </w:tblPr>
            <w:tblGrid>
              <w:gridCol w:w="322"/>
              <w:gridCol w:w="837"/>
              <w:gridCol w:w="659"/>
              <w:gridCol w:w="1080"/>
              <w:gridCol w:w="661"/>
              <w:gridCol w:w="615"/>
              <w:gridCol w:w="390"/>
              <w:gridCol w:w="630"/>
              <w:gridCol w:w="610"/>
              <w:gridCol w:w="560"/>
              <w:gridCol w:w="476"/>
              <w:gridCol w:w="1245"/>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3" w:type="dxa"/>
                  <w:bottom w:w="0" w:type="dxa"/>
                  <w:right w:w="23" w:type="dxa"/>
                </w:tblCellMar>
              </w:tblPrEx>
              <w:trPr>
                <w:trHeight w:val="397" w:hRule="atLeast"/>
                <w:jc w:val="center"/>
              </w:trPr>
              <w:tc>
                <w:tcPr>
                  <w:tcW w:w="199" w:type="pct"/>
                  <w:tcBorders>
                    <w:tl2br w:val="nil"/>
                    <w:tr2bl w:val="nil"/>
                  </w:tcBorders>
                  <w:vAlign w:val="center"/>
                </w:tcPr>
                <w:p>
                  <w:pPr>
                    <w:pStyle w:val="47"/>
                    <w:rPr>
                      <w:color w:val="auto"/>
                    </w:rPr>
                  </w:pPr>
                  <w:r>
                    <w:rPr>
                      <w:color w:val="auto"/>
                    </w:rPr>
                    <w:t>序号</w:t>
                  </w:r>
                </w:p>
              </w:tc>
              <w:tc>
                <w:tcPr>
                  <w:tcW w:w="517" w:type="pct"/>
                  <w:tcBorders>
                    <w:tl2br w:val="nil"/>
                    <w:tr2bl w:val="nil"/>
                  </w:tcBorders>
                  <w:vAlign w:val="center"/>
                </w:tcPr>
                <w:p>
                  <w:pPr>
                    <w:pStyle w:val="47"/>
                    <w:rPr>
                      <w:color w:val="auto"/>
                    </w:rPr>
                  </w:pPr>
                  <w:r>
                    <w:rPr>
                      <w:color w:val="auto"/>
                    </w:rPr>
                    <w:t>危险废物名称</w:t>
                  </w:r>
                </w:p>
              </w:tc>
              <w:tc>
                <w:tcPr>
                  <w:tcW w:w="407" w:type="pct"/>
                  <w:tcBorders>
                    <w:tl2br w:val="nil"/>
                    <w:tr2bl w:val="nil"/>
                  </w:tcBorders>
                  <w:vAlign w:val="center"/>
                </w:tcPr>
                <w:p>
                  <w:pPr>
                    <w:pStyle w:val="47"/>
                    <w:rPr>
                      <w:color w:val="auto"/>
                    </w:rPr>
                  </w:pPr>
                  <w:r>
                    <w:rPr>
                      <w:color w:val="auto"/>
                    </w:rPr>
                    <w:t>危险废物类别</w:t>
                  </w:r>
                </w:p>
              </w:tc>
              <w:tc>
                <w:tcPr>
                  <w:tcW w:w="667" w:type="pct"/>
                  <w:tcBorders>
                    <w:tl2br w:val="nil"/>
                    <w:tr2bl w:val="nil"/>
                  </w:tcBorders>
                  <w:vAlign w:val="center"/>
                </w:tcPr>
                <w:p>
                  <w:pPr>
                    <w:pStyle w:val="47"/>
                    <w:rPr>
                      <w:color w:val="auto"/>
                    </w:rPr>
                  </w:pPr>
                  <w:r>
                    <w:rPr>
                      <w:color w:val="auto"/>
                    </w:rPr>
                    <w:t>危废代码</w:t>
                  </w:r>
                </w:p>
              </w:tc>
              <w:tc>
                <w:tcPr>
                  <w:tcW w:w="408" w:type="pct"/>
                  <w:tcBorders>
                    <w:tl2br w:val="nil"/>
                    <w:tr2bl w:val="nil"/>
                  </w:tcBorders>
                  <w:vAlign w:val="center"/>
                </w:tcPr>
                <w:p>
                  <w:pPr>
                    <w:pStyle w:val="47"/>
                    <w:rPr>
                      <w:color w:val="auto"/>
                    </w:rPr>
                  </w:pPr>
                  <w:r>
                    <w:rPr>
                      <w:color w:val="auto"/>
                    </w:rPr>
                    <w:t>产生量</w:t>
                  </w:r>
                  <w:r>
                    <w:rPr>
                      <w:rFonts w:hint="eastAsia"/>
                      <w:color w:val="auto"/>
                    </w:rPr>
                    <w:t>（t/a）</w:t>
                  </w:r>
                </w:p>
              </w:tc>
              <w:tc>
                <w:tcPr>
                  <w:tcW w:w="380" w:type="pct"/>
                  <w:tcBorders>
                    <w:tl2br w:val="nil"/>
                    <w:tr2bl w:val="nil"/>
                  </w:tcBorders>
                  <w:vAlign w:val="center"/>
                </w:tcPr>
                <w:p>
                  <w:pPr>
                    <w:pStyle w:val="47"/>
                    <w:rPr>
                      <w:color w:val="auto"/>
                    </w:rPr>
                  </w:pPr>
                  <w:r>
                    <w:rPr>
                      <w:color w:val="auto"/>
                    </w:rPr>
                    <w:t>产生工序</w:t>
                  </w:r>
                </w:p>
              </w:tc>
              <w:tc>
                <w:tcPr>
                  <w:tcW w:w="241" w:type="pct"/>
                  <w:tcBorders>
                    <w:tl2br w:val="nil"/>
                    <w:tr2bl w:val="nil"/>
                  </w:tcBorders>
                  <w:vAlign w:val="center"/>
                </w:tcPr>
                <w:p>
                  <w:pPr>
                    <w:pStyle w:val="47"/>
                    <w:rPr>
                      <w:color w:val="auto"/>
                    </w:rPr>
                  </w:pPr>
                  <w:r>
                    <w:rPr>
                      <w:color w:val="auto"/>
                    </w:rPr>
                    <w:t>形态</w:t>
                  </w:r>
                </w:p>
              </w:tc>
              <w:tc>
                <w:tcPr>
                  <w:tcW w:w="389" w:type="pct"/>
                  <w:tcBorders>
                    <w:tl2br w:val="nil"/>
                    <w:tr2bl w:val="nil"/>
                  </w:tcBorders>
                  <w:vAlign w:val="center"/>
                </w:tcPr>
                <w:p>
                  <w:pPr>
                    <w:pStyle w:val="47"/>
                    <w:rPr>
                      <w:color w:val="auto"/>
                    </w:rPr>
                  </w:pPr>
                  <w:r>
                    <w:rPr>
                      <w:color w:val="auto"/>
                    </w:rPr>
                    <w:t>主要</w:t>
                  </w:r>
                </w:p>
                <w:p>
                  <w:pPr>
                    <w:pStyle w:val="47"/>
                    <w:rPr>
                      <w:color w:val="auto"/>
                    </w:rPr>
                  </w:pPr>
                  <w:r>
                    <w:rPr>
                      <w:color w:val="auto"/>
                    </w:rPr>
                    <w:t>成分</w:t>
                  </w:r>
                </w:p>
              </w:tc>
              <w:tc>
                <w:tcPr>
                  <w:tcW w:w="377" w:type="pct"/>
                  <w:tcBorders>
                    <w:tl2br w:val="nil"/>
                    <w:tr2bl w:val="nil"/>
                  </w:tcBorders>
                  <w:vAlign w:val="center"/>
                </w:tcPr>
                <w:p>
                  <w:pPr>
                    <w:pStyle w:val="47"/>
                    <w:rPr>
                      <w:color w:val="auto"/>
                    </w:rPr>
                  </w:pPr>
                  <w:r>
                    <w:rPr>
                      <w:color w:val="auto"/>
                    </w:rPr>
                    <w:t>有害成分</w:t>
                  </w:r>
                </w:p>
              </w:tc>
              <w:tc>
                <w:tcPr>
                  <w:tcW w:w="346" w:type="pct"/>
                  <w:tcBorders>
                    <w:tl2br w:val="nil"/>
                    <w:tr2bl w:val="nil"/>
                  </w:tcBorders>
                  <w:vAlign w:val="center"/>
                </w:tcPr>
                <w:p>
                  <w:pPr>
                    <w:pStyle w:val="47"/>
                    <w:rPr>
                      <w:color w:val="auto"/>
                    </w:rPr>
                  </w:pPr>
                  <w:r>
                    <w:rPr>
                      <w:color w:val="auto"/>
                    </w:rPr>
                    <w:t>产废周期</w:t>
                  </w:r>
                </w:p>
              </w:tc>
              <w:tc>
                <w:tcPr>
                  <w:tcW w:w="294" w:type="pct"/>
                  <w:tcBorders>
                    <w:tl2br w:val="nil"/>
                    <w:tr2bl w:val="nil"/>
                  </w:tcBorders>
                  <w:vAlign w:val="center"/>
                </w:tcPr>
                <w:p>
                  <w:pPr>
                    <w:pStyle w:val="47"/>
                    <w:rPr>
                      <w:color w:val="auto"/>
                    </w:rPr>
                  </w:pPr>
                  <w:r>
                    <w:rPr>
                      <w:color w:val="auto"/>
                    </w:rPr>
                    <w:t>危险特性</w:t>
                  </w:r>
                </w:p>
              </w:tc>
              <w:tc>
                <w:tcPr>
                  <w:tcW w:w="769" w:type="pct"/>
                  <w:tcBorders>
                    <w:tl2br w:val="nil"/>
                    <w:tr2bl w:val="nil"/>
                  </w:tcBorders>
                  <w:vAlign w:val="center"/>
                </w:tcPr>
                <w:p>
                  <w:pPr>
                    <w:pStyle w:val="47"/>
                    <w:rPr>
                      <w:color w:val="auto"/>
                    </w:rPr>
                  </w:pPr>
                  <w:r>
                    <w:rPr>
                      <w:color w:val="auto"/>
                    </w:rPr>
                    <w:t>污染防治措施*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3" w:type="dxa"/>
                  <w:bottom w:w="0" w:type="dxa"/>
                  <w:right w:w="23" w:type="dxa"/>
                </w:tblCellMar>
              </w:tblPrEx>
              <w:trPr>
                <w:trHeight w:val="746" w:hRule="atLeast"/>
                <w:jc w:val="center"/>
              </w:trPr>
              <w:tc>
                <w:tcPr>
                  <w:tcW w:w="199" w:type="pct"/>
                  <w:tcBorders>
                    <w:tl2br w:val="nil"/>
                    <w:tr2bl w:val="nil"/>
                  </w:tcBorders>
                  <w:vAlign w:val="center"/>
                </w:tcPr>
                <w:p>
                  <w:pPr>
                    <w:pStyle w:val="47"/>
                    <w:rPr>
                      <w:color w:val="auto"/>
                    </w:rPr>
                  </w:pPr>
                  <w:r>
                    <w:rPr>
                      <w:color w:val="auto"/>
                    </w:rPr>
                    <w:t>1</w:t>
                  </w:r>
                </w:p>
              </w:tc>
              <w:tc>
                <w:tcPr>
                  <w:tcW w:w="517" w:type="pct"/>
                  <w:tcBorders>
                    <w:tl2br w:val="nil"/>
                    <w:tr2bl w:val="nil"/>
                  </w:tcBorders>
                  <w:vAlign w:val="center"/>
                </w:tcPr>
                <w:p>
                  <w:pPr>
                    <w:pStyle w:val="47"/>
                    <w:rPr>
                      <w:color w:val="auto"/>
                    </w:rPr>
                  </w:pPr>
                  <w:r>
                    <w:rPr>
                      <w:rFonts w:hint="eastAsia"/>
                      <w:color w:val="auto"/>
                    </w:rPr>
                    <w:t>废润滑油</w:t>
                  </w:r>
                </w:p>
              </w:tc>
              <w:tc>
                <w:tcPr>
                  <w:tcW w:w="407" w:type="pct"/>
                  <w:tcBorders>
                    <w:tl2br w:val="nil"/>
                    <w:tr2bl w:val="nil"/>
                  </w:tcBorders>
                  <w:vAlign w:val="center"/>
                </w:tcPr>
                <w:p>
                  <w:pPr>
                    <w:pStyle w:val="47"/>
                    <w:rPr>
                      <w:color w:val="auto"/>
                    </w:rPr>
                  </w:pPr>
                  <w:r>
                    <w:rPr>
                      <w:color w:val="auto"/>
                    </w:rPr>
                    <w:t>HW08</w:t>
                  </w:r>
                </w:p>
              </w:tc>
              <w:tc>
                <w:tcPr>
                  <w:tcW w:w="667" w:type="pct"/>
                  <w:tcBorders>
                    <w:tl2br w:val="nil"/>
                    <w:tr2bl w:val="nil"/>
                  </w:tcBorders>
                  <w:vAlign w:val="center"/>
                </w:tcPr>
                <w:p>
                  <w:pPr>
                    <w:pStyle w:val="47"/>
                    <w:rPr>
                      <w:color w:val="auto"/>
                    </w:rPr>
                  </w:pPr>
                  <w:r>
                    <w:rPr>
                      <w:rFonts w:hint="eastAsia"/>
                      <w:color w:val="auto"/>
                    </w:rPr>
                    <w:t>900-217-08</w:t>
                  </w:r>
                </w:p>
              </w:tc>
              <w:tc>
                <w:tcPr>
                  <w:tcW w:w="408" w:type="pct"/>
                  <w:tcBorders>
                    <w:tl2br w:val="nil"/>
                    <w:tr2bl w:val="nil"/>
                  </w:tcBorders>
                  <w:vAlign w:val="center"/>
                </w:tcPr>
                <w:p>
                  <w:pPr>
                    <w:pStyle w:val="47"/>
                    <w:rPr>
                      <w:color w:val="auto"/>
                    </w:rPr>
                  </w:pPr>
                  <w:r>
                    <w:rPr>
                      <w:rFonts w:hint="eastAsia"/>
                      <w:color w:val="auto"/>
                    </w:rPr>
                    <w:t>0.01</w:t>
                  </w:r>
                </w:p>
              </w:tc>
              <w:tc>
                <w:tcPr>
                  <w:tcW w:w="380" w:type="pct"/>
                  <w:tcBorders>
                    <w:tl2br w:val="nil"/>
                    <w:tr2bl w:val="nil"/>
                  </w:tcBorders>
                  <w:vAlign w:val="center"/>
                </w:tcPr>
                <w:p>
                  <w:pPr>
                    <w:pStyle w:val="47"/>
                    <w:rPr>
                      <w:color w:val="auto"/>
                    </w:rPr>
                  </w:pPr>
                  <w:r>
                    <w:rPr>
                      <w:rFonts w:hint="eastAsia"/>
                      <w:color w:val="auto"/>
                    </w:rPr>
                    <w:t>设备</w:t>
                  </w:r>
                </w:p>
                <w:p>
                  <w:pPr>
                    <w:pStyle w:val="47"/>
                    <w:rPr>
                      <w:color w:val="auto"/>
                    </w:rPr>
                  </w:pPr>
                  <w:r>
                    <w:rPr>
                      <w:rFonts w:hint="eastAsia"/>
                      <w:color w:val="auto"/>
                    </w:rPr>
                    <w:t>维护</w:t>
                  </w:r>
                </w:p>
              </w:tc>
              <w:tc>
                <w:tcPr>
                  <w:tcW w:w="241" w:type="pct"/>
                  <w:tcBorders>
                    <w:tl2br w:val="nil"/>
                    <w:tr2bl w:val="nil"/>
                  </w:tcBorders>
                  <w:vAlign w:val="center"/>
                </w:tcPr>
                <w:p>
                  <w:pPr>
                    <w:pStyle w:val="47"/>
                    <w:rPr>
                      <w:color w:val="auto"/>
                    </w:rPr>
                  </w:pPr>
                  <w:r>
                    <w:rPr>
                      <w:rFonts w:hint="eastAsia"/>
                      <w:color w:val="auto"/>
                    </w:rPr>
                    <w:t>液态</w:t>
                  </w:r>
                </w:p>
              </w:tc>
              <w:tc>
                <w:tcPr>
                  <w:tcW w:w="389" w:type="pct"/>
                  <w:tcBorders>
                    <w:tl2br w:val="nil"/>
                    <w:tr2bl w:val="nil"/>
                  </w:tcBorders>
                  <w:vAlign w:val="center"/>
                </w:tcPr>
                <w:p>
                  <w:pPr>
                    <w:pStyle w:val="47"/>
                    <w:rPr>
                      <w:color w:val="auto"/>
                    </w:rPr>
                  </w:pPr>
                  <w:r>
                    <w:rPr>
                      <w:rFonts w:hint="eastAsia"/>
                      <w:color w:val="auto"/>
                    </w:rPr>
                    <w:t>矿物油</w:t>
                  </w:r>
                </w:p>
              </w:tc>
              <w:tc>
                <w:tcPr>
                  <w:tcW w:w="377" w:type="pct"/>
                  <w:tcBorders>
                    <w:tl2br w:val="nil"/>
                    <w:tr2bl w:val="nil"/>
                  </w:tcBorders>
                  <w:vAlign w:val="center"/>
                </w:tcPr>
                <w:p>
                  <w:pPr>
                    <w:pStyle w:val="47"/>
                    <w:rPr>
                      <w:color w:val="auto"/>
                    </w:rPr>
                  </w:pPr>
                  <w:r>
                    <w:rPr>
                      <w:rFonts w:hint="eastAsia"/>
                      <w:color w:val="auto"/>
                    </w:rPr>
                    <w:t>矿物油</w:t>
                  </w:r>
                </w:p>
              </w:tc>
              <w:tc>
                <w:tcPr>
                  <w:tcW w:w="346" w:type="pct"/>
                  <w:tcBorders>
                    <w:tl2br w:val="nil"/>
                    <w:tr2bl w:val="nil"/>
                  </w:tcBorders>
                  <w:vAlign w:val="center"/>
                </w:tcPr>
                <w:p>
                  <w:pPr>
                    <w:pStyle w:val="47"/>
                    <w:rPr>
                      <w:color w:val="auto"/>
                    </w:rPr>
                  </w:pPr>
                  <w:r>
                    <w:rPr>
                      <w:rFonts w:hint="eastAsia"/>
                      <w:color w:val="auto"/>
                    </w:rPr>
                    <w:t>1年</w:t>
                  </w:r>
                </w:p>
              </w:tc>
              <w:tc>
                <w:tcPr>
                  <w:tcW w:w="294" w:type="pct"/>
                  <w:tcBorders>
                    <w:tl2br w:val="nil"/>
                    <w:tr2bl w:val="nil"/>
                  </w:tcBorders>
                  <w:vAlign w:val="center"/>
                </w:tcPr>
                <w:p>
                  <w:pPr>
                    <w:pStyle w:val="47"/>
                    <w:rPr>
                      <w:color w:val="auto"/>
                    </w:rPr>
                  </w:pPr>
                  <w:r>
                    <w:rPr>
                      <w:rFonts w:hint="eastAsia"/>
                      <w:color w:val="auto"/>
                    </w:rPr>
                    <w:t>T，I</w:t>
                  </w:r>
                </w:p>
              </w:tc>
              <w:tc>
                <w:tcPr>
                  <w:tcW w:w="769" w:type="pct"/>
                  <w:vMerge w:val="restart"/>
                  <w:tcBorders>
                    <w:tl2br w:val="nil"/>
                    <w:tr2bl w:val="nil"/>
                  </w:tcBorders>
                  <w:vAlign w:val="center"/>
                </w:tcPr>
                <w:p>
                  <w:pPr>
                    <w:pStyle w:val="47"/>
                    <w:rPr>
                      <w:color w:val="auto"/>
                    </w:rPr>
                  </w:pPr>
                  <w:r>
                    <w:rPr>
                      <w:rFonts w:hint="eastAsia"/>
                      <w:color w:val="auto"/>
                    </w:rPr>
                    <w:t>专用容器包装，危废间暂存，定期交由有资质单位处置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23" w:type="dxa"/>
                  <w:bottom w:w="0" w:type="dxa"/>
                  <w:right w:w="23" w:type="dxa"/>
                </w:tblCellMar>
              </w:tblPrEx>
              <w:trPr>
                <w:trHeight w:val="397" w:hRule="atLeast"/>
                <w:jc w:val="center"/>
              </w:trPr>
              <w:tc>
                <w:tcPr>
                  <w:tcW w:w="199" w:type="pct"/>
                  <w:tcBorders>
                    <w:tl2br w:val="nil"/>
                    <w:tr2bl w:val="nil"/>
                  </w:tcBorders>
                  <w:vAlign w:val="center"/>
                </w:tcPr>
                <w:p>
                  <w:pPr>
                    <w:pStyle w:val="47"/>
                    <w:rPr>
                      <w:color w:val="auto"/>
                    </w:rPr>
                  </w:pPr>
                  <w:r>
                    <w:rPr>
                      <w:rFonts w:hint="eastAsia"/>
                      <w:color w:val="auto"/>
                    </w:rPr>
                    <w:t>2</w:t>
                  </w:r>
                </w:p>
              </w:tc>
              <w:tc>
                <w:tcPr>
                  <w:tcW w:w="517" w:type="pct"/>
                  <w:tcBorders>
                    <w:tl2br w:val="nil"/>
                    <w:tr2bl w:val="nil"/>
                  </w:tcBorders>
                  <w:vAlign w:val="center"/>
                </w:tcPr>
                <w:p>
                  <w:pPr>
                    <w:pStyle w:val="47"/>
                    <w:rPr>
                      <w:color w:val="auto"/>
                    </w:rPr>
                  </w:pPr>
                  <w:r>
                    <w:rPr>
                      <w:rFonts w:hint="eastAsia"/>
                      <w:color w:val="auto"/>
                    </w:rPr>
                    <w:t>废油桶</w:t>
                  </w:r>
                </w:p>
              </w:tc>
              <w:tc>
                <w:tcPr>
                  <w:tcW w:w="407" w:type="pct"/>
                  <w:tcBorders>
                    <w:tl2br w:val="nil"/>
                    <w:tr2bl w:val="nil"/>
                  </w:tcBorders>
                  <w:vAlign w:val="center"/>
                </w:tcPr>
                <w:p>
                  <w:pPr>
                    <w:pStyle w:val="47"/>
                    <w:rPr>
                      <w:color w:val="auto"/>
                    </w:rPr>
                  </w:pPr>
                  <w:r>
                    <w:rPr>
                      <w:color w:val="auto"/>
                    </w:rPr>
                    <w:t>HW</w:t>
                  </w:r>
                  <w:r>
                    <w:rPr>
                      <w:rFonts w:hint="eastAsia"/>
                      <w:color w:val="auto"/>
                    </w:rPr>
                    <w:t>08</w:t>
                  </w:r>
                </w:p>
              </w:tc>
              <w:tc>
                <w:tcPr>
                  <w:tcW w:w="667" w:type="pct"/>
                  <w:tcBorders>
                    <w:tl2br w:val="nil"/>
                    <w:tr2bl w:val="nil"/>
                  </w:tcBorders>
                  <w:vAlign w:val="center"/>
                </w:tcPr>
                <w:p>
                  <w:pPr>
                    <w:pStyle w:val="47"/>
                    <w:rPr>
                      <w:color w:val="auto"/>
                    </w:rPr>
                  </w:pPr>
                  <w:r>
                    <w:rPr>
                      <w:rFonts w:hint="eastAsia"/>
                      <w:color w:val="auto"/>
                    </w:rPr>
                    <w:t>900-249-08</w:t>
                  </w:r>
                </w:p>
              </w:tc>
              <w:tc>
                <w:tcPr>
                  <w:tcW w:w="408" w:type="pct"/>
                  <w:tcBorders>
                    <w:tl2br w:val="nil"/>
                    <w:tr2bl w:val="nil"/>
                  </w:tcBorders>
                  <w:vAlign w:val="center"/>
                </w:tcPr>
                <w:p>
                  <w:pPr>
                    <w:pStyle w:val="47"/>
                    <w:rPr>
                      <w:color w:val="auto"/>
                    </w:rPr>
                  </w:pPr>
                  <w:r>
                    <w:rPr>
                      <w:rFonts w:hint="eastAsia"/>
                      <w:color w:val="auto"/>
                    </w:rPr>
                    <w:t>0.05</w:t>
                  </w:r>
                </w:p>
              </w:tc>
              <w:tc>
                <w:tcPr>
                  <w:tcW w:w="380" w:type="pct"/>
                  <w:tcBorders>
                    <w:tl2br w:val="nil"/>
                    <w:tr2bl w:val="nil"/>
                  </w:tcBorders>
                  <w:vAlign w:val="center"/>
                </w:tcPr>
                <w:p>
                  <w:pPr>
                    <w:pStyle w:val="47"/>
                    <w:rPr>
                      <w:color w:val="auto"/>
                    </w:rPr>
                  </w:pPr>
                  <w:r>
                    <w:rPr>
                      <w:rFonts w:hint="eastAsia"/>
                      <w:color w:val="auto"/>
                    </w:rPr>
                    <w:t>设备维护</w:t>
                  </w:r>
                </w:p>
              </w:tc>
              <w:tc>
                <w:tcPr>
                  <w:tcW w:w="241" w:type="pct"/>
                  <w:tcBorders>
                    <w:tl2br w:val="nil"/>
                    <w:tr2bl w:val="nil"/>
                  </w:tcBorders>
                  <w:vAlign w:val="center"/>
                </w:tcPr>
                <w:p>
                  <w:pPr>
                    <w:pStyle w:val="47"/>
                    <w:rPr>
                      <w:color w:val="auto"/>
                    </w:rPr>
                  </w:pPr>
                  <w:r>
                    <w:rPr>
                      <w:rFonts w:hint="eastAsia"/>
                      <w:color w:val="auto"/>
                    </w:rPr>
                    <w:t>固态</w:t>
                  </w:r>
                </w:p>
              </w:tc>
              <w:tc>
                <w:tcPr>
                  <w:tcW w:w="389" w:type="pct"/>
                  <w:tcBorders>
                    <w:tl2br w:val="nil"/>
                    <w:tr2bl w:val="nil"/>
                  </w:tcBorders>
                  <w:vAlign w:val="center"/>
                </w:tcPr>
                <w:p>
                  <w:pPr>
                    <w:pStyle w:val="47"/>
                    <w:rPr>
                      <w:color w:val="auto"/>
                    </w:rPr>
                  </w:pPr>
                  <w:r>
                    <w:rPr>
                      <w:rFonts w:hint="eastAsia"/>
                      <w:color w:val="auto"/>
                    </w:rPr>
                    <w:t>矿物油</w:t>
                  </w:r>
                </w:p>
              </w:tc>
              <w:tc>
                <w:tcPr>
                  <w:tcW w:w="377" w:type="pct"/>
                  <w:tcBorders>
                    <w:tl2br w:val="nil"/>
                    <w:tr2bl w:val="nil"/>
                  </w:tcBorders>
                  <w:vAlign w:val="center"/>
                </w:tcPr>
                <w:p>
                  <w:pPr>
                    <w:pStyle w:val="47"/>
                    <w:rPr>
                      <w:color w:val="auto"/>
                    </w:rPr>
                  </w:pPr>
                  <w:r>
                    <w:rPr>
                      <w:rFonts w:hint="eastAsia"/>
                      <w:color w:val="auto"/>
                    </w:rPr>
                    <w:t>矿物油</w:t>
                  </w:r>
                </w:p>
              </w:tc>
              <w:tc>
                <w:tcPr>
                  <w:tcW w:w="346" w:type="pct"/>
                  <w:tcBorders>
                    <w:tl2br w:val="nil"/>
                    <w:tr2bl w:val="nil"/>
                  </w:tcBorders>
                  <w:vAlign w:val="center"/>
                </w:tcPr>
                <w:p>
                  <w:pPr>
                    <w:pStyle w:val="47"/>
                    <w:rPr>
                      <w:color w:val="auto"/>
                    </w:rPr>
                  </w:pPr>
                  <w:r>
                    <w:rPr>
                      <w:rFonts w:hint="eastAsia"/>
                      <w:color w:val="auto"/>
                    </w:rPr>
                    <w:t>1年</w:t>
                  </w:r>
                </w:p>
              </w:tc>
              <w:tc>
                <w:tcPr>
                  <w:tcW w:w="294" w:type="pct"/>
                  <w:tcBorders>
                    <w:tl2br w:val="nil"/>
                    <w:tr2bl w:val="nil"/>
                  </w:tcBorders>
                  <w:vAlign w:val="center"/>
                </w:tcPr>
                <w:p>
                  <w:pPr>
                    <w:pStyle w:val="47"/>
                    <w:rPr>
                      <w:color w:val="auto"/>
                    </w:rPr>
                  </w:pPr>
                  <w:r>
                    <w:rPr>
                      <w:rFonts w:hint="eastAsia"/>
                      <w:color w:val="auto"/>
                    </w:rPr>
                    <w:t>T，I</w:t>
                  </w:r>
                </w:p>
              </w:tc>
              <w:tc>
                <w:tcPr>
                  <w:tcW w:w="769" w:type="pct"/>
                  <w:vMerge w:val="continue"/>
                  <w:tcBorders>
                    <w:tl2br w:val="nil"/>
                    <w:tr2bl w:val="nil"/>
                  </w:tcBorders>
                  <w:vAlign w:val="center"/>
                </w:tcPr>
                <w:p>
                  <w:pPr>
                    <w:pStyle w:val="47"/>
                    <w:rPr>
                      <w:color w:val="auto"/>
                    </w:rPr>
                  </w:pPr>
                </w:p>
              </w:tc>
            </w:tr>
          </w:tbl>
          <w:p>
            <w:pPr>
              <w:pStyle w:val="52"/>
              <w:ind w:firstLine="480"/>
              <w:rPr>
                <w:color w:val="auto"/>
                <w:highlight w:val="none"/>
              </w:rPr>
            </w:pPr>
            <w:r>
              <w:rPr>
                <w:rFonts w:hint="default"/>
                <w:color w:val="auto"/>
                <w:highlight w:val="none"/>
                <w:lang w:val="en-US" w:eastAsia="zh-CN"/>
              </w:rPr>
              <w:t>本项目新建1间危废间（约5m</w:t>
            </w:r>
            <w:r>
              <w:rPr>
                <w:rFonts w:hint="default"/>
                <w:color w:val="auto"/>
                <w:highlight w:val="none"/>
                <w:vertAlign w:val="superscript"/>
                <w:lang w:val="en-US" w:eastAsia="zh-CN"/>
              </w:rPr>
              <w:t>2</w:t>
            </w:r>
            <w:r>
              <w:rPr>
                <w:rFonts w:hint="default"/>
                <w:color w:val="auto"/>
                <w:highlight w:val="none"/>
                <w:lang w:val="en-US" w:eastAsia="zh-CN"/>
              </w:rPr>
              <w:t>），用来存放项目产生的危险废物，</w:t>
            </w:r>
            <w:r>
              <w:rPr>
                <w:rFonts w:hint="eastAsia"/>
                <w:color w:val="auto"/>
                <w:highlight w:val="none"/>
              </w:rPr>
              <w:t>危废间基本情况表见下表。</w:t>
            </w:r>
          </w:p>
          <w:p>
            <w:pPr>
              <w:pStyle w:val="50"/>
              <w:rPr>
                <w:rFonts w:ascii="Times New Roman" w:hAnsi="Times New Roman" w:eastAsia="宋体" w:cs="Times New Roman"/>
                <w:color w:val="auto"/>
              </w:rPr>
            </w:pPr>
            <w:r>
              <w:rPr>
                <w:rFonts w:hint="eastAsia" w:ascii="Times New Roman" w:hAnsi="Times New Roman" w:eastAsia="宋体" w:cs="Times New Roman"/>
                <w:color w:val="auto"/>
              </w:rPr>
              <w:t>表4-15  危险废物贮存场所（设施）基本情况表</w:t>
            </w:r>
          </w:p>
          <w:tbl>
            <w:tblPr>
              <w:tblStyle w:val="29"/>
              <w:tblW w:w="4993"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246"/>
              <w:gridCol w:w="1294"/>
              <w:gridCol w:w="930"/>
              <w:gridCol w:w="663"/>
              <w:gridCol w:w="1004"/>
              <w:gridCol w:w="663"/>
              <w:gridCol w:w="783"/>
              <w:gridCol w:w="1328"/>
              <w:gridCol w:w="556"/>
              <w:gridCol w:w="6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152" w:type="pct"/>
                  <w:vAlign w:val="center"/>
                </w:tcPr>
                <w:p>
                  <w:pPr>
                    <w:pStyle w:val="47"/>
                    <w:bidi w:val="0"/>
                    <w:rPr>
                      <w:color w:val="auto"/>
                    </w:rPr>
                  </w:pPr>
                  <w:r>
                    <w:rPr>
                      <w:rFonts w:hint="eastAsia"/>
                      <w:color w:val="auto"/>
                    </w:rPr>
                    <w:t>序号</w:t>
                  </w:r>
                </w:p>
              </w:tc>
              <w:tc>
                <w:tcPr>
                  <w:tcW w:w="800" w:type="pct"/>
                  <w:vAlign w:val="center"/>
                </w:tcPr>
                <w:p>
                  <w:pPr>
                    <w:pStyle w:val="47"/>
                    <w:bidi w:val="0"/>
                    <w:rPr>
                      <w:color w:val="auto"/>
                    </w:rPr>
                  </w:pPr>
                  <w:r>
                    <w:rPr>
                      <w:rFonts w:hint="eastAsia"/>
                      <w:color w:val="auto"/>
                    </w:rPr>
                    <w:t>贮存场所（设施）名称</w:t>
                  </w:r>
                </w:p>
              </w:tc>
              <w:tc>
                <w:tcPr>
                  <w:tcW w:w="575" w:type="pct"/>
                  <w:vAlign w:val="center"/>
                </w:tcPr>
                <w:p>
                  <w:pPr>
                    <w:pStyle w:val="47"/>
                    <w:bidi w:val="0"/>
                    <w:rPr>
                      <w:color w:val="auto"/>
                    </w:rPr>
                  </w:pPr>
                  <w:r>
                    <w:rPr>
                      <w:rFonts w:hint="eastAsia"/>
                      <w:color w:val="auto"/>
                    </w:rPr>
                    <w:t>危险废物</w:t>
                  </w:r>
                </w:p>
                <w:p>
                  <w:pPr>
                    <w:pStyle w:val="47"/>
                    <w:bidi w:val="0"/>
                    <w:rPr>
                      <w:color w:val="auto"/>
                    </w:rPr>
                  </w:pPr>
                  <w:r>
                    <w:rPr>
                      <w:rFonts w:hint="eastAsia"/>
                      <w:color w:val="auto"/>
                    </w:rPr>
                    <w:t>名称</w:t>
                  </w:r>
                </w:p>
              </w:tc>
              <w:tc>
                <w:tcPr>
                  <w:tcW w:w="410" w:type="pct"/>
                  <w:vAlign w:val="center"/>
                </w:tcPr>
                <w:p>
                  <w:pPr>
                    <w:pStyle w:val="47"/>
                    <w:bidi w:val="0"/>
                    <w:rPr>
                      <w:color w:val="auto"/>
                    </w:rPr>
                  </w:pPr>
                  <w:r>
                    <w:rPr>
                      <w:rFonts w:hint="eastAsia"/>
                      <w:color w:val="auto"/>
                    </w:rPr>
                    <w:t>危险废物类别</w:t>
                  </w:r>
                </w:p>
              </w:tc>
              <w:tc>
                <w:tcPr>
                  <w:tcW w:w="621" w:type="pct"/>
                  <w:vAlign w:val="center"/>
                </w:tcPr>
                <w:p>
                  <w:pPr>
                    <w:pStyle w:val="47"/>
                    <w:bidi w:val="0"/>
                    <w:rPr>
                      <w:color w:val="auto"/>
                    </w:rPr>
                  </w:pPr>
                  <w:r>
                    <w:rPr>
                      <w:rFonts w:hint="eastAsia"/>
                      <w:color w:val="auto"/>
                    </w:rPr>
                    <w:t>危险废物</w:t>
                  </w:r>
                </w:p>
                <w:p>
                  <w:pPr>
                    <w:pStyle w:val="47"/>
                    <w:bidi w:val="0"/>
                    <w:rPr>
                      <w:color w:val="auto"/>
                    </w:rPr>
                  </w:pPr>
                  <w:r>
                    <w:rPr>
                      <w:rFonts w:hint="eastAsia"/>
                      <w:color w:val="auto"/>
                    </w:rPr>
                    <w:t>代码</w:t>
                  </w:r>
                </w:p>
              </w:tc>
              <w:tc>
                <w:tcPr>
                  <w:tcW w:w="410" w:type="pct"/>
                  <w:vAlign w:val="center"/>
                </w:tcPr>
                <w:p>
                  <w:pPr>
                    <w:pStyle w:val="47"/>
                    <w:bidi w:val="0"/>
                    <w:rPr>
                      <w:color w:val="auto"/>
                    </w:rPr>
                  </w:pPr>
                  <w:r>
                    <w:rPr>
                      <w:rFonts w:hint="eastAsia"/>
                      <w:color w:val="auto"/>
                    </w:rPr>
                    <w:t>位置</w:t>
                  </w:r>
                </w:p>
              </w:tc>
              <w:tc>
                <w:tcPr>
                  <w:tcW w:w="484" w:type="pct"/>
                  <w:vAlign w:val="center"/>
                </w:tcPr>
                <w:p>
                  <w:pPr>
                    <w:pStyle w:val="47"/>
                    <w:bidi w:val="0"/>
                    <w:rPr>
                      <w:color w:val="auto"/>
                    </w:rPr>
                  </w:pPr>
                  <w:r>
                    <w:rPr>
                      <w:rFonts w:hint="eastAsia"/>
                      <w:color w:val="auto"/>
                    </w:rPr>
                    <w:t>占地面积/m</w:t>
                  </w:r>
                  <w:r>
                    <w:rPr>
                      <w:rFonts w:hint="eastAsia"/>
                      <w:color w:val="auto"/>
                      <w:vertAlign w:val="superscript"/>
                    </w:rPr>
                    <w:t>2</w:t>
                  </w:r>
                </w:p>
              </w:tc>
              <w:tc>
                <w:tcPr>
                  <w:tcW w:w="821" w:type="pct"/>
                  <w:vAlign w:val="center"/>
                </w:tcPr>
                <w:p>
                  <w:pPr>
                    <w:pStyle w:val="47"/>
                    <w:bidi w:val="0"/>
                    <w:rPr>
                      <w:color w:val="auto"/>
                    </w:rPr>
                  </w:pPr>
                  <w:r>
                    <w:rPr>
                      <w:rFonts w:hint="eastAsia"/>
                      <w:color w:val="auto"/>
                    </w:rPr>
                    <w:t>贮存方式</w:t>
                  </w:r>
                </w:p>
              </w:tc>
              <w:tc>
                <w:tcPr>
                  <w:tcW w:w="344" w:type="pct"/>
                  <w:vAlign w:val="center"/>
                </w:tcPr>
                <w:p>
                  <w:pPr>
                    <w:pStyle w:val="47"/>
                    <w:bidi w:val="0"/>
                    <w:rPr>
                      <w:color w:val="auto"/>
                    </w:rPr>
                  </w:pPr>
                  <w:r>
                    <w:rPr>
                      <w:rFonts w:hint="eastAsia"/>
                      <w:color w:val="auto"/>
                    </w:rPr>
                    <w:t>贮存</w:t>
                  </w:r>
                </w:p>
                <w:p>
                  <w:pPr>
                    <w:pStyle w:val="47"/>
                    <w:bidi w:val="0"/>
                    <w:rPr>
                      <w:color w:val="auto"/>
                    </w:rPr>
                  </w:pPr>
                  <w:r>
                    <w:rPr>
                      <w:rFonts w:hint="eastAsia"/>
                      <w:color w:val="auto"/>
                    </w:rPr>
                    <w:t>能力</w:t>
                  </w:r>
                </w:p>
              </w:tc>
              <w:tc>
                <w:tcPr>
                  <w:tcW w:w="379" w:type="pct"/>
                  <w:vAlign w:val="center"/>
                </w:tcPr>
                <w:p>
                  <w:pPr>
                    <w:pStyle w:val="47"/>
                    <w:bidi w:val="0"/>
                    <w:rPr>
                      <w:color w:val="auto"/>
                    </w:rPr>
                  </w:pPr>
                  <w:r>
                    <w:rPr>
                      <w:rFonts w:hint="eastAsia"/>
                      <w:color w:val="auto"/>
                    </w:rPr>
                    <w:t>贮存</w:t>
                  </w:r>
                </w:p>
                <w:p>
                  <w:pPr>
                    <w:pStyle w:val="47"/>
                    <w:bidi w:val="0"/>
                    <w:rPr>
                      <w:color w:val="auto"/>
                    </w:rPr>
                  </w:pPr>
                  <w:r>
                    <w:rPr>
                      <w:rFonts w:hint="eastAsia"/>
                      <w:color w:val="auto"/>
                    </w:rPr>
                    <w:t>周期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152" w:type="pct"/>
                  <w:vAlign w:val="center"/>
                </w:tcPr>
                <w:p>
                  <w:pPr>
                    <w:pStyle w:val="47"/>
                    <w:bidi w:val="0"/>
                    <w:rPr>
                      <w:color w:val="auto"/>
                    </w:rPr>
                  </w:pPr>
                  <w:r>
                    <w:rPr>
                      <w:color w:val="auto"/>
                    </w:rPr>
                    <w:t>1</w:t>
                  </w:r>
                </w:p>
              </w:tc>
              <w:tc>
                <w:tcPr>
                  <w:tcW w:w="800" w:type="pct"/>
                  <w:vMerge w:val="restart"/>
                  <w:vAlign w:val="center"/>
                </w:tcPr>
                <w:p>
                  <w:pPr>
                    <w:pStyle w:val="47"/>
                    <w:bidi w:val="0"/>
                    <w:rPr>
                      <w:color w:val="auto"/>
                    </w:rPr>
                  </w:pPr>
                  <w:r>
                    <w:rPr>
                      <w:rFonts w:hint="eastAsia"/>
                      <w:color w:val="auto"/>
                    </w:rPr>
                    <w:t>危废间</w:t>
                  </w:r>
                </w:p>
              </w:tc>
              <w:tc>
                <w:tcPr>
                  <w:tcW w:w="575" w:type="pct"/>
                  <w:vAlign w:val="center"/>
                </w:tcPr>
                <w:p>
                  <w:pPr>
                    <w:pStyle w:val="47"/>
                    <w:bidi w:val="0"/>
                    <w:rPr>
                      <w:color w:val="auto"/>
                    </w:rPr>
                  </w:pPr>
                  <w:r>
                    <w:rPr>
                      <w:color w:val="auto"/>
                    </w:rPr>
                    <w:t>废</w:t>
                  </w:r>
                  <w:r>
                    <w:rPr>
                      <w:rFonts w:hint="eastAsia"/>
                      <w:color w:val="auto"/>
                    </w:rPr>
                    <w:t>润滑油</w:t>
                  </w:r>
                </w:p>
              </w:tc>
              <w:tc>
                <w:tcPr>
                  <w:tcW w:w="410" w:type="pct"/>
                  <w:vAlign w:val="center"/>
                </w:tcPr>
                <w:p>
                  <w:pPr>
                    <w:pStyle w:val="47"/>
                    <w:bidi w:val="0"/>
                    <w:rPr>
                      <w:color w:val="auto"/>
                    </w:rPr>
                  </w:pPr>
                  <w:r>
                    <w:rPr>
                      <w:color w:val="auto"/>
                    </w:rPr>
                    <w:t>HW08</w:t>
                  </w:r>
                </w:p>
              </w:tc>
              <w:tc>
                <w:tcPr>
                  <w:tcW w:w="621" w:type="pct"/>
                  <w:vAlign w:val="center"/>
                </w:tcPr>
                <w:p>
                  <w:pPr>
                    <w:pStyle w:val="47"/>
                    <w:bidi w:val="0"/>
                    <w:rPr>
                      <w:color w:val="auto"/>
                    </w:rPr>
                  </w:pPr>
                  <w:r>
                    <w:rPr>
                      <w:color w:val="auto"/>
                    </w:rPr>
                    <w:t>900-2</w:t>
                  </w:r>
                  <w:r>
                    <w:rPr>
                      <w:rFonts w:hint="eastAsia"/>
                      <w:color w:val="auto"/>
                    </w:rPr>
                    <w:t>1</w:t>
                  </w:r>
                  <w:r>
                    <w:rPr>
                      <w:rFonts w:hint="eastAsia"/>
                      <w:color w:val="auto"/>
                      <w:lang w:val="en-US" w:eastAsia="zh-CN"/>
                    </w:rPr>
                    <w:t>7</w:t>
                  </w:r>
                  <w:r>
                    <w:rPr>
                      <w:color w:val="auto"/>
                    </w:rPr>
                    <w:t>-08</w:t>
                  </w:r>
                </w:p>
              </w:tc>
              <w:tc>
                <w:tcPr>
                  <w:tcW w:w="410" w:type="pct"/>
                  <w:vMerge w:val="restart"/>
                  <w:vAlign w:val="center"/>
                </w:tcPr>
                <w:p>
                  <w:pPr>
                    <w:pStyle w:val="47"/>
                    <w:bidi w:val="0"/>
                    <w:rPr>
                      <w:rFonts w:hint="eastAsia" w:eastAsia="宋体"/>
                      <w:color w:val="auto"/>
                      <w:lang w:eastAsia="zh-CN"/>
                    </w:rPr>
                  </w:pPr>
                  <w:r>
                    <w:rPr>
                      <w:rFonts w:hint="eastAsia" w:eastAsia="宋体"/>
                      <w:color w:val="auto"/>
                      <w:lang w:eastAsia="zh-CN"/>
                    </w:rPr>
                    <w:t>干污泥暂存库南侧</w:t>
                  </w:r>
                </w:p>
              </w:tc>
              <w:tc>
                <w:tcPr>
                  <w:tcW w:w="484" w:type="pct"/>
                  <w:vMerge w:val="restart"/>
                  <w:vAlign w:val="center"/>
                </w:tcPr>
                <w:p>
                  <w:pPr>
                    <w:pStyle w:val="47"/>
                    <w:bidi w:val="0"/>
                    <w:rPr>
                      <w:color w:val="auto"/>
                    </w:rPr>
                  </w:pPr>
                  <w:r>
                    <w:rPr>
                      <w:rFonts w:hint="eastAsia"/>
                      <w:color w:val="auto"/>
                      <w:lang w:val="en-US" w:eastAsia="zh-CN"/>
                    </w:rPr>
                    <w:t>5</w:t>
                  </w:r>
                </w:p>
              </w:tc>
              <w:tc>
                <w:tcPr>
                  <w:tcW w:w="821" w:type="pct"/>
                  <w:vAlign w:val="center"/>
                </w:tcPr>
                <w:p>
                  <w:pPr>
                    <w:pStyle w:val="47"/>
                    <w:bidi w:val="0"/>
                    <w:jc w:val="center"/>
                    <w:rPr>
                      <w:color w:val="auto"/>
                    </w:rPr>
                  </w:pPr>
                  <w:r>
                    <w:rPr>
                      <w:rFonts w:hint="eastAsia"/>
                      <w:color w:val="auto"/>
                    </w:rPr>
                    <w:t>专用容器收集</w:t>
                  </w:r>
                </w:p>
              </w:tc>
              <w:tc>
                <w:tcPr>
                  <w:tcW w:w="344" w:type="pct"/>
                  <w:vAlign w:val="center"/>
                </w:tcPr>
                <w:p>
                  <w:pPr>
                    <w:pStyle w:val="47"/>
                    <w:bidi w:val="0"/>
                    <w:rPr>
                      <w:color w:val="auto"/>
                    </w:rPr>
                  </w:pPr>
                  <w:r>
                    <w:rPr>
                      <w:rFonts w:hint="eastAsia"/>
                      <w:color w:val="auto"/>
                    </w:rPr>
                    <w:t>0.1t</w:t>
                  </w:r>
                </w:p>
              </w:tc>
              <w:tc>
                <w:tcPr>
                  <w:tcW w:w="379" w:type="pct"/>
                  <w:vAlign w:val="center"/>
                </w:tcPr>
                <w:p>
                  <w:pPr>
                    <w:pStyle w:val="47"/>
                    <w:bidi w:val="0"/>
                    <w:rPr>
                      <w:color w:val="auto"/>
                    </w:rPr>
                  </w:pPr>
                  <w:r>
                    <w:rPr>
                      <w:rFonts w:hint="eastAsia"/>
                      <w:color w:val="auto"/>
                    </w:rPr>
                    <w:t>一年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152" w:type="pct"/>
                  <w:vAlign w:val="center"/>
                </w:tcPr>
                <w:p>
                  <w:pPr>
                    <w:pStyle w:val="47"/>
                    <w:bidi w:val="0"/>
                    <w:rPr>
                      <w:rFonts w:hint="eastAsia" w:eastAsia="宋体"/>
                      <w:color w:val="auto"/>
                      <w:lang w:eastAsia="zh-CN"/>
                    </w:rPr>
                  </w:pPr>
                  <w:r>
                    <w:rPr>
                      <w:rFonts w:hint="eastAsia"/>
                      <w:color w:val="auto"/>
                      <w:lang w:val="en-US" w:eastAsia="zh-CN"/>
                    </w:rPr>
                    <w:t>2</w:t>
                  </w:r>
                </w:p>
              </w:tc>
              <w:tc>
                <w:tcPr>
                  <w:tcW w:w="800" w:type="pct"/>
                  <w:vMerge w:val="continue"/>
                </w:tcPr>
                <w:p>
                  <w:pPr>
                    <w:pStyle w:val="47"/>
                    <w:bidi w:val="0"/>
                    <w:rPr>
                      <w:color w:val="auto"/>
                    </w:rPr>
                  </w:pPr>
                </w:p>
              </w:tc>
              <w:tc>
                <w:tcPr>
                  <w:tcW w:w="575" w:type="pct"/>
                  <w:vAlign w:val="center"/>
                </w:tcPr>
                <w:p>
                  <w:pPr>
                    <w:pStyle w:val="47"/>
                    <w:bidi w:val="0"/>
                    <w:rPr>
                      <w:color w:val="auto"/>
                    </w:rPr>
                  </w:pPr>
                  <w:r>
                    <w:rPr>
                      <w:color w:val="auto"/>
                    </w:rPr>
                    <w:t>废油桶</w:t>
                  </w:r>
                </w:p>
              </w:tc>
              <w:tc>
                <w:tcPr>
                  <w:tcW w:w="410" w:type="pct"/>
                  <w:vAlign w:val="center"/>
                </w:tcPr>
                <w:p>
                  <w:pPr>
                    <w:pStyle w:val="47"/>
                    <w:bidi w:val="0"/>
                    <w:rPr>
                      <w:color w:val="auto"/>
                    </w:rPr>
                  </w:pPr>
                  <w:r>
                    <w:rPr>
                      <w:color w:val="auto"/>
                    </w:rPr>
                    <w:t>HW08</w:t>
                  </w:r>
                </w:p>
              </w:tc>
              <w:tc>
                <w:tcPr>
                  <w:tcW w:w="621" w:type="pct"/>
                  <w:vAlign w:val="center"/>
                </w:tcPr>
                <w:p>
                  <w:pPr>
                    <w:pStyle w:val="47"/>
                    <w:bidi w:val="0"/>
                    <w:rPr>
                      <w:color w:val="auto"/>
                    </w:rPr>
                  </w:pPr>
                  <w:r>
                    <w:rPr>
                      <w:color w:val="auto"/>
                    </w:rPr>
                    <w:t>900-249-08</w:t>
                  </w:r>
                </w:p>
              </w:tc>
              <w:tc>
                <w:tcPr>
                  <w:tcW w:w="410" w:type="pct"/>
                  <w:vMerge w:val="continue"/>
                </w:tcPr>
                <w:p>
                  <w:pPr>
                    <w:pStyle w:val="47"/>
                    <w:bidi w:val="0"/>
                    <w:rPr>
                      <w:color w:val="auto"/>
                    </w:rPr>
                  </w:pPr>
                </w:p>
              </w:tc>
              <w:tc>
                <w:tcPr>
                  <w:tcW w:w="484" w:type="pct"/>
                  <w:vMerge w:val="continue"/>
                  <w:vAlign w:val="center"/>
                </w:tcPr>
                <w:p>
                  <w:pPr>
                    <w:pStyle w:val="47"/>
                    <w:bidi w:val="0"/>
                    <w:rPr>
                      <w:color w:val="auto"/>
                    </w:rPr>
                  </w:pPr>
                </w:p>
              </w:tc>
              <w:tc>
                <w:tcPr>
                  <w:tcW w:w="821" w:type="pct"/>
                  <w:vAlign w:val="center"/>
                </w:tcPr>
                <w:p>
                  <w:pPr>
                    <w:pStyle w:val="47"/>
                    <w:bidi w:val="0"/>
                    <w:jc w:val="center"/>
                    <w:rPr>
                      <w:rFonts w:hint="eastAsia" w:eastAsia="宋体"/>
                      <w:color w:val="auto"/>
                      <w:lang w:eastAsia="zh-CN"/>
                    </w:rPr>
                  </w:pPr>
                  <w:r>
                    <w:rPr>
                      <w:rFonts w:hint="eastAsia"/>
                      <w:color w:val="auto"/>
                      <w:lang w:eastAsia="zh-CN"/>
                    </w:rPr>
                    <w:t>托盘</w:t>
                  </w:r>
                </w:p>
              </w:tc>
              <w:tc>
                <w:tcPr>
                  <w:tcW w:w="344" w:type="pct"/>
                  <w:vAlign w:val="center"/>
                </w:tcPr>
                <w:p>
                  <w:pPr>
                    <w:pStyle w:val="47"/>
                    <w:bidi w:val="0"/>
                    <w:rPr>
                      <w:color w:val="auto"/>
                    </w:rPr>
                  </w:pPr>
                  <w:r>
                    <w:rPr>
                      <w:rFonts w:hint="eastAsia"/>
                      <w:color w:val="auto"/>
                    </w:rPr>
                    <w:t>0.5t</w:t>
                  </w:r>
                </w:p>
              </w:tc>
              <w:tc>
                <w:tcPr>
                  <w:tcW w:w="379" w:type="pct"/>
                  <w:vAlign w:val="center"/>
                </w:tcPr>
                <w:p>
                  <w:pPr>
                    <w:pStyle w:val="47"/>
                    <w:bidi w:val="0"/>
                    <w:rPr>
                      <w:color w:val="auto"/>
                    </w:rPr>
                  </w:pPr>
                  <w:r>
                    <w:rPr>
                      <w:rFonts w:hint="eastAsia"/>
                      <w:color w:val="auto"/>
                    </w:rPr>
                    <w:t>一年</w:t>
                  </w:r>
                </w:p>
              </w:tc>
            </w:tr>
          </w:tbl>
          <w:p>
            <w:pPr>
              <w:pStyle w:val="52"/>
              <w:ind w:firstLine="420"/>
              <w:rPr>
                <w:color w:val="auto"/>
              </w:rPr>
            </w:pPr>
            <w:r>
              <w:rPr>
                <w:rFonts w:hint="eastAsia"/>
                <w:color w:val="auto"/>
              </w:rPr>
              <w:t>（4）危险废物管理</w:t>
            </w:r>
          </w:p>
          <w:p>
            <w:pPr>
              <w:pStyle w:val="52"/>
              <w:ind w:firstLine="420"/>
              <w:rPr>
                <w:color w:val="auto"/>
              </w:rPr>
            </w:pPr>
            <w:r>
              <w:rPr>
                <w:rFonts w:hint="eastAsia"/>
                <w:color w:val="auto"/>
              </w:rPr>
              <w:t>本项目</w:t>
            </w:r>
            <w:r>
              <w:rPr>
                <w:color w:val="auto"/>
              </w:rPr>
              <w:t>新建</w:t>
            </w:r>
            <w:r>
              <w:rPr>
                <w:rFonts w:hint="eastAsia"/>
                <w:color w:val="auto"/>
              </w:rPr>
              <w:t>1间危废间（约5m</w:t>
            </w:r>
            <w:r>
              <w:rPr>
                <w:rFonts w:hint="eastAsia"/>
                <w:color w:val="auto"/>
                <w:vertAlign w:val="superscript"/>
              </w:rPr>
              <w:t>2</w:t>
            </w:r>
            <w:r>
              <w:rPr>
                <w:rFonts w:hint="eastAsia"/>
                <w:color w:val="auto"/>
              </w:rPr>
              <w:t>）</w:t>
            </w:r>
            <w:r>
              <w:rPr>
                <w:color w:val="auto"/>
              </w:rPr>
              <w:t>，用来存放</w:t>
            </w:r>
            <w:r>
              <w:rPr>
                <w:rFonts w:hint="eastAsia"/>
                <w:color w:val="auto"/>
              </w:rPr>
              <w:t>项目产生的</w:t>
            </w:r>
            <w:r>
              <w:rPr>
                <w:color w:val="auto"/>
              </w:rPr>
              <w:t>危险废物</w:t>
            </w:r>
            <w:r>
              <w:rPr>
                <w:rFonts w:hint="eastAsia"/>
                <w:color w:val="auto"/>
              </w:rPr>
              <w:t>，管理要求如下：</w:t>
            </w:r>
          </w:p>
          <w:p>
            <w:pPr>
              <w:pStyle w:val="52"/>
              <w:ind w:firstLine="420"/>
              <w:rPr>
                <w:color w:val="auto"/>
              </w:rPr>
            </w:pPr>
            <w:r>
              <w:rPr>
                <w:rFonts w:hint="eastAsia"/>
                <w:color w:val="auto"/>
              </w:rPr>
              <w:t>1）</w:t>
            </w:r>
            <w:r>
              <w:rPr>
                <w:color w:val="auto"/>
              </w:rPr>
              <w:t>危</w:t>
            </w:r>
            <w:r>
              <w:rPr>
                <w:rFonts w:hint="eastAsia"/>
                <w:color w:val="auto"/>
              </w:rPr>
              <w:t>废</w:t>
            </w:r>
            <w:r>
              <w:rPr>
                <w:color w:val="auto"/>
              </w:rPr>
              <w:t>间管理要求</w:t>
            </w:r>
          </w:p>
          <w:p>
            <w:pPr>
              <w:pStyle w:val="52"/>
              <w:ind w:firstLine="420"/>
              <w:rPr>
                <w:color w:val="auto"/>
              </w:rPr>
            </w:pPr>
            <w:r>
              <w:rPr>
                <w:color w:val="auto"/>
              </w:rPr>
              <w:t>①危险废物储存间应当参照《危险废物贮存</w:t>
            </w:r>
            <w:r>
              <w:rPr>
                <w:rFonts w:hint="eastAsia"/>
                <w:color w:val="auto"/>
              </w:rPr>
              <w:t>污染</w:t>
            </w:r>
            <w:r>
              <w:rPr>
                <w:color w:val="auto"/>
              </w:rPr>
              <w:t>控制标准》（GB18597-20</w:t>
            </w:r>
            <w:r>
              <w:rPr>
                <w:rFonts w:hint="eastAsia"/>
                <w:color w:val="auto"/>
              </w:rPr>
              <w:t>23</w:t>
            </w:r>
            <w:r>
              <w:rPr>
                <w:color w:val="auto"/>
              </w:rPr>
              <w:t>）建设，地面及储存间裙角采取防渗处理，地面及裙角以混凝土铺底，表层2mm厚高密度聚乙烯或其他人工材料的防渗层，以保证渗透系数≤1×10</w:t>
            </w:r>
            <w:r>
              <w:rPr>
                <w:color w:val="auto"/>
                <w:vertAlign w:val="superscript"/>
              </w:rPr>
              <w:t>-10</w:t>
            </w:r>
            <w:r>
              <w:rPr>
                <w:color w:val="auto"/>
              </w:rPr>
              <w:t>cm/s；</w:t>
            </w:r>
          </w:p>
          <w:p>
            <w:pPr>
              <w:pStyle w:val="52"/>
              <w:ind w:firstLine="420"/>
              <w:rPr>
                <w:color w:val="auto"/>
              </w:rPr>
            </w:pPr>
            <w:r>
              <w:rPr>
                <w:color w:val="auto"/>
              </w:rPr>
              <w:t>②危废间设不同分区，并粘贴危险废物名称、性质；</w:t>
            </w:r>
          </w:p>
          <w:p>
            <w:pPr>
              <w:pStyle w:val="52"/>
              <w:ind w:firstLine="420"/>
              <w:rPr>
                <w:color w:val="auto"/>
              </w:rPr>
            </w:pPr>
            <w:r>
              <w:rPr>
                <w:color w:val="auto"/>
              </w:rPr>
              <w:t>③危废间应设置配备通讯装置、照明设施、安全防护服装及工具，并设应急防护设施，地面与裙脚所围建的容积不低于最大容器的最大储量或总储量的五分之一，并设置警示标志；</w:t>
            </w:r>
          </w:p>
          <w:p>
            <w:pPr>
              <w:pStyle w:val="52"/>
              <w:ind w:firstLine="420"/>
              <w:rPr>
                <w:color w:val="auto"/>
              </w:rPr>
            </w:pPr>
            <w:r>
              <w:rPr>
                <w:rFonts w:hint="eastAsia"/>
                <w:color w:val="auto"/>
              </w:rPr>
              <w:t>2）</w:t>
            </w:r>
            <w:r>
              <w:rPr>
                <w:color w:val="auto"/>
              </w:rPr>
              <w:t>危险废物贮存管理要求</w:t>
            </w:r>
          </w:p>
          <w:p>
            <w:pPr>
              <w:pStyle w:val="52"/>
              <w:ind w:firstLine="420"/>
              <w:rPr>
                <w:color w:val="auto"/>
              </w:rPr>
            </w:pPr>
            <w:r>
              <w:rPr>
                <w:color w:val="auto"/>
              </w:rPr>
              <w:t>依照《中华人民共和国固体废物污染环境防治法》，对危险废物提出以下要求：</w:t>
            </w:r>
          </w:p>
          <w:p>
            <w:pPr>
              <w:pStyle w:val="52"/>
              <w:ind w:firstLine="420"/>
              <w:rPr>
                <w:color w:val="auto"/>
              </w:rPr>
            </w:pPr>
            <w:r>
              <w:rPr>
                <w:color w:val="auto"/>
              </w:rPr>
              <w:t>危险废物贮存按《危险废物贮存</w:t>
            </w:r>
            <w:r>
              <w:rPr>
                <w:rFonts w:hint="eastAsia"/>
                <w:color w:val="auto"/>
              </w:rPr>
              <w:t>污染</w:t>
            </w:r>
            <w:r>
              <w:rPr>
                <w:color w:val="auto"/>
              </w:rPr>
              <w:t>控制标准》（GB18597-20</w:t>
            </w:r>
            <w:r>
              <w:rPr>
                <w:rFonts w:hint="eastAsia"/>
                <w:color w:val="auto"/>
              </w:rPr>
              <w:t>23</w:t>
            </w:r>
            <w:r>
              <w:rPr>
                <w:color w:val="auto"/>
              </w:rPr>
              <w:t>）进行：</w:t>
            </w:r>
          </w:p>
          <w:p>
            <w:pPr>
              <w:pStyle w:val="52"/>
              <w:ind w:firstLine="420"/>
              <w:rPr>
                <w:color w:val="auto"/>
              </w:rPr>
            </w:pPr>
            <w:r>
              <w:rPr>
                <w:color w:val="auto"/>
              </w:rPr>
              <w:t>①必须将危险废物装入容器内，装载危险废物的容器内须留足够空间。</w:t>
            </w:r>
          </w:p>
          <w:p>
            <w:pPr>
              <w:pStyle w:val="52"/>
              <w:ind w:firstLine="420"/>
              <w:rPr>
                <w:color w:val="auto"/>
              </w:rPr>
            </w:pPr>
            <w:r>
              <w:rPr>
                <w:color w:val="auto"/>
              </w:rPr>
              <w:t>②盛装危险废物的容器上必须粘贴符合标准要求的标签。</w:t>
            </w:r>
          </w:p>
          <w:p>
            <w:pPr>
              <w:pStyle w:val="52"/>
              <w:ind w:firstLine="420"/>
              <w:rPr>
                <w:color w:val="auto"/>
              </w:rPr>
            </w:pPr>
            <w:r>
              <w:rPr>
                <w:color w:val="auto"/>
              </w:rPr>
              <w:t>③装载危险废物的容器及材质要满足相应的强度要求，装载危险废物的容器必须完好无损。</w:t>
            </w:r>
          </w:p>
          <w:p>
            <w:pPr>
              <w:pStyle w:val="52"/>
              <w:ind w:firstLine="420"/>
              <w:rPr>
                <w:color w:val="auto"/>
              </w:rPr>
            </w:pPr>
            <w:r>
              <w:rPr>
                <w:color w:val="auto"/>
              </w:rPr>
              <w:t>④作好危险废物情况的记录，记录上须注明危险废物的名称、来源、数量、特性和包装容器的类别、入库日期、存放库位、废物出库日期及接收单位名称。危险废物的记录和货单在危险废物回取后应继续保留三年。</w:t>
            </w:r>
          </w:p>
          <w:p>
            <w:pPr>
              <w:pStyle w:val="52"/>
              <w:ind w:firstLine="420"/>
              <w:rPr>
                <w:color w:val="auto"/>
              </w:rPr>
            </w:pPr>
            <w:r>
              <w:rPr>
                <w:color w:val="auto"/>
              </w:rPr>
              <w:t>⑤根据危废物性质不同，不相容的危险废物分别贮存。</w:t>
            </w:r>
          </w:p>
          <w:p>
            <w:pPr>
              <w:pStyle w:val="52"/>
              <w:ind w:firstLine="420"/>
              <w:rPr>
                <w:color w:val="auto"/>
              </w:rPr>
            </w:pPr>
            <w:r>
              <w:rPr>
                <w:color w:val="auto"/>
              </w:rPr>
              <w:t>⑤必须定期对所贮存的危险废物包装容器及贮存设施进行检查，发现破损，应及时采取措施清理更换。</w:t>
            </w:r>
          </w:p>
          <w:p>
            <w:pPr>
              <w:pStyle w:val="52"/>
              <w:ind w:firstLine="420"/>
              <w:rPr>
                <w:color w:val="auto"/>
              </w:rPr>
            </w:pPr>
            <w:r>
              <w:rPr>
                <w:rFonts w:hint="eastAsia"/>
                <w:color w:val="auto"/>
              </w:rPr>
              <w:t>3）</w:t>
            </w:r>
            <w:r>
              <w:rPr>
                <w:color w:val="auto"/>
              </w:rPr>
              <w:t>危险废物</w:t>
            </w:r>
            <w:r>
              <w:rPr>
                <w:rFonts w:hint="eastAsia"/>
                <w:color w:val="auto"/>
              </w:rPr>
              <w:t>厂内</w:t>
            </w:r>
            <w:r>
              <w:rPr>
                <w:color w:val="auto"/>
              </w:rPr>
              <w:t>运输</w:t>
            </w:r>
            <w:r>
              <w:rPr>
                <w:rFonts w:hint="eastAsia"/>
                <w:color w:val="auto"/>
              </w:rPr>
              <w:t>转移</w:t>
            </w:r>
          </w:p>
          <w:p>
            <w:pPr>
              <w:pStyle w:val="52"/>
              <w:ind w:firstLine="420"/>
              <w:rPr>
                <w:color w:val="auto"/>
              </w:rPr>
            </w:pPr>
            <w:r>
              <w:rPr>
                <w:color w:val="auto"/>
              </w:rPr>
              <w:t>本项目</w:t>
            </w:r>
            <w:r>
              <w:rPr>
                <w:rFonts w:hint="eastAsia"/>
                <w:color w:val="auto"/>
              </w:rPr>
              <w:t>危险废物厂外运输转移委托有资质单位进行，厂内运输转移主要为危险废物由产废点运至危废间的过程，</w:t>
            </w:r>
            <w:r>
              <w:rPr>
                <w:color w:val="auto"/>
              </w:rPr>
              <w:t>危险废物</w:t>
            </w:r>
            <w:r>
              <w:rPr>
                <w:rFonts w:hint="eastAsia"/>
                <w:color w:val="auto"/>
              </w:rPr>
              <w:t>的厂内运输转移应</w:t>
            </w:r>
            <w:r>
              <w:rPr>
                <w:color w:val="auto"/>
              </w:rPr>
              <w:t>按照《危险废物收集、贮存、运输技术规范》（HJ2025-2012）相关要求进行，并按要求填写危险废物的收集记录、厂内转运记录表，并将记录表作为危险废物管理的重要档案妥善保存。</w:t>
            </w:r>
          </w:p>
          <w:p>
            <w:pPr>
              <w:pStyle w:val="52"/>
              <w:ind w:firstLine="420"/>
              <w:rPr>
                <w:color w:val="auto"/>
              </w:rPr>
            </w:pPr>
            <w:r>
              <w:rPr>
                <w:rFonts w:hint="eastAsia"/>
                <w:color w:val="auto"/>
              </w:rPr>
              <w:t>①</w:t>
            </w:r>
            <w:r>
              <w:rPr>
                <w:color w:val="auto"/>
              </w:rPr>
              <w:t>运输承运危险废物时，应按照相关标准要求在危险废物包装上设置标志。</w:t>
            </w:r>
          </w:p>
          <w:p>
            <w:pPr>
              <w:pStyle w:val="52"/>
              <w:ind w:firstLine="420"/>
              <w:rPr>
                <w:color w:val="auto"/>
              </w:rPr>
            </w:pPr>
            <w:r>
              <w:rPr>
                <w:rFonts w:hint="eastAsia"/>
                <w:color w:val="auto"/>
              </w:rPr>
              <w:t>②</w:t>
            </w:r>
            <w:r>
              <w:rPr>
                <w:color w:val="auto"/>
              </w:rPr>
              <w:t>所有运输车辆按规定的路线运输。</w:t>
            </w:r>
          </w:p>
          <w:p>
            <w:pPr>
              <w:pStyle w:val="52"/>
              <w:ind w:firstLine="420"/>
              <w:rPr>
                <w:color w:val="auto"/>
              </w:rPr>
            </w:pPr>
            <w:r>
              <w:rPr>
                <w:rFonts w:hint="eastAsia"/>
                <w:color w:val="auto"/>
              </w:rPr>
              <w:t>③</w:t>
            </w:r>
            <w:r>
              <w:rPr>
                <w:color w:val="auto"/>
              </w:rPr>
              <w:t>运输过程中危险废物应放置在密闭容器中，且运输设施应为封闭结构，具有防臭防遗撒功能，安装行驶及装卸记录仪。</w:t>
            </w:r>
          </w:p>
          <w:p>
            <w:pPr>
              <w:pStyle w:val="52"/>
              <w:ind w:firstLine="420"/>
              <w:rPr>
                <w:color w:val="auto"/>
              </w:rPr>
            </w:pPr>
            <w:r>
              <w:rPr>
                <w:rFonts w:hint="eastAsia"/>
                <w:color w:val="auto"/>
              </w:rPr>
              <w:t>④</w:t>
            </w:r>
            <w:r>
              <w:rPr>
                <w:color w:val="auto"/>
              </w:rPr>
              <w:t>危险废物内部转运作业应采用专用的工具，危险废物内部转运应按照标准要求填写《危险废物厂内转运记录表》。</w:t>
            </w:r>
          </w:p>
          <w:p>
            <w:pPr>
              <w:pStyle w:val="52"/>
              <w:ind w:firstLine="420"/>
              <w:rPr>
                <w:color w:val="auto"/>
              </w:rPr>
            </w:pPr>
            <w:r>
              <w:rPr>
                <w:rFonts w:hint="eastAsia"/>
                <w:color w:val="auto"/>
              </w:rPr>
              <w:t>⑥</w:t>
            </w:r>
            <w:r>
              <w:rPr>
                <w:color w:val="auto"/>
              </w:rPr>
              <w:t>危险废物内部转运结束后，应对转运路线进行检查和清理，无危险废物遗失在转运路线上。</w:t>
            </w:r>
          </w:p>
          <w:p>
            <w:pPr>
              <w:pStyle w:val="52"/>
              <w:ind w:firstLine="420"/>
              <w:rPr>
                <w:color w:val="auto"/>
              </w:rPr>
            </w:pPr>
            <w:r>
              <w:rPr>
                <w:rFonts w:hint="eastAsia"/>
                <w:color w:val="auto"/>
              </w:rPr>
              <w:t>4）</w:t>
            </w:r>
            <w:r>
              <w:rPr>
                <w:color w:val="auto"/>
              </w:rPr>
              <w:t>危险废物处置</w:t>
            </w:r>
          </w:p>
          <w:p>
            <w:pPr>
              <w:pStyle w:val="52"/>
              <w:ind w:firstLine="420"/>
              <w:rPr>
                <w:color w:val="auto"/>
              </w:rPr>
            </w:pPr>
            <w:r>
              <w:rPr>
                <w:color w:val="auto"/>
              </w:rPr>
              <w:t>本项目危险废物桶装收集后存放于危废间，根据危险废物种类及数量，委托有资质的危险废物处置单位进行处理。</w:t>
            </w:r>
          </w:p>
          <w:p>
            <w:pPr>
              <w:pStyle w:val="52"/>
              <w:ind w:firstLine="420"/>
              <w:rPr>
                <w:color w:val="auto"/>
              </w:rPr>
            </w:pPr>
            <w:r>
              <w:rPr>
                <w:rFonts w:hint="eastAsia"/>
                <w:color w:val="auto"/>
              </w:rPr>
              <w:t>5</w:t>
            </w:r>
            <w:r>
              <w:rPr>
                <w:color w:val="auto"/>
              </w:rPr>
              <w:t>）危险废物台账管理要求</w:t>
            </w:r>
          </w:p>
          <w:p>
            <w:pPr>
              <w:pStyle w:val="52"/>
              <w:ind w:firstLine="420"/>
              <w:rPr>
                <w:color w:val="auto"/>
              </w:rPr>
            </w:pPr>
            <w:r>
              <w:rPr>
                <w:color w:val="auto"/>
              </w:rPr>
              <w:t>根据《危险废物管理计划和管理台账制定技术导则》(HJ1259-2022)，危险废物管理台账制定要求：危险废物管理台账分为电子管理台账和纸质管理台账两种形式。</w:t>
            </w:r>
          </w:p>
          <w:p>
            <w:pPr>
              <w:pStyle w:val="52"/>
              <w:ind w:firstLine="420"/>
              <w:rPr>
                <w:color w:val="auto"/>
              </w:rPr>
            </w:pPr>
            <w:r>
              <w:rPr>
                <w:color w:val="auto"/>
              </w:rPr>
              <w:t>记录内容主要为：危险废物产生环节，应记录产生批次编码、产生时间、危险废物名称、危险废物类别、危险废物代码、产生量、计量单位、容器/包装编码、容器/包装类型、容器/包装数量、产生危险废物设施编码、产生部门经办人、去向等危险废物入库环节，应记录入库批次编码、入库时间、容器/包装编码、容器/包装类型、容器包装数量、危险废物名称、危险废物类别、危险废物代码、入库量、计量单位、贮存设施编码、贮存设施类型、运送部门经办人、贮存部门经办人、产生批次编码等。危险废物出库环节，应记录出库批次编码、出库时间、容器/包装编码、容器/包装类型、容器/包装数量、危险废物名称、危险废物类别、危险废物代码、出库量、计量单位、贮存设施编码、贮存设施类型、出库部门经办人、运送部门经办人、入库批次编码、去向等。</w:t>
            </w:r>
          </w:p>
          <w:p>
            <w:pPr>
              <w:pStyle w:val="52"/>
              <w:ind w:firstLine="420"/>
              <w:rPr>
                <w:color w:val="auto"/>
              </w:rPr>
            </w:pPr>
            <w:r>
              <w:rPr>
                <w:color w:val="auto"/>
              </w:rPr>
              <w:t>台账保存时间原则上应存档</w:t>
            </w:r>
            <w:r>
              <w:rPr>
                <w:rFonts w:hint="eastAsia"/>
                <w:color w:val="auto"/>
              </w:rPr>
              <w:t>10</w:t>
            </w:r>
            <w:r>
              <w:rPr>
                <w:color w:val="auto"/>
              </w:rPr>
              <w:t>年以上。</w:t>
            </w:r>
          </w:p>
          <w:p>
            <w:pPr>
              <w:pStyle w:val="52"/>
              <w:ind w:firstLine="420"/>
              <w:rPr>
                <w:color w:val="auto"/>
              </w:rPr>
            </w:pPr>
            <w:r>
              <w:rPr>
                <w:rFonts w:hint="eastAsia"/>
                <w:color w:val="auto"/>
              </w:rPr>
              <w:t>6）危废间</w:t>
            </w:r>
            <w:r>
              <w:rPr>
                <w:color w:val="auto"/>
              </w:rPr>
              <w:t>标识要求：</w:t>
            </w:r>
          </w:p>
          <w:p>
            <w:pPr>
              <w:pStyle w:val="52"/>
              <w:ind w:firstLine="420"/>
              <w:rPr>
                <w:color w:val="auto"/>
              </w:rPr>
            </w:pPr>
            <w:r>
              <w:rPr>
                <w:rFonts w:hint="eastAsia"/>
                <w:color w:val="auto"/>
              </w:rPr>
              <w:t>按照《危险废物识别标志设置技术规范》（HJ1276-2022）相关规定要求，危废间及危险废物储存容器上需要张贴标签，危废间门口需张贴警告标示牌。危废间及危险废物储存容器需要张贴标签，具体要求如下：</w:t>
            </w:r>
          </w:p>
          <w:p>
            <w:pPr>
              <w:pStyle w:val="50"/>
              <w:rPr>
                <w:color w:val="auto"/>
              </w:rPr>
            </w:pPr>
            <w:r>
              <w:rPr>
                <w:color w:val="auto"/>
              </w:rPr>
              <w:t>表4-</w:t>
            </w:r>
            <w:r>
              <w:rPr>
                <w:rFonts w:hint="eastAsia"/>
                <w:color w:val="auto"/>
              </w:rPr>
              <w:t>1</w:t>
            </w:r>
            <w:r>
              <w:rPr>
                <w:rFonts w:hint="eastAsia"/>
                <w:color w:val="auto"/>
                <w:lang w:val="en-US" w:eastAsia="zh-CN"/>
              </w:rPr>
              <w:t>6</w:t>
            </w:r>
            <w:r>
              <w:rPr>
                <w:rFonts w:hint="eastAsia"/>
                <w:color w:val="auto"/>
              </w:rPr>
              <w:t xml:space="preserve">  </w:t>
            </w:r>
            <w:r>
              <w:rPr>
                <w:color w:val="auto"/>
              </w:rPr>
              <w:t>危废规范化表</w:t>
            </w:r>
          </w:p>
          <w:tbl>
            <w:tblPr>
              <w:tblStyle w:val="30"/>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506"/>
              <w:gridCol w:w="2409"/>
              <w:gridCol w:w="5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313" w:type="pct"/>
                  <w:tcBorders>
                    <w:tl2br w:val="nil"/>
                    <w:tr2bl w:val="nil"/>
                  </w:tcBorders>
                  <w:vAlign w:val="center"/>
                </w:tcPr>
                <w:p>
                  <w:pPr>
                    <w:pStyle w:val="47"/>
                    <w:rPr>
                      <w:color w:val="auto"/>
                    </w:rPr>
                  </w:pPr>
                  <w:r>
                    <w:rPr>
                      <w:rFonts w:hint="eastAsia"/>
                      <w:color w:val="auto"/>
                    </w:rPr>
                    <w:t>项目</w:t>
                  </w:r>
                </w:p>
              </w:tc>
              <w:tc>
                <w:tcPr>
                  <w:tcW w:w="1489" w:type="pct"/>
                  <w:tcBorders>
                    <w:tl2br w:val="nil"/>
                    <w:tr2bl w:val="nil"/>
                  </w:tcBorders>
                  <w:vAlign w:val="center"/>
                </w:tcPr>
                <w:p>
                  <w:pPr>
                    <w:pStyle w:val="47"/>
                    <w:rPr>
                      <w:color w:val="auto"/>
                    </w:rPr>
                  </w:pPr>
                  <w:r>
                    <w:rPr>
                      <w:rFonts w:hint="eastAsia"/>
                      <w:color w:val="auto"/>
                    </w:rPr>
                    <w:t>样式</w:t>
                  </w:r>
                </w:p>
              </w:tc>
              <w:tc>
                <w:tcPr>
                  <w:tcW w:w="3197" w:type="pct"/>
                  <w:tcBorders>
                    <w:tl2br w:val="nil"/>
                    <w:tr2bl w:val="nil"/>
                  </w:tcBorders>
                  <w:vAlign w:val="center"/>
                </w:tcPr>
                <w:p>
                  <w:pPr>
                    <w:pStyle w:val="47"/>
                    <w:rPr>
                      <w:color w:val="auto"/>
                    </w:rPr>
                  </w:pPr>
                  <w:r>
                    <w:rPr>
                      <w:rFonts w:hint="eastAsia"/>
                      <w:color w:val="auto"/>
                    </w:rPr>
                    <w:t>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313" w:type="pct"/>
                  <w:tcBorders>
                    <w:tl2br w:val="nil"/>
                    <w:tr2bl w:val="nil"/>
                  </w:tcBorders>
                  <w:vAlign w:val="center"/>
                </w:tcPr>
                <w:p>
                  <w:pPr>
                    <w:pStyle w:val="47"/>
                    <w:rPr>
                      <w:color w:val="auto"/>
                    </w:rPr>
                  </w:pPr>
                  <w:r>
                    <w:rPr>
                      <w:rFonts w:hint="eastAsia"/>
                      <w:color w:val="auto"/>
                    </w:rPr>
                    <w:t>危险废物标签</w:t>
                  </w:r>
                </w:p>
                <w:p>
                  <w:pPr>
                    <w:pStyle w:val="47"/>
                    <w:rPr>
                      <w:color w:val="auto"/>
                    </w:rPr>
                  </w:pPr>
                </w:p>
              </w:tc>
              <w:tc>
                <w:tcPr>
                  <w:tcW w:w="1489" w:type="pct"/>
                  <w:tcBorders>
                    <w:tl2br w:val="nil"/>
                    <w:tr2bl w:val="nil"/>
                  </w:tcBorders>
                  <w:vAlign w:val="center"/>
                </w:tcPr>
                <w:p>
                  <w:pPr>
                    <w:pStyle w:val="47"/>
                    <w:rPr>
                      <w:color w:val="auto"/>
                    </w:rPr>
                  </w:pPr>
                  <w:r>
                    <w:rPr>
                      <w:rFonts w:hint="eastAsia"/>
                      <w:color w:val="auto"/>
                    </w:rPr>
                    <w:drawing>
                      <wp:inline distT="0" distB="0" distL="114300" distR="114300">
                        <wp:extent cx="1460500" cy="1460500"/>
                        <wp:effectExtent l="0" t="0" r="6350" b="635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4" cstate="print"/>
                                <a:stretch>
                                  <a:fillRect/>
                                </a:stretch>
                              </pic:blipFill>
                              <pic:spPr>
                                <a:xfrm>
                                  <a:off x="0" y="0"/>
                                  <a:ext cx="1460500" cy="1460500"/>
                                </a:xfrm>
                                <a:prstGeom prst="rect">
                                  <a:avLst/>
                                </a:prstGeom>
                                <a:noFill/>
                                <a:ln>
                                  <a:noFill/>
                                </a:ln>
                              </pic:spPr>
                            </pic:pic>
                          </a:graphicData>
                        </a:graphic>
                      </wp:inline>
                    </w:drawing>
                  </w:r>
                </w:p>
              </w:tc>
              <w:tc>
                <w:tcPr>
                  <w:tcW w:w="3197" w:type="pct"/>
                  <w:tcBorders>
                    <w:tl2br w:val="nil"/>
                    <w:tr2bl w:val="nil"/>
                  </w:tcBorders>
                  <w:vAlign w:val="center"/>
                </w:tcPr>
                <w:p>
                  <w:pPr>
                    <w:pStyle w:val="47"/>
                    <w:jc w:val="left"/>
                    <w:rPr>
                      <w:color w:val="auto"/>
                    </w:rPr>
                  </w:pPr>
                  <w:r>
                    <w:rPr>
                      <w:rFonts w:hint="eastAsia"/>
                      <w:color w:val="auto"/>
                    </w:rPr>
                    <w:t>①尺寸：危险废物标签的尺寸宜根据容器或包装物的容积按照HJ1276-2022表1中的要求设置；</w:t>
                  </w:r>
                </w:p>
                <w:p>
                  <w:pPr>
                    <w:pStyle w:val="47"/>
                    <w:jc w:val="left"/>
                    <w:rPr>
                      <w:color w:val="auto"/>
                    </w:rPr>
                  </w:pPr>
                  <w:r>
                    <w:rPr>
                      <w:rFonts w:hint="eastAsia"/>
                      <w:color w:val="auto"/>
                    </w:rPr>
                    <w:t>②颜色：背景色应采用醒目的橘黄色，RGB颜色值为（255,150,0）。标签边框和字体颜色为黑色，RGB颜色值为（0,0,0）；</w:t>
                  </w:r>
                </w:p>
                <w:p>
                  <w:pPr>
                    <w:pStyle w:val="47"/>
                    <w:jc w:val="left"/>
                    <w:rPr>
                      <w:color w:val="auto"/>
                    </w:rPr>
                  </w:pPr>
                  <w:r>
                    <w:rPr>
                      <w:rFonts w:hint="eastAsia"/>
                      <w:color w:val="auto"/>
                    </w:rPr>
                    <w:t>③字体：危险废物标签字体宜采用黑体字，其中“危险废物”字样应加粗放大；</w:t>
                  </w:r>
                </w:p>
                <w:p>
                  <w:pPr>
                    <w:pStyle w:val="47"/>
                    <w:jc w:val="left"/>
                    <w:rPr>
                      <w:color w:val="auto"/>
                    </w:rPr>
                  </w:pPr>
                  <w:r>
                    <w:rPr>
                      <w:rFonts w:hint="eastAsia"/>
                      <w:color w:val="auto"/>
                    </w:rPr>
                    <w:t>④材质：危险废物标签所选用的材质宜具有一定的耐用性和防水性。标签可采用不干胶印刷品，或印刷品外加防水塑料袋或塑封等；</w:t>
                  </w:r>
                </w:p>
                <w:p>
                  <w:pPr>
                    <w:pStyle w:val="47"/>
                    <w:jc w:val="left"/>
                    <w:rPr>
                      <w:color w:val="auto"/>
                    </w:rPr>
                  </w:pPr>
                  <w:r>
                    <w:rPr>
                      <w:rFonts w:hint="eastAsia"/>
                      <w:color w:val="auto"/>
                    </w:rPr>
                    <w:t>⑤印刷：危险废物标签印刷的油墨应均匀，图案和文字应清晰、完整。危险废物标签的文字边缘宜加黑色边框，边框宽度不小于1mm，边框外宜留不小于3mm的空白。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3" w:hRule="atLeast"/>
              </w:trPr>
              <w:tc>
                <w:tcPr>
                  <w:tcW w:w="313" w:type="pct"/>
                  <w:tcBorders>
                    <w:tl2br w:val="nil"/>
                    <w:tr2bl w:val="nil"/>
                  </w:tcBorders>
                  <w:vAlign w:val="center"/>
                </w:tcPr>
                <w:p>
                  <w:pPr>
                    <w:pStyle w:val="47"/>
                    <w:rPr>
                      <w:color w:val="auto"/>
                      <w:kern w:val="0"/>
                      <w:sz w:val="21"/>
                      <w:szCs w:val="20"/>
                    </w:rPr>
                  </w:pPr>
                  <w:r>
                    <w:rPr>
                      <w:rFonts w:hint="eastAsia"/>
                      <w:color w:val="auto"/>
                    </w:rPr>
                    <w:t>危险废物贮存分区标志</w:t>
                  </w:r>
                </w:p>
              </w:tc>
              <w:tc>
                <w:tcPr>
                  <w:tcW w:w="1489" w:type="pct"/>
                  <w:tcBorders>
                    <w:tl2br w:val="nil"/>
                    <w:tr2bl w:val="nil"/>
                  </w:tcBorders>
                  <w:vAlign w:val="center"/>
                </w:tcPr>
                <w:p>
                  <w:pPr>
                    <w:pStyle w:val="47"/>
                    <w:rPr>
                      <w:color w:val="auto"/>
                      <w:kern w:val="0"/>
                      <w:sz w:val="21"/>
                      <w:szCs w:val="20"/>
                    </w:rPr>
                  </w:pPr>
                  <w:r>
                    <w:rPr>
                      <w:rFonts w:hint="eastAsia"/>
                      <w:color w:val="auto"/>
                    </w:rPr>
                    <w:drawing>
                      <wp:inline distT="0" distB="0" distL="114300" distR="114300">
                        <wp:extent cx="1468755" cy="1230630"/>
                        <wp:effectExtent l="0" t="0" r="17145" b="762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15" cstate="print"/>
                                <a:stretch>
                                  <a:fillRect/>
                                </a:stretch>
                              </pic:blipFill>
                              <pic:spPr>
                                <a:xfrm>
                                  <a:off x="0" y="0"/>
                                  <a:ext cx="1468755" cy="1230630"/>
                                </a:xfrm>
                                <a:prstGeom prst="rect">
                                  <a:avLst/>
                                </a:prstGeom>
                                <a:noFill/>
                                <a:ln>
                                  <a:noFill/>
                                </a:ln>
                              </pic:spPr>
                            </pic:pic>
                          </a:graphicData>
                        </a:graphic>
                      </wp:inline>
                    </w:drawing>
                  </w:r>
                </w:p>
              </w:tc>
              <w:tc>
                <w:tcPr>
                  <w:tcW w:w="3197" w:type="pct"/>
                  <w:tcBorders>
                    <w:tl2br w:val="nil"/>
                    <w:tr2bl w:val="nil"/>
                  </w:tcBorders>
                  <w:vAlign w:val="center"/>
                </w:tcPr>
                <w:p>
                  <w:pPr>
                    <w:pStyle w:val="47"/>
                    <w:jc w:val="left"/>
                    <w:rPr>
                      <w:color w:val="auto"/>
                    </w:rPr>
                  </w:pPr>
                  <w:r>
                    <w:rPr>
                      <w:rFonts w:hint="eastAsia"/>
                      <w:color w:val="auto"/>
                    </w:rPr>
                    <w:t>①尺寸：危险废物贮存分区标志的尺寸宜根据对应的观察距离按照HJ1276-2022表2中的要求设置；</w:t>
                  </w:r>
                </w:p>
                <w:p>
                  <w:pPr>
                    <w:pStyle w:val="47"/>
                    <w:jc w:val="left"/>
                    <w:rPr>
                      <w:color w:val="auto"/>
                    </w:rPr>
                  </w:pPr>
                  <w:r>
                    <w:rPr>
                      <w:rFonts w:hint="eastAsia"/>
                      <w:color w:val="auto"/>
                    </w:rPr>
                    <w:t>②颜色：背景色应采用黄色，RGB颜色值为（255,255,0）。废物种类信息应采用醒目的橘黄色，RGB颜色值为（255,150,0）。字体颜色为黑色，RGB颜色值为（0,0,0）；</w:t>
                  </w:r>
                </w:p>
                <w:p>
                  <w:pPr>
                    <w:pStyle w:val="47"/>
                    <w:jc w:val="left"/>
                    <w:rPr>
                      <w:color w:val="auto"/>
                    </w:rPr>
                  </w:pPr>
                  <w:r>
                    <w:rPr>
                      <w:rFonts w:hint="eastAsia"/>
                      <w:color w:val="auto"/>
                    </w:rPr>
                    <w:t>③字体：危险废物分区标志的字体宜采用黑体字，其中“危险废物贮存分区标志”字样应加粗放大并居中显示；</w:t>
                  </w:r>
                </w:p>
                <w:p>
                  <w:pPr>
                    <w:pStyle w:val="47"/>
                    <w:jc w:val="left"/>
                    <w:rPr>
                      <w:color w:val="auto"/>
                    </w:rPr>
                  </w:pPr>
                  <w:r>
                    <w:rPr>
                      <w:rFonts w:hint="eastAsia"/>
                      <w:color w:val="auto"/>
                    </w:rPr>
                    <w:t>④材质：危险废物贮存分区标志的衬底宜采用坚固耐用的材料，并具有耐用性和防水性。废物贮存种类信息等可采用印刷纸张、不粘胶材质或塑料卡片等，以便固定在衬底上；</w:t>
                  </w:r>
                </w:p>
                <w:p>
                  <w:pPr>
                    <w:pStyle w:val="47"/>
                    <w:jc w:val="left"/>
                    <w:rPr>
                      <w:color w:val="auto"/>
                    </w:rPr>
                  </w:pPr>
                  <w:r>
                    <w:rPr>
                      <w:rFonts w:hint="eastAsia"/>
                      <w:color w:val="auto"/>
                    </w:rPr>
                    <w:t>⑤印刷：危险废物贮存分区标志的图形和文字应清晰、完整，保证在足够的观察距离条件下不影响阅读。“危险废物贮存分区标志”字样与其他信息宜加黑色分界线区分，分界线的宽度不小于2mm。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313" w:type="pct"/>
                  <w:tcBorders>
                    <w:tl2br w:val="nil"/>
                    <w:tr2bl w:val="nil"/>
                  </w:tcBorders>
                  <w:vAlign w:val="center"/>
                </w:tcPr>
                <w:p>
                  <w:pPr>
                    <w:pStyle w:val="47"/>
                    <w:rPr>
                      <w:color w:val="auto"/>
                    </w:rPr>
                  </w:pPr>
                  <w:r>
                    <w:rPr>
                      <w:rFonts w:hint="eastAsia"/>
                      <w:color w:val="auto"/>
                    </w:rPr>
                    <w:t>危险废物设施场所标志牌</w:t>
                  </w:r>
                </w:p>
                <w:p>
                  <w:pPr>
                    <w:pStyle w:val="47"/>
                    <w:rPr>
                      <w:color w:val="auto"/>
                    </w:rPr>
                  </w:pPr>
                </w:p>
              </w:tc>
              <w:tc>
                <w:tcPr>
                  <w:tcW w:w="1489" w:type="pct"/>
                  <w:tcBorders>
                    <w:tl2br w:val="nil"/>
                    <w:tr2bl w:val="nil"/>
                  </w:tcBorders>
                  <w:vAlign w:val="center"/>
                </w:tcPr>
                <w:p>
                  <w:pPr>
                    <w:pStyle w:val="47"/>
                    <w:rPr>
                      <w:color w:val="auto"/>
                    </w:rPr>
                  </w:pPr>
                  <w:r>
                    <w:rPr>
                      <w:rFonts w:hint="eastAsia"/>
                      <w:color w:val="auto"/>
                    </w:rPr>
                    <w:drawing>
                      <wp:inline distT="0" distB="0" distL="114300" distR="114300">
                        <wp:extent cx="1217295" cy="1917065"/>
                        <wp:effectExtent l="0" t="0" r="1905" b="6985"/>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6" cstate="print"/>
                                <a:stretch>
                                  <a:fillRect/>
                                </a:stretch>
                              </pic:blipFill>
                              <pic:spPr>
                                <a:xfrm>
                                  <a:off x="0" y="0"/>
                                  <a:ext cx="1217295" cy="1917065"/>
                                </a:xfrm>
                                <a:prstGeom prst="rect">
                                  <a:avLst/>
                                </a:prstGeom>
                                <a:noFill/>
                                <a:ln>
                                  <a:noFill/>
                                </a:ln>
                              </pic:spPr>
                            </pic:pic>
                          </a:graphicData>
                        </a:graphic>
                      </wp:inline>
                    </w:drawing>
                  </w:r>
                </w:p>
                <w:p>
                  <w:pPr>
                    <w:pStyle w:val="47"/>
                    <w:rPr>
                      <w:color w:val="auto"/>
                    </w:rPr>
                  </w:pPr>
                  <w:r>
                    <w:rPr>
                      <w:rFonts w:hint="eastAsia"/>
                      <w:color w:val="auto"/>
                    </w:rPr>
                    <w:t>竖版</w:t>
                  </w:r>
                </w:p>
                <w:p>
                  <w:pPr>
                    <w:pStyle w:val="47"/>
                    <w:rPr>
                      <w:color w:val="auto"/>
                    </w:rPr>
                  </w:pPr>
                  <w:r>
                    <w:rPr>
                      <w:rFonts w:hint="eastAsia"/>
                      <w:color w:val="auto"/>
                    </w:rPr>
                    <w:drawing>
                      <wp:inline distT="0" distB="0" distL="114300" distR="114300">
                        <wp:extent cx="1223010" cy="772795"/>
                        <wp:effectExtent l="0" t="0" r="15240" b="8255"/>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7" cstate="print"/>
                                <a:stretch>
                                  <a:fillRect/>
                                </a:stretch>
                              </pic:blipFill>
                              <pic:spPr>
                                <a:xfrm>
                                  <a:off x="0" y="0"/>
                                  <a:ext cx="1223010" cy="772795"/>
                                </a:xfrm>
                                <a:prstGeom prst="rect">
                                  <a:avLst/>
                                </a:prstGeom>
                                <a:noFill/>
                                <a:ln>
                                  <a:noFill/>
                                </a:ln>
                              </pic:spPr>
                            </pic:pic>
                          </a:graphicData>
                        </a:graphic>
                      </wp:inline>
                    </w:drawing>
                  </w:r>
                </w:p>
                <w:p>
                  <w:pPr>
                    <w:pStyle w:val="47"/>
                    <w:rPr>
                      <w:color w:val="auto"/>
                    </w:rPr>
                  </w:pPr>
                  <w:r>
                    <w:rPr>
                      <w:rFonts w:hint="eastAsia"/>
                      <w:color w:val="auto"/>
                    </w:rPr>
                    <w:t>横版</w:t>
                  </w:r>
                </w:p>
              </w:tc>
              <w:tc>
                <w:tcPr>
                  <w:tcW w:w="3197" w:type="pct"/>
                  <w:tcBorders>
                    <w:tl2br w:val="nil"/>
                    <w:tr2bl w:val="nil"/>
                  </w:tcBorders>
                  <w:vAlign w:val="center"/>
                </w:tcPr>
                <w:p>
                  <w:pPr>
                    <w:pStyle w:val="47"/>
                    <w:jc w:val="left"/>
                    <w:rPr>
                      <w:color w:val="auto"/>
                    </w:rPr>
                  </w:pPr>
                  <w:r>
                    <w:rPr>
                      <w:rFonts w:hint="eastAsia"/>
                      <w:color w:val="auto"/>
                    </w:rPr>
                    <w:t>①尺寸：危险废物贮存、利用、处置设施标志的尺寸宜根据其设置位置和对应的观察距离按照HJ1276-2022表3中的要求设置；</w:t>
                  </w:r>
                </w:p>
                <w:p>
                  <w:pPr>
                    <w:pStyle w:val="47"/>
                    <w:jc w:val="left"/>
                    <w:rPr>
                      <w:color w:val="auto"/>
                    </w:rPr>
                  </w:pPr>
                  <w:r>
                    <w:rPr>
                      <w:rFonts w:hint="eastAsia"/>
                      <w:color w:val="auto"/>
                    </w:rPr>
                    <w:t>②颜色：危险废物设施标志背景颜色为黄色，RGB颜色值为（255,255,0）。字体和边框颜色为黑色，RGB颜色值为（0,0,0）；</w:t>
                  </w:r>
                </w:p>
                <w:p>
                  <w:pPr>
                    <w:pStyle w:val="47"/>
                    <w:jc w:val="left"/>
                    <w:rPr>
                      <w:color w:val="auto"/>
                    </w:rPr>
                  </w:pPr>
                  <w:r>
                    <w:rPr>
                      <w:rFonts w:hint="eastAsia"/>
                      <w:color w:val="auto"/>
                    </w:rPr>
                    <w:t>③字体：危险废物设施标志字体应采用黑体字，其中危险废物设施类型的字样应加粗放大并居中显示；</w:t>
                  </w:r>
                </w:p>
                <w:p>
                  <w:pPr>
                    <w:pStyle w:val="47"/>
                    <w:jc w:val="left"/>
                    <w:rPr>
                      <w:color w:val="auto"/>
                    </w:rPr>
                  </w:pPr>
                  <w:r>
                    <w:rPr>
                      <w:rFonts w:hint="eastAsia"/>
                      <w:color w:val="auto"/>
                    </w:rPr>
                    <w:t>④材质：危险废物贮存、利用、处置设施标志宜采用坚固耐用的材料（如1.5mm～2mm冷轧钢板），并做搪瓷处理或贴膜处理。一般不宜使用遇水变形、变质或易燃的材料。柱式标志牌的立柱可采用38×4无缝钢管或其他坚固耐用的材料，并经过防腐处理；</w:t>
                  </w:r>
                </w:p>
                <w:p>
                  <w:pPr>
                    <w:pStyle w:val="47"/>
                    <w:jc w:val="left"/>
                    <w:rPr>
                      <w:color w:val="auto"/>
                    </w:rPr>
                  </w:pPr>
                  <w:r>
                    <w:rPr>
                      <w:rFonts w:hint="eastAsia"/>
                      <w:color w:val="auto"/>
                    </w:rPr>
                    <w:t>⑤印刷：危险废物贮存、利用、处置设施标志宜采用坚固耐用的材料（如1.5mm～2mm冷轧钢板），并做搪瓷处理或贴膜处理。一般不宜使用遇水变形、变质或易燃的材料。柱式标志牌的立柱可采用38×4无缝钢管或其他坚固耐用的材料，并经过防腐处理；</w:t>
                  </w:r>
                </w:p>
                <w:p>
                  <w:pPr>
                    <w:pStyle w:val="47"/>
                    <w:jc w:val="left"/>
                    <w:rPr>
                      <w:color w:val="auto"/>
                    </w:rPr>
                  </w:pPr>
                  <w:r>
                    <w:rPr>
                      <w:rFonts w:hint="eastAsia"/>
                      <w:color w:val="auto"/>
                    </w:rPr>
                    <w:t>⑥外观质量要求：危险废物贮存、利用、处置设施的标志牌和立柱无明显变形。标志牌表面无气泡，膜或搪瓷无脱落。图案清晰，色泽一致，没有明显缺损。</w:t>
                  </w:r>
                </w:p>
              </w:tc>
            </w:tr>
          </w:tbl>
          <w:p>
            <w:pPr>
              <w:pStyle w:val="52"/>
              <w:ind w:firstLine="420"/>
              <w:rPr>
                <w:color w:val="auto"/>
              </w:rPr>
            </w:pPr>
            <w:r>
              <w:rPr>
                <w:rFonts w:hint="eastAsia"/>
                <w:color w:val="auto"/>
              </w:rPr>
              <w:t>综上所述，项目产生的固体废物均能得到妥善处置，处置途径可行，不会对环境造成二次污染。</w:t>
            </w:r>
          </w:p>
          <w:p>
            <w:pPr>
              <w:pStyle w:val="52"/>
              <w:ind w:firstLine="422"/>
              <w:rPr>
                <w:b/>
                <w:bCs/>
                <w:color w:val="auto"/>
              </w:rPr>
            </w:pPr>
            <w:r>
              <w:rPr>
                <w:rFonts w:hint="eastAsia"/>
                <w:b/>
                <w:bCs/>
                <w:color w:val="auto"/>
              </w:rPr>
              <w:t>5、土壤及地下水影响分析</w:t>
            </w:r>
          </w:p>
          <w:p>
            <w:pPr>
              <w:pStyle w:val="52"/>
              <w:ind w:firstLine="420"/>
              <w:rPr>
                <w:color w:val="auto"/>
              </w:rPr>
            </w:pPr>
            <w:r>
              <w:rPr>
                <w:rFonts w:hint="eastAsia"/>
                <w:color w:val="auto"/>
              </w:rPr>
              <w:t>根据本项目的特点，本工程对土壤及地下水的污染途径主要为污泥冷凝水通过垂直入渗的方式对土壤及地下水的影响。</w:t>
            </w:r>
          </w:p>
          <w:p>
            <w:pPr>
              <w:pStyle w:val="52"/>
              <w:ind w:firstLine="420"/>
              <w:rPr>
                <w:color w:val="auto"/>
              </w:rPr>
            </w:pPr>
            <w:r>
              <w:rPr>
                <w:rFonts w:hint="eastAsia"/>
                <w:color w:val="auto"/>
              </w:rPr>
              <w:t>为防止污水污染土壤及地下环境，本项目各区域采取分区防渗措施，具体防渗措施如下：</w:t>
            </w:r>
          </w:p>
          <w:p>
            <w:pPr>
              <w:pStyle w:val="52"/>
              <w:numPr>
                <w:ilvl w:val="0"/>
                <w:numId w:val="4"/>
              </w:numPr>
              <w:ind w:firstLine="420"/>
              <w:rPr>
                <w:color w:val="auto"/>
              </w:rPr>
            </w:pPr>
            <w:r>
              <w:rPr>
                <w:rFonts w:hint="eastAsia"/>
                <w:color w:val="auto"/>
              </w:rPr>
              <w:t>重点防渗区：本项目危废暂存间、车间冷凝水排水沟及集水坑为重点防渗区，参照《危险废物贮存污染控制标准》（GB18597-2023）和《危险废物收集、贮存、运输技术规范》（HJ2025-2012）中的相关要求，危废暂存间需采取严格防渗措施，防渗层为至少1m厚黏土层（渗透系数≤10</w:t>
            </w:r>
            <w:r>
              <w:rPr>
                <w:rFonts w:hint="eastAsia"/>
                <w:color w:val="auto"/>
                <w:vertAlign w:val="superscript"/>
              </w:rPr>
              <w:t>-7</w:t>
            </w:r>
            <w:r>
              <w:rPr>
                <w:rFonts w:hint="eastAsia"/>
                <w:color w:val="auto"/>
              </w:rPr>
              <w:t>cm/s），或2mm厚高密度聚乙烯膜等人工防渗材料（渗透系数不大于10</w:t>
            </w:r>
            <w:r>
              <w:rPr>
                <w:rFonts w:hint="eastAsia"/>
                <w:color w:val="auto"/>
                <w:vertAlign w:val="superscript"/>
              </w:rPr>
              <w:t>-10</w:t>
            </w:r>
            <w:r>
              <w:rPr>
                <w:rFonts w:hint="eastAsia"/>
                <w:color w:val="auto"/>
              </w:rPr>
              <w:t>cm/s），或其他防渗性能等效的材料。车间冷凝水集水坑及排水沟采用防渗混凝土+1.2mm聚乙烯丙纶防水卷材+防渗混凝土，渗透系数不大于10</w:t>
            </w:r>
            <w:r>
              <w:rPr>
                <w:rFonts w:hint="eastAsia"/>
                <w:color w:val="auto"/>
                <w:vertAlign w:val="superscript"/>
              </w:rPr>
              <w:t>-10</w:t>
            </w:r>
            <w:r>
              <w:rPr>
                <w:rFonts w:hint="eastAsia"/>
                <w:color w:val="auto"/>
              </w:rPr>
              <w:t>cm/s。</w:t>
            </w:r>
          </w:p>
          <w:p>
            <w:pPr>
              <w:pStyle w:val="52"/>
              <w:numPr>
                <w:ilvl w:val="0"/>
                <w:numId w:val="4"/>
              </w:numPr>
              <w:ind w:firstLine="420"/>
              <w:rPr>
                <w:color w:val="auto"/>
              </w:rPr>
            </w:pPr>
            <w:r>
              <w:rPr>
                <w:rFonts w:hint="eastAsia"/>
                <w:color w:val="auto"/>
              </w:rPr>
              <w:t>一般防渗区：一般防渗区指重点防渗区、非防渗区以外的区域，其防渗层渗透系数必须小于10</w:t>
            </w:r>
            <w:r>
              <w:rPr>
                <w:rFonts w:hint="eastAsia"/>
                <w:color w:val="auto"/>
                <w:vertAlign w:val="superscript"/>
              </w:rPr>
              <w:t>-7</w:t>
            </w:r>
            <w:r>
              <w:rPr>
                <w:rFonts w:hint="eastAsia"/>
                <w:color w:val="auto"/>
              </w:rPr>
              <w:t>cm/s，主要包括污泥干化车间、干污泥暂存仓库、污水管网。污水管道尽量明渠明沟铺设，如采用地下管道，应加强地下管道及设施的固化和密封，采用防腐蚀、防爆材料，防止发生沉降引起渗漏。</w:t>
            </w:r>
          </w:p>
          <w:p>
            <w:pPr>
              <w:pStyle w:val="52"/>
              <w:numPr>
                <w:ilvl w:val="0"/>
                <w:numId w:val="4"/>
              </w:numPr>
              <w:ind w:firstLine="420"/>
              <w:rPr>
                <w:color w:val="auto"/>
              </w:rPr>
            </w:pPr>
            <w:r>
              <w:rPr>
                <w:rFonts w:hint="eastAsia"/>
                <w:color w:val="auto"/>
              </w:rPr>
              <w:t>简单防渗区：指不会对地下水环境造成污染的区域，本项目所在厂区路面、装置区地面均铺设混凝土，做好地面硬化，防止污水进入地下水。</w:t>
            </w:r>
          </w:p>
          <w:p>
            <w:pPr>
              <w:pStyle w:val="52"/>
              <w:ind w:firstLine="420"/>
              <w:rPr>
                <w:color w:val="auto"/>
              </w:rPr>
            </w:pPr>
            <w:r>
              <w:rPr>
                <w:rFonts w:hint="eastAsia"/>
                <w:color w:val="auto"/>
              </w:rPr>
              <w:t>采取上述措施后，本项目对土壤及地下水环境的影响很小。</w:t>
            </w:r>
          </w:p>
          <w:p>
            <w:pPr>
              <w:pStyle w:val="52"/>
              <w:ind w:firstLine="422"/>
              <w:rPr>
                <w:b/>
                <w:bCs/>
                <w:color w:val="auto"/>
              </w:rPr>
            </w:pPr>
            <w:r>
              <w:rPr>
                <w:rFonts w:hint="eastAsia"/>
                <w:b/>
                <w:bCs/>
                <w:color w:val="auto"/>
              </w:rPr>
              <w:t>6、环境风险</w:t>
            </w:r>
          </w:p>
          <w:p>
            <w:pPr>
              <w:pStyle w:val="52"/>
              <w:ind w:firstLine="420"/>
              <w:rPr>
                <w:color w:val="auto"/>
              </w:rPr>
            </w:pPr>
            <w:r>
              <w:rPr>
                <w:color w:val="auto"/>
              </w:rPr>
              <w:t>（1）风险物质、分布及影响途径</w:t>
            </w:r>
          </w:p>
          <w:p>
            <w:pPr>
              <w:pStyle w:val="52"/>
              <w:ind w:firstLine="420"/>
              <w:rPr>
                <w:color w:val="auto"/>
              </w:rPr>
            </w:pPr>
            <w:r>
              <w:rPr>
                <w:color w:val="auto"/>
              </w:rPr>
              <w:t>本项目</w:t>
            </w:r>
            <w:r>
              <w:rPr>
                <w:rFonts w:hint="eastAsia"/>
                <w:color w:val="auto"/>
              </w:rPr>
              <w:t>为污泥干化项目，原料主要为脱水污泥，设备维护使用的润滑油随买随用，危险废物</w:t>
            </w:r>
            <w:r>
              <w:rPr>
                <w:color w:val="auto"/>
              </w:rPr>
              <w:t>主要为废润滑油、</w:t>
            </w:r>
            <w:r>
              <w:rPr>
                <w:rFonts w:hint="eastAsia"/>
                <w:color w:val="auto"/>
              </w:rPr>
              <w:t>废油桶。</w:t>
            </w:r>
          </w:p>
          <w:p>
            <w:pPr>
              <w:pStyle w:val="52"/>
              <w:ind w:firstLine="420"/>
              <w:rPr>
                <w:color w:val="auto"/>
              </w:rPr>
            </w:pPr>
            <w:r>
              <w:rPr>
                <w:rFonts w:hint="eastAsia"/>
                <w:color w:val="auto"/>
              </w:rPr>
              <w:t>根据《建设项目环境风险评价技术导则》（HJ 169-2018）附录B，本项目涉及的</w:t>
            </w:r>
            <w:r>
              <w:rPr>
                <w:color w:val="auto"/>
              </w:rPr>
              <w:t>危险物质主要为废润滑油、</w:t>
            </w:r>
            <w:r>
              <w:rPr>
                <w:rFonts w:hint="eastAsia"/>
                <w:color w:val="auto"/>
              </w:rPr>
              <w:t>废油桶，本项目的危险物质</w:t>
            </w:r>
            <w:r>
              <w:rPr>
                <w:color w:val="auto"/>
              </w:rPr>
              <w:t>废润滑油、</w:t>
            </w:r>
            <w:r>
              <w:rPr>
                <w:rFonts w:hint="eastAsia"/>
                <w:color w:val="auto"/>
              </w:rPr>
              <w:t>废油桶在危废间暂存</w:t>
            </w:r>
            <w:r>
              <w:rPr>
                <w:color w:val="auto"/>
              </w:rPr>
              <w:t>。</w:t>
            </w:r>
          </w:p>
          <w:p>
            <w:pPr>
              <w:pStyle w:val="50"/>
              <w:rPr>
                <w:color w:val="auto"/>
              </w:rPr>
            </w:pPr>
            <w:r>
              <w:rPr>
                <w:color w:val="auto"/>
              </w:rPr>
              <w:t>表</w:t>
            </w:r>
            <w:r>
              <w:rPr>
                <w:rFonts w:hint="eastAsia"/>
                <w:color w:val="auto"/>
              </w:rPr>
              <w:t>4-1</w:t>
            </w:r>
            <w:r>
              <w:rPr>
                <w:rFonts w:hint="eastAsia"/>
                <w:color w:val="auto"/>
                <w:lang w:val="en-US" w:eastAsia="zh-CN"/>
              </w:rPr>
              <w:t>7</w:t>
            </w:r>
            <w:r>
              <w:rPr>
                <w:color w:val="auto"/>
              </w:rPr>
              <w:t xml:space="preserve">   涉及环境风险物信息表</w:t>
            </w:r>
          </w:p>
          <w:tbl>
            <w:tblPr>
              <w:tblStyle w:val="3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97"/>
              <w:gridCol w:w="1823"/>
              <w:gridCol w:w="1886"/>
              <w:gridCol w:w="25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1" w:type="pct"/>
                  <w:tcBorders>
                    <w:tl2br w:val="nil"/>
                    <w:tr2bl w:val="nil"/>
                  </w:tcBorders>
                  <w:vAlign w:val="center"/>
                </w:tcPr>
                <w:p>
                  <w:pPr>
                    <w:pStyle w:val="47"/>
                    <w:rPr>
                      <w:color w:val="auto"/>
                    </w:rPr>
                  </w:pPr>
                  <w:r>
                    <w:rPr>
                      <w:color w:val="auto"/>
                    </w:rPr>
                    <w:t>名称</w:t>
                  </w:r>
                </w:p>
              </w:tc>
              <w:tc>
                <w:tcPr>
                  <w:tcW w:w="1126" w:type="pct"/>
                  <w:tcBorders>
                    <w:tl2br w:val="nil"/>
                    <w:tr2bl w:val="nil"/>
                  </w:tcBorders>
                  <w:vAlign w:val="center"/>
                </w:tcPr>
                <w:p>
                  <w:pPr>
                    <w:pStyle w:val="47"/>
                    <w:rPr>
                      <w:color w:val="auto"/>
                    </w:rPr>
                  </w:pPr>
                  <w:r>
                    <w:rPr>
                      <w:color w:val="auto"/>
                    </w:rPr>
                    <w:t>最大存储量（t）</w:t>
                  </w:r>
                </w:p>
              </w:tc>
              <w:tc>
                <w:tcPr>
                  <w:tcW w:w="1165" w:type="pct"/>
                  <w:tcBorders>
                    <w:tl2br w:val="nil"/>
                    <w:tr2bl w:val="nil"/>
                  </w:tcBorders>
                  <w:vAlign w:val="center"/>
                </w:tcPr>
                <w:p>
                  <w:pPr>
                    <w:pStyle w:val="47"/>
                    <w:rPr>
                      <w:color w:val="auto"/>
                    </w:rPr>
                  </w:pPr>
                  <w:r>
                    <w:rPr>
                      <w:color w:val="auto"/>
                    </w:rPr>
                    <w:t>临界量（t）</w:t>
                  </w:r>
                </w:p>
              </w:tc>
              <w:tc>
                <w:tcPr>
                  <w:tcW w:w="1595" w:type="pct"/>
                  <w:tcBorders>
                    <w:tl2br w:val="nil"/>
                    <w:tr2bl w:val="nil"/>
                  </w:tcBorders>
                  <w:vAlign w:val="center"/>
                </w:tcPr>
                <w:p>
                  <w:pPr>
                    <w:pStyle w:val="47"/>
                    <w:rPr>
                      <w:color w:val="auto"/>
                    </w:rPr>
                  </w:pPr>
                  <w:r>
                    <w:rPr>
                      <w:color w:val="auto"/>
                    </w:rPr>
                    <w:t>分布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1" w:type="pct"/>
                  <w:tcBorders>
                    <w:tl2br w:val="nil"/>
                    <w:tr2bl w:val="nil"/>
                  </w:tcBorders>
                  <w:vAlign w:val="center"/>
                </w:tcPr>
                <w:p>
                  <w:pPr>
                    <w:pStyle w:val="47"/>
                    <w:rPr>
                      <w:color w:val="auto"/>
                    </w:rPr>
                  </w:pPr>
                  <w:r>
                    <w:rPr>
                      <w:rFonts w:hint="eastAsia"/>
                      <w:color w:val="auto"/>
                    </w:rPr>
                    <w:t>废润滑油</w:t>
                  </w:r>
                </w:p>
              </w:tc>
              <w:tc>
                <w:tcPr>
                  <w:tcW w:w="1126" w:type="pct"/>
                  <w:tcBorders>
                    <w:tl2br w:val="nil"/>
                    <w:tr2bl w:val="nil"/>
                  </w:tcBorders>
                  <w:vAlign w:val="center"/>
                </w:tcPr>
                <w:p>
                  <w:pPr>
                    <w:pStyle w:val="47"/>
                    <w:rPr>
                      <w:color w:val="auto"/>
                    </w:rPr>
                  </w:pPr>
                  <w:r>
                    <w:rPr>
                      <w:rFonts w:hint="eastAsia"/>
                      <w:color w:val="auto"/>
                    </w:rPr>
                    <w:t>0.01</w:t>
                  </w:r>
                </w:p>
              </w:tc>
              <w:tc>
                <w:tcPr>
                  <w:tcW w:w="1165" w:type="pct"/>
                  <w:tcBorders>
                    <w:tl2br w:val="nil"/>
                    <w:tr2bl w:val="nil"/>
                  </w:tcBorders>
                  <w:vAlign w:val="center"/>
                </w:tcPr>
                <w:p>
                  <w:pPr>
                    <w:pStyle w:val="47"/>
                    <w:rPr>
                      <w:color w:val="auto"/>
                    </w:rPr>
                  </w:pPr>
                  <w:r>
                    <w:rPr>
                      <w:rFonts w:hint="eastAsia"/>
                      <w:color w:val="auto"/>
                    </w:rPr>
                    <w:t>100</w:t>
                  </w:r>
                </w:p>
              </w:tc>
              <w:tc>
                <w:tcPr>
                  <w:tcW w:w="1595" w:type="pct"/>
                  <w:tcBorders>
                    <w:tl2br w:val="nil"/>
                    <w:tr2bl w:val="nil"/>
                  </w:tcBorders>
                  <w:vAlign w:val="center"/>
                </w:tcPr>
                <w:p>
                  <w:pPr>
                    <w:pStyle w:val="47"/>
                    <w:rPr>
                      <w:color w:val="auto"/>
                    </w:rPr>
                  </w:pPr>
                  <w:r>
                    <w:rPr>
                      <w:color w:val="auto"/>
                    </w:rPr>
                    <w:t>危废间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1" w:type="pct"/>
                  <w:tcBorders>
                    <w:tl2br w:val="nil"/>
                    <w:tr2bl w:val="nil"/>
                  </w:tcBorders>
                  <w:vAlign w:val="center"/>
                </w:tcPr>
                <w:p>
                  <w:pPr>
                    <w:pStyle w:val="47"/>
                    <w:rPr>
                      <w:color w:val="auto"/>
                    </w:rPr>
                  </w:pPr>
                  <w:r>
                    <w:rPr>
                      <w:rFonts w:hint="eastAsia"/>
                      <w:color w:val="auto"/>
                    </w:rPr>
                    <w:t>废油桶</w:t>
                  </w:r>
                </w:p>
              </w:tc>
              <w:tc>
                <w:tcPr>
                  <w:tcW w:w="1126" w:type="pct"/>
                  <w:tcBorders>
                    <w:tl2br w:val="nil"/>
                    <w:tr2bl w:val="nil"/>
                  </w:tcBorders>
                  <w:vAlign w:val="center"/>
                </w:tcPr>
                <w:p>
                  <w:pPr>
                    <w:pStyle w:val="47"/>
                    <w:rPr>
                      <w:color w:val="auto"/>
                    </w:rPr>
                  </w:pPr>
                  <w:r>
                    <w:rPr>
                      <w:rFonts w:hint="eastAsia"/>
                      <w:color w:val="auto"/>
                    </w:rPr>
                    <w:t>0.05</w:t>
                  </w:r>
                </w:p>
              </w:tc>
              <w:tc>
                <w:tcPr>
                  <w:tcW w:w="1165" w:type="pct"/>
                  <w:tcBorders>
                    <w:tl2br w:val="nil"/>
                    <w:tr2bl w:val="nil"/>
                  </w:tcBorders>
                  <w:vAlign w:val="center"/>
                </w:tcPr>
                <w:p>
                  <w:pPr>
                    <w:pStyle w:val="47"/>
                    <w:rPr>
                      <w:color w:val="auto"/>
                    </w:rPr>
                  </w:pPr>
                  <w:r>
                    <w:rPr>
                      <w:rFonts w:hint="eastAsia"/>
                      <w:color w:val="auto"/>
                    </w:rPr>
                    <w:t>/</w:t>
                  </w:r>
                </w:p>
              </w:tc>
              <w:tc>
                <w:tcPr>
                  <w:tcW w:w="1595" w:type="pct"/>
                  <w:tcBorders>
                    <w:tl2br w:val="nil"/>
                    <w:tr2bl w:val="nil"/>
                  </w:tcBorders>
                  <w:vAlign w:val="center"/>
                </w:tcPr>
                <w:p>
                  <w:pPr>
                    <w:pStyle w:val="47"/>
                    <w:rPr>
                      <w:color w:val="auto"/>
                    </w:rPr>
                  </w:pPr>
                  <w:r>
                    <w:rPr>
                      <w:rFonts w:hint="eastAsia"/>
                      <w:color w:val="auto"/>
                    </w:rPr>
                    <w:t>危废间</w:t>
                  </w:r>
                </w:p>
              </w:tc>
            </w:tr>
          </w:tbl>
          <w:p>
            <w:pPr>
              <w:pStyle w:val="52"/>
              <w:ind w:firstLine="420"/>
              <w:rPr>
                <w:color w:val="auto"/>
              </w:rPr>
            </w:pPr>
            <w:r>
              <w:rPr>
                <w:color w:val="auto"/>
              </w:rPr>
              <w:t>按照《建设项目环境风险评价技术导则》导则要求，</w:t>
            </w:r>
            <w:r>
              <w:rPr>
                <w:rFonts w:hint="eastAsia"/>
                <w:color w:val="auto"/>
              </w:rPr>
              <w:t>本项目</w:t>
            </w:r>
            <w:r>
              <w:rPr>
                <w:color w:val="auto"/>
              </w:rPr>
              <w:t>Q</w:t>
            </w:r>
            <w:r>
              <w:rPr>
                <w:rFonts w:hint="eastAsia"/>
                <w:color w:val="auto"/>
              </w:rPr>
              <w:t>=0.0001</w:t>
            </w:r>
            <w:r>
              <w:rPr>
                <w:color w:val="auto"/>
              </w:rPr>
              <w:t>＜1时，风险潜势为I，不设置环境风险专项评价，只进行简单分析。</w:t>
            </w:r>
          </w:p>
          <w:p>
            <w:pPr>
              <w:pStyle w:val="52"/>
              <w:ind w:firstLine="420"/>
              <w:rPr>
                <w:color w:val="auto"/>
              </w:rPr>
            </w:pPr>
            <w:r>
              <w:rPr>
                <w:color w:val="auto"/>
              </w:rPr>
              <w:t>污染途径：</w:t>
            </w:r>
            <w:r>
              <w:rPr>
                <w:rFonts w:hint="eastAsia"/>
                <w:color w:val="auto"/>
              </w:rPr>
              <w:t>本</w:t>
            </w:r>
            <w:r>
              <w:rPr>
                <w:color w:val="auto"/>
              </w:rPr>
              <w:t>项目生产过程可能发生的风险事故主要</w:t>
            </w:r>
            <w:r>
              <w:rPr>
                <w:rFonts w:hint="eastAsia"/>
                <w:color w:val="auto"/>
              </w:rPr>
              <w:t>影响途径为废润滑油、废油桶运输、储存中发生火灾，</w:t>
            </w:r>
            <w:r>
              <w:rPr>
                <w:color w:val="auto"/>
              </w:rPr>
              <w:t>导致其</w:t>
            </w:r>
            <w:r>
              <w:rPr>
                <w:rFonts w:hint="eastAsia"/>
                <w:color w:val="auto"/>
              </w:rPr>
              <w:t>燃烧过程中产生的CO对大气环境影响，及消防废水对</w:t>
            </w:r>
            <w:r>
              <w:rPr>
                <w:color w:val="auto"/>
              </w:rPr>
              <w:t>地表水</w:t>
            </w:r>
            <w:r>
              <w:rPr>
                <w:rFonts w:hint="eastAsia"/>
                <w:color w:val="auto"/>
              </w:rPr>
              <w:t>影响；危废间内废润滑油发生泄漏，</w:t>
            </w:r>
            <w:r>
              <w:rPr>
                <w:color w:val="auto"/>
              </w:rPr>
              <w:t>若地面存在裂缝，</w:t>
            </w:r>
            <w:r>
              <w:rPr>
                <w:rFonts w:hint="eastAsia"/>
                <w:color w:val="auto"/>
              </w:rPr>
              <w:t>废润滑油</w:t>
            </w:r>
            <w:r>
              <w:rPr>
                <w:color w:val="auto"/>
              </w:rPr>
              <w:t>可</w:t>
            </w:r>
            <w:r>
              <w:rPr>
                <w:rFonts w:hint="eastAsia"/>
                <w:color w:val="auto"/>
              </w:rPr>
              <w:t>能</w:t>
            </w:r>
            <w:r>
              <w:rPr>
                <w:color w:val="auto"/>
              </w:rPr>
              <w:t>通过缝隙进入土壤</w:t>
            </w:r>
            <w:r>
              <w:rPr>
                <w:rFonts w:hint="eastAsia"/>
                <w:color w:val="auto"/>
              </w:rPr>
              <w:t>进而</w:t>
            </w:r>
            <w:r>
              <w:rPr>
                <w:color w:val="auto"/>
              </w:rPr>
              <w:t>可能</w:t>
            </w:r>
            <w:r>
              <w:rPr>
                <w:rFonts w:hint="eastAsia"/>
                <w:color w:val="auto"/>
              </w:rPr>
              <w:t>对</w:t>
            </w:r>
            <w:r>
              <w:rPr>
                <w:color w:val="auto"/>
              </w:rPr>
              <w:t>地下水环境影响。</w:t>
            </w:r>
          </w:p>
          <w:p>
            <w:pPr>
              <w:pStyle w:val="52"/>
              <w:ind w:firstLine="420"/>
              <w:rPr>
                <w:color w:val="auto"/>
              </w:rPr>
            </w:pPr>
            <w:bookmarkStart w:id="16" w:name="_Toc7246170"/>
            <w:bookmarkStart w:id="17" w:name="_Toc4835424"/>
            <w:r>
              <w:rPr>
                <w:color w:val="auto"/>
              </w:rPr>
              <w:t>（</w:t>
            </w:r>
            <w:r>
              <w:rPr>
                <w:rFonts w:hint="eastAsia"/>
                <w:color w:val="auto"/>
              </w:rPr>
              <w:t>2</w:t>
            </w:r>
            <w:r>
              <w:rPr>
                <w:color w:val="auto"/>
              </w:rPr>
              <w:t>）环境风险防范措施及应急要求</w:t>
            </w:r>
          </w:p>
          <w:p>
            <w:pPr>
              <w:pStyle w:val="52"/>
              <w:ind w:firstLine="420"/>
              <w:rPr>
                <w:color w:val="auto"/>
              </w:rPr>
            </w:pPr>
            <w:r>
              <w:rPr>
                <w:color w:val="auto"/>
              </w:rPr>
              <w:t>1）环境风险防范措施</w:t>
            </w:r>
          </w:p>
          <w:p>
            <w:pPr>
              <w:pStyle w:val="52"/>
              <w:ind w:firstLine="420"/>
              <w:rPr>
                <w:color w:val="auto"/>
              </w:rPr>
            </w:pPr>
            <w:r>
              <w:rPr>
                <w:rFonts w:hint="eastAsia"/>
                <w:color w:val="auto"/>
              </w:rPr>
              <w:t>危废间应</w:t>
            </w:r>
            <w:r>
              <w:rPr>
                <w:color w:val="auto"/>
              </w:rPr>
              <w:t>配备相应品种和数量的消防器材及泄漏应急处理设备</w:t>
            </w:r>
            <w:r>
              <w:rPr>
                <w:rFonts w:hint="eastAsia"/>
                <w:color w:val="auto"/>
              </w:rPr>
              <w:t>，</w:t>
            </w:r>
            <w:r>
              <w:rPr>
                <w:color w:val="auto"/>
              </w:rPr>
              <w:t>制定风险应急措施，一旦发生</w:t>
            </w:r>
            <w:r>
              <w:rPr>
                <w:rFonts w:hint="eastAsia"/>
                <w:color w:val="auto"/>
              </w:rPr>
              <w:t>油类物质</w:t>
            </w:r>
            <w:r>
              <w:rPr>
                <w:color w:val="auto"/>
              </w:rPr>
              <w:t>泄漏时，</w:t>
            </w:r>
            <w:r>
              <w:rPr>
                <w:rFonts w:hint="eastAsia"/>
                <w:color w:val="auto"/>
              </w:rPr>
              <w:t>应</w:t>
            </w:r>
            <w:r>
              <w:rPr>
                <w:color w:val="auto"/>
              </w:rPr>
              <w:t>及时采取措施。危废间地面</w:t>
            </w:r>
            <w:r>
              <w:rPr>
                <w:rFonts w:hint="eastAsia"/>
                <w:color w:val="auto"/>
              </w:rPr>
              <w:t>及</w:t>
            </w:r>
            <w:r>
              <w:rPr>
                <w:color w:val="auto"/>
              </w:rPr>
              <w:t>裙角均</w:t>
            </w:r>
            <w:r>
              <w:rPr>
                <w:rFonts w:hint="eastAsia"/>
                <w:color w:val="auto"/>
              </w:rPr>
              <w:t>已</w:t>
            </w:r>
            <w:r>
              <w:rPr>
                <w:color w:val="auto"/>
              </w:rPr>
              <w:t>硬化防渗处理，液态风险物质容器密闭</w:t>
            </w:r>
            <w:r>
              <w:rPr>
                <w:rFonts w:hint="eastAsia"/>
                <w:color w:val="auto"/>
              </w:rPr>
              <w:t>且</w:t>
            </w:r>
            <w:r>
              <w:rPr>
                <w:color w:val="auto"/>
              </w:rPr>
              <w:t>下设铁托盘，</w:t>
            </w:r>
            <w:r>
              <w:rPr>
                <w:rFonts w:hint="eastAsia"/>
                <w:color w:val="auto"/>
              </w:rPr>
              <w:t>托盘容积大于液体最大储存量，</w:t>
            </w:r>
            <w:r>
              <w:rPr>
                <w:color w:val="auto"/>
              </w:rPr>
              <w:t>定期检查危险物质的贮存场所及包装容器，发生泄漏时</w:t>
            </w:r>
            <w:r>
              <w:rPr>
                <w:rFonts w:hint="eastAsia"/>
                <w:color w:val="auto"/>
              </w:rPr>
              <w:t>可</w:t>
            </w:r>
            <w:r>
              <w:rPr>
                <w:color w:val="auto"/>
              </w:rPr>
              <w:t>及时响应</w:t>
            </w:r>
            <w:r>
              <w:rPr>
                <w:rFonts w:hint="eastAsia"/>
                <w:color w:val="auto"/>
              </w:rPr>
              <w:t>，可</w:t>
            </w:r>
            <w:r>
              <w:rPr>
                <w:color w:val="auto"/>
              </w:rPr>
              <w:t>防止</w:t>
            </w:r>
            <w:r>
              <w:rPr>
                <w:rFonts w:hint="eastAsia"/>
                <w:color w:val="auto"/>
              </w:rPr>
              <w:t>油类物质</w:t>
            </w:r>
            <w:r>
              <w:rPr>
                <w:color w:val="auto"/>
              </w:rPr>
              <w:t>泄漏污染地下水</w:t>
            </w:r>
            <w:r>
              <w:rPr>
                <w:rFonts w:hint="eastAsia"/>
                <w:color w:val="auto"/>
              </w:rPr>
              <w:t>及土壤环境</w:t>
            </w:r>
            <w:r>
              <w:rPr>
                <w:color w:val="auto"/>
              </w:rPr>
              <w:t>。</w:t>
            </w:r>
          </w:p>
          <w:p>
            <w:pPr>
              <w:pStyle w:val="52"/>
              <w:ind w:firstLine="420"/>
              <w:rPr>
                <w:color w:val="auto"/>
              </w:rPr>
            </w:pPr>
            <w:r>
              <w:rPr>
                <w:rFonts w:hint="eastAsia"/>
                <w:color w:val="auto"/>
              </w:rPr>
              <w:t>本项目危险废物由污泥干化车间至危废间的运输过程可能发生泄漏，项目所在厂区地面采取硬化处理，且本项目废润滑油、废油桶产生量较少，运输过程采用专用托盘装置等装载包装容器运输，运输过程若发生泄漏可及时发现，并用砂土或其他不燃材料吸附或吸收。</w:t>
            </w:r>
          </w:p>
          <w:p>
            <w:pPr>
              <w:pStyle w:val="52"/>
              <w:ind w:firstLine="420"/>
              <w:rPr>
                <w:color w:val="auto"/>
              </w:rPr>
            </w:pPr>
            <w:r>
              <w:rPr>
                <w:rFonts w:hint="eastAsia"/>
                <w:color w:val="auto"/>
              </w:rPr>
              <w:t>定期</w:t>
            </w:r>
            <w:r>
              <w:rPr>
                <w:color w:val="auto"/>
              </w:rPr>
              <w:t>对公司职工的教育培训，实行上岗证制度，增强职工风险意识，提高事故自救能力，制定</w:t>
            </w:r>
            <w:r>
              <w:rPr>
                <w:rFonts w:hint="eastAsia"/>
                <w:color w:val="auto"/>
              </w:rPr>
              <w:t>有</w:t>
            </w:r>
            <w:r>
              <w:rPr>
                <w:color w:val="auto"/>
              </w:rPr>
              <w:t>各种安全管理、安全生产的规程，减少人为风险事故（如误操作）的发生。</w:t>
            </w:r>
          </w:p>
          <w:p>
            <w:pPr>
              <w:pStyle w:val="52"/>
              <w:ind w:firstLine="420"/>
              <w:rPr>
                <w:color w:val="auto"/>
              </w:rPr>
            </w:pPr>
            <w:r>
              <w:rPr>
                <w:color w:val="auto"/>
              </w:rPr>
              <w:t>2）应急要求</w:t>
            </w:r>
          </w:p>
          <w:p>
            <w:pPr>
              <w:pStyle w:val="52"/>
              <w:ind w:firstLine="420"/>
              <w:rPr>
                <w:color w:val="auto"/>
              </w:rPr>
            </w:pPr>
            <w:r>
              <w:rPr>
                <w:rFonts w:hint="eastAsia"/>
                <w:color w:val="auto"/>
              </w:rPr>
              <w:t>厂区应制定风险应急措施，一旦发生油类风险物质泄漏时，及时采取措施：泄漏时，根据实际情况设定警戒区，消除所有点火源。构筑围堤收容泄漏物。收容的泄漏物转移至专用收集器内。残液用沙土吸收，耐腐蚀容器收集后送有资质的单位处理。</w:t>
            </w:r>
          </w:p>
          <w:p>
            <w:pPr>
              <w:pStyle w:val="52"/>
              <w:ind w:firstLine="420"/>
              <w:rPr>
                <w:color w:val="auto"/>
              </w:rPr>
            </w:pPr>
            <w:r>
              <w:rPr>
                <w:rFonts w:hint="eastAsia"/>
                <w:color w:val="auto"/>
              </w:rPr>
              <w:t>应急要求：设置必要消防设备，着火可用手提式灭火器。加强对公司职工的教育培训，增强职工风险意识，提高事故自救能力，制定和强化各种安全管理、安全生产的规程，减少人为风险事故（如误操作）的发生。一旦发现起火，立即报警，通过消防灭火。</w:t>
            </w:r>
          </w:p>
          <w:p>
            <w:pPr>
              <w:pStyle w:val="52"/>
              <w:ind w:firstLine="420"/>
              <w:rPr>
                <w:color w:val="auto"/>
              </w:rPr>
            </w:pPr>
            <w:r>
              <w:rPr>
                <w:rFonts w:hint="eastAsia"/>
                <w:color w:val="auto"/>
              </w:rPr>
              <w:t>（3）应急预案</w:t>
            </w:r>
          </w:p>
          <w:p>
            <w:pPr>
              <w:pStyle w:val="52"/>
              <w:ind w:firstLine="420"/>
              <w:rPr>
                <w:color w:val="auto"/>
              </w:rPr>
            </w:pPr>
            <w:r>
              <w:rPr>
                <w:rFonts w:hint="eastAsia"/>
                <w:color w:val="auto"/>
              </w:rPr>
              <w:t>本项目针对环境风险事故拟采取多种防范措施，可将风险事故的概率降至较低的水平，但概率不会降为零，一旦发生事故仍需采取应急措施，控制和减少事故危害。本评价建议建设单位应根据环境保护部发布的《企业突发环境事件风险评估指南（试行）》（环办[2014]34号）、《突发环境事件应急管理办法》（环境保护部令34号）和《企业事业单位突发环境事件应急预案备案管理办法（试行）》（环发[2015]4号）要求，结合生产过程存在的风险事故类型，制定适用于本项目的事故应急预案。本评价要求企业要和本项目在重大事故时可能造成不良影响的周边环境敏感点组成联合事故应急网络，抢险用具配置、急救方案确定均要求同时考虑，在进行各种演习中必须有周边环境敏感点共同参加。</w:t>
            </w:r>
          </w:p>
          <w:p>
            <w:pPr>
              <w:pStyle w:val="52"/>
              <w:ind w:firstLine="420"/>
              <w:rPr>
                <w:color w:val="auto"/>
              </w:rPr>
            </w:pPr>
            <w:r>
              <w:rPr>
                <w:rFonts w:hint="eastAsia"/>
                <w:color w:val="auto"/>
              </w:rPr>
              <w:t>本项目在管理、控制及监督方面均采取合理的风险防范措施后，本项目的安全性将得到有效的保证，环境风险事故的发生概率较小，环境风险属可接受水平。从风险分析的结果来看，本项目环境风险可控。</w:t>
            </w:r>
          </w:p>
          <w:bookmarkEnd w:id="16"/>
          <w:bookmarkEnd w:id="17"/>
          <w:p>
            <w:pPr>
              <w:pStyle w:val="52"/>
              <w:ind w:firstLine="422"/>
              <w:rPr>
                <w:b/>
                <w:bCs/>
                <w:color w:val="auto"/>
              </w:rPr>
            </w:pPr>
            <w:r>
              <w:rPr>
                <w:rFonts w:hint="eastAsia"/>
                <w:b/>
                <w:bCs/>
                <w:color w:val="auto"/>
              </w:rPr>
              <w:t>7、生态</w:t>
            </w:r>
          </w:p>
          <w:p>
            <w:pPr>
              <w:pStyle w:val="52"/>
              <w:ind w:firstLine="420"/>
              <w:rPr>
                <w:color w:val="auto"/>
              </w:rPr>
            </w:pPr>
            <w:r>
              <w:rPr>
                <w:rFonts w:hint="eastAsia"/>
                <w:color w:val="auto"/>
              </w:rPr>
              <w:t>本项目在唐山海港开发区污水处理厂内进行建设，不涉及新增用地，因此，本项目不会对区域的生态环境造成明显影响。</w:t>
            </w:r>
          </w:p>
          <w:p>
            <w:pPr>
              <w:pStyle w:val="52"/>
              <w:ind w:firstLine="422"/>
              <w:rPr>
                <w:b/>
                <w:bCs/>
                <w:color w:val="auto"/>
              </w:rPr>
            </w:pPr>
            <w:r>
              <w:rPr>
                <w:rFonts w:hint="eastAsia"/>
                <w:b/>
                <w:bCs/>
                <w:color w:val="auto"/>
              </w:rPr>
              <w:t>8、电磁辐射</w:t>
            </w:r>
          </w:p>
          <w:p>
            <w:pPr>
              <w:pStyle w:val="52"/>
              <w:ind w:firstLine="420"/>
              <w:rPr>
                <w:rFonts w:hint="eastAsia"/>
                <w:color w:val="auto"/>
                <w:lang w:val="en-US" w:eastAsia="zh-CN"/>
              </w:rPr>
            </w:pPr>
            <w:r>
              <w:rPr>
                <w:rFonts w:hint="eastAsia"/>
                <w:color w:val="auto"/>
                <w:lang w:val="en-US" w:eastAsia="zh-CN"/>
              </w:rPr>
              <w:t>本项目不涉及电磁辐射，因此无需进行电磁辐射评价。</w:t>
            </w: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rFonts w:hint="eastAsia"/>
                <w:color w:val="auto"/>
                <w:lang w:val="en-US" w:eastAsia="zh-CN"/>
              </w:rPr>
            </w:pPr>
          </w:p>
          <w:p>
            <w:pPr>
              <w:pStyle w:val="52"/>
              <w:ind w:firstLine="420"/>
              <w:rPr>
                <w:color w:val="auto"/>
              </w:rPr>
            </w:pPr>
          </w:p>
          <w:p>
            <w:pPr>
              <w:pStyle w:val="52"/>
              <w:ind w:firstLine="420"/>
              <w:rPr>
                <w:color w:val="auto"/>
              </w:rPr>
            </w:pPr>
          </w:p>
          <w:p>
            <w:pPr>
              <w:rPr>
                <w:color w:val="auto"/>
              </w:rPr>
            </w:pPr>
          </w:p>
        </w:tc>
      </w:tr>
    </w:tbl>
    <w:p>
      <w:pPr>
        <w:adjustRightInd w:val="0"/>
        <w:snapToGrid w:val="0"/>
        <w:spacing w:line="360" w:lineRule="auto"/>
        <w:rPr>
          <w:rFonts w:ascii="宋体" w:cs="宋体"/>
          <w:b/>
          <w:color w:val="auto"/>
          <w:kern w:val="0"/>
          <w:sz w:val="28"/>
          <w:szCs w:val="28"/>
        </w:rPr>
        <w:sectPr>
          <w:pgSz w:w="11907" w:h="16840"/>
          <w:pgMar w:top="1701" w:right="1531" w:bottom="1729" w:left="1531" w:header="851" w:footer="851" w:gutter="0"/>
          <w:cols w:space="720" w:num="1"/>
          <w:docGrid w:linePitch="312" w:charSpace="0"/>
        </w:sectPr>
      </w:pPr>
    </w:p>
    <w:p>
      <w:pPr>
        <w:pStyle w:val="26"/>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五、</w:t>
      </w:r>
      <w:bookmarkStart w:id="18" w:name="_Hlk54167917"/>
      <w:r>
        <w:rPr>
          <w:rFonts w:hint="eastAsia" w:ascii="黑体" w:hAnsi="黑体" w:eastAsia="黑体"/>
          <w:snapToGrid w:val="0"/>
          <w:color w:val="auto"/>
          <w:sz w:val="30"/>
          <w:szCs w:val="30"/>
        </w:rPr>
        <w:t>环境保护措施监督检查清单</w:t>
      </w:r>
      <w:bookmarkEnd w:id="18"/>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1" w:type="dxa"/>
          <w:bottom w:w="0" w:type="dxa"/>
          <w:right w:w="51" w:type="dxa"/>
        </w:tblCellMar>
      </w:tblPr>
      <w:tblGrid>
        <w:gridCol w:w="1484"/>
        <w:gridCol w:w="1485"/>
        <w:gridCol w:w="871"/>
        <w:gridCol w:w="2218"/>
        <w:gridCol w:w="27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tcBorders>
              <w:tl2br w:val="single" w:color="auto" w:sz="4" w:space="0"/>
            </w:tcBorders>
          </w:tcPr>
          <w:p>
            <w:pPr>
              <w:pStyle w:val="47"/>
              <w:jc w:val="right"/>
              <w:rPr>
                <w:color w:val="auto"/>
                <w:sz w:val="21"/>
                <w:szCs w:val="32"/>
              </w:rPr>
            </w:pPr>
            <w:r>
              <w:rPr>
                <w:rFonts w:hint="eastAsia"/>
                <w:color w:val="auto"/>
                <w:sz w:val="21"/>
                <w:szCs w:val="32"/>
              </w:rPr>
              <w:t>内容</w:t>
            </w:r>
          </w:p>
          <w:p>
            <w:pPr>
              <w:pStyle w:val="47"/>
              <w:jc w:val="left"/>
              <w:rPr>
                <w:color w:val="auto"/>
                <w:sz w:val="21"/>
                <w:szCs w:val="32"/>
              </w:rPr>
            </w:pPr>
            <w:r>
              <w:rPr>
                <w:rFonts w:hint="eastAsia"/>
                <w:color w:val="auto"/>
                <w:sz w:val="21"/>
                <w:szCs w:val="32"/>
              </w:rPr>
              <w:t>要素</w:t>
            </w:r>
          </w:p>
        </w:tc>
        <w:tc>
          <w:tcPr>
            <w:tcW w:w="1485" w:type="dxa"/>
            <w:vAlign w:val="center"/>
          </w:tcPr>
          <w:p>
            <w:pPr>
              <w:pStyle w:val="47"/>
              <w:rPr>
                <w:color w:val="auto"/>
                <w:sz w:val="21"/>
                <w:szCs w:val="32"/>
              </w:rPr>
            </w:pPr>
            <w:r>
              <w:rPr>
                <w:rFonts w:hint="eastAsia"/>
                <w:color w:val="auto"/>
                <w:sz w:val="21"/>
                <w:szCs w:val="32"/>
              </w:rPr>
              <w:t>排放口(编号、名称)/污染源</w:t>
            </w:r>
          </w:p>
        </w:tc>
        <w:tc>
          <w:tcPr>
            <w:tcW w:w="871" w:type="dxa"/>
            <w:vAlign w:val="center"/>
          </w:tcPr>
          <w:p>
            <w:pPr>
              <w:pStyle w:val="47"/>
              <w:rPr>
                <w:color w:val="auto"/>
                <w:sz w:val="21"/>
                <w:szCs w:val="32"/>
              </w:rPr>
            </w:pPr>
            <w:r>
              <w:rPr>
                <w:rFonts w:hint="eastAsia"/>
                <w:color w:val="auto"/>
                <w:sz w:val="21"/>
                <w:szCs w:val="32"/>
              </w:rPr>
              <w:t>污染物项目</w:t>
            </w:r>
          </w:p>
        </w:tc>
        <w:tc>
          <w:tcPr>
            <w:tcW w:w="2218" w:type="dxa"/>
            <w:vAlign w:val="center"/>
          </w:tcPr>
          <w:p>
            <w:pPr>
              <w:pStyle w:val="47"/>
              <w:rPr>
                <w:color w:val="auto"/>
                <w:sz w:val="21"/>
                <w:szCs w:val="32"/>
              </w:rPr>
            </w:pPr>
            <w:r>
              <w:rPr>
                <w:rFonts w:hint="eastAsia"/>
                <w:color w:val="auto"/>
                <w:sz w:val="21"/>
                <w:szCs w:val="32"/>
              </w:rPr>
              <w:t>环境保护措施</w:t>
            </w:r>
          </w:p>
        </w:tc>
        <w:tc>
          <w:tcPr>
            <w:tcW w:w="2742" w:type="dxa"/>
            <w:vAlign w:val="center"/>
          </w:tcPr>
          <w:p>
            <w:pPr>
              <w:pStyle w:val="47"/>
              <w:rPr>
                <w:color w:val="auto"/>
                <w:sz w:val="21"/>
                <w:szCs w:val="32"/>
              </w:rPr>
            </w:pPr>
            <w:r>
              <w:rPr>
                <w:rFonts w:hint="eastAsia"/>
                <w:color w:val="auto"/>
                <w:sz w:val="21"/>
                <w:szCs w:val="32"/>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Merge w:val="restart"/>
            <w:vAlign w:val="center"/>
          </w:tcPr>
          <w:p>
            <w:pPr>
              <w:pStyle w:val="47"/>
              <w:rPr>
                <w:color w:val="auto"/>
                <w:sz w:val="21"/>
                <w:szCs w:val="32"/>
              </w:rPr>
            </w:pPr>
            <w:r>
              <w:rPr>
                <w:rFonts w:hint="eastAsia"/>
                <w:color w:val="auto"/>
                <w:sz w:val="21"/>
                <w:szCs w:val="32"/>
              </w:rPr>
              <w:t>大气环境</w:t>
            </w:r>
          </w:p>
        </w:tc>
        <w:tc>
          <w:tcPr>
            <w:tcW w:w="1485" w:type="dxa"/>
            <w:vAlign w:val="center"/>
          </w:tcPr>
          <w:p>
            <w:pPr>
              <w:adjustRightInd w:val="0"/>
              <w:snapToGrid w:val="0"/>
              <w:jc w:val="center"/>
              <w:rPr>
                <w:color w:val="auto"/>
                <w:szCs w:val="21"/>
              </w:rPr>
            </w:pPr>
            <w:r>
              <w:rPr>
                <w:rFonts w:hint="eastAsia"/>
                <w:color w:val="auto"/>
                <w:szCs w:val="21"/>
              </w:rPr>
              <w:t>DA001/湿料仓、污泥干化机</w:t>
            </w:r>
          </w:p>
        </w:tc>
        <w:tc>
          <w:tcPr>
            <w:tcW w:w="871" w:type="dxa"/>
            <w:vAlign w:val="center"/>
          </w:tcPr>
          <w:p>
            <w:pPr>
              <w:pStyle w:val="19"/>
              <w:adjustRightInd w:val="0"/>
              <w:snapToGrid w:val="0"/>
              <w:jc w:val="center"/>
              <w:rPr>
                <w:rFonts w:ascii="Times New Roman" w:hAnsi="Times New Roman" w:cs="Times New Roman"/>
                <w:color w:val="auto"/>
                <w:spacing w:val="-8"/>
              </w:rPr>
            </w:pPr>
            <w:r>
              <w:rPr>
                <w:rFonts w:hint="eastAsia" w:ascii="Times New Roman" w:hAnsi="Times New Roman" w:cs="Times New Roman"/>
                <w:color w:val="auto"/>
                <w:spacing w:val="-8"/>
              </w:rPr>
              <w:t>氨、硫化氢、臭气浓度</w:t>
            </w:r>
          </w:p>
        </w:tc>
        <w:tc>
          <w:tcPr>
            <w:tcW w:w="2218" w:type="dxa"/>
            <w:vAlign w:val="center"/>
          </w:tcPr>
          <w:p>
            <w:pPr>
              <w:tabs>
                <w:tab w:val="left" w:pos="810"/>
              </w:tabs>
              <w:snapToGrid w:val="0"/>
              <w:jc w:val="center"/>
              <w:rPr>
                <w:color w:val="auto"/>
                <w:szCs w:val="21"/>
              </w:rPr>
            </w:pPr>
            <w:r>
              <w:rPr>
                <w:rFonts w:hint="eastAsia"/>
                <w:color w:val="auto"/>
                <w:szCs w:val="21"/>
              </w:rPr>
              <w:t>污泥在湿料仓贮存过程为封闭料仓，污泥干化机设密封间，湿料仓及密封间均设集气管道收集废气，收集的废气引入1套生物除臭装置处理</w:t>
            </w:r>
            <w:r>
              <w:rPr>
                <w:rFonts w:hint="eastAsia"/>
                <w:color w:val="auto"/>
                <w:szCs w:val="21"/>
                <w:lang w:eastAsia="zh-CN"/>
              </w:rPr>
              <w:t>（配套风机</w:t>
            </w:r>
            <w:r>
              <w:rPr>
                <w:rFonts w:hint="eastAsia"/>
                <w:color w:val="auto"/>
                <w:szCs w:val="21"/>
                <w:lang w:val="en-US" w:eastAsia="zh-CN"/>
              </w:rPr>
              <w:t>8000m</w:t>
            </w:r>
            <w:r>
              <w:rPr>
                <w:rFonts w:hint="eastAsia"/>
                <w:color w:val="auto"/>
                <w:szCs w:val="21"/>
                <w:vertAlign w:val="superscript"/>
                <w:lang w:val="en-US" w:eastAsia="zh-CN"/>
              </w:rPr>
              <w:t>3</w:t>
            </w:r>
            <w:r>
              <w:rPr>
                <w:rFonts w:hint="eastAsia"/>
                <w:color w:val="auto"/>
                <w:szCs w:val="21"/>
                <w:lang w:val="en-US" w:eastAsia="zh-CN"/>
              </w:rPr>
              <w:t>/h</w:t>
            </w:r>
            <w:r>
              <w:rPr>
                <w:rFonts w:hint="eastAsia"/>
                <w:color w:val="auto"/>
                <w:szCs w:val="21"/>
                <w:lang w:eastAsia="zh-CN"/>
              </w:rPr>
              <w:t>）</w:t>
            </w:r>
            <w:r>
              <w:rPr>
                <w:rFonts w:hint="eastAsia"/>
                <w:color w:val="auto"/>
                <w:szCs w:val="21"/>
              </w:rPr>
              <w:t>然后由1根15m高排气筒DA001排放</w:t>
            </w:r>
          </w:p>
        </w:tc>
        <w:tc>
          <w:tcPr>
            <w:tcW w:w="2742" w:type="dxa"/>
            <w:vAlign w:val="center"/>
          </w:tcPr>
          <w:p>
            <w:pPr>
              <w:tabs>
                <w:tab w:val="left" w:pos="810"/>
              </w:tabs>
              <w:snapToGrid w:val="0"/>
              <w:jc w:val="center"/>
              <w:rPr>
                <w:color w:val="auto"/>
              </w:rPr>
            </w:pPr>
            <w:r>
              <w:rPr>
                <w:rFonts w:hint="eastAsia"/>
                <w:color w:val="auto"/>
              </w:rPr>
              <w:t>《恶臭污染物排放标准》（GB14554-93）</w:t>
            </w:r>
          </w:p>
          <w:p>
            <w:pPr>
              <w:tabs>
                <w:tab w:val="left" w:pos="810"/>
              </w:tabs>
              <w:snapToGrid w:val="0"/>
              <w:jc w:val="center"/>
              <w:rPr>
                <w:color w:val="auto"/>
                <w:szCs w:val="21"/>
              </w:rPr>
            </w:pPr>
            <w:r>
              <w:rPr>
                <w:rFonts w:hint="eastAsia"/>
                <w:color w:val="auto"/>
              </w:rPr>
              <w:t>表2中标准限值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Merge w:val="continue"/>
            <w:vAlign w:val="center"/>
          </w:tcPr>
          <w:p>
            <w:pPr>
              <w:pStyle w:val="47"/>
              <w:rPr>
                <w:color w:val="auto"/>
                <w:sz w:val="21"/>
                <w:szCs w:val="32"/>
              </w:rPr>
            </w:pPr>
          </w:p>
        </w:tc>
        <w:tc>
          <w:tcPr>
            <w:tcW w:w="1485" w:type="dxa"/>
            <w:vAlign w:val="center"/>
          </w:tcPr>
          <w:p>
            <w:pPr>
              <w:adjustRightInd w:val="0"/>
              <w:snapToGrid w:val="0"/>
              <w:jc w:val="center"/>
              <w:rPr>
                <w:color w:val="auto"/>
                <w:szCs w:val="21"/>
              </w:rPr>
            </w:pPr>
            <w:r>
              <w:rPr>
                <w:rFonts w:hint="eastAsia"/>
                <w:color w:val="auto"/>
                <w:szCs w:val="21"/>
              </w:rPr>
              <w:t>厂界</w:t>
            </w:r>
          </w:p>
        </w:tc>
        <w:tc>
          <w:tcPr>
            <w:tcW w:w="871" w:type="dxa"/>
            <w:vAlign w:val="center"/>
          </w:tcPr>
          <w:p>
            <w:pPr>
              <w:pStyle w:val="19"/>
              <w:adjustRightInd w:val="0"/>
              <w:snapToGrid w:val="0"/>
              <w:jc w:val="center"/>
              <w:rPr>
                <w:rFonts w:ascii="Times New Roman" w:hAnsi="Times New Roman" w:cs="Times New Roman"/>
                <w:color w:val="auto"/>
                <w:spacing w:val="-8"/>
              </w:rPr>
            </w:pPr>
            <w:r>
              <w:rPr>
                <w:rFonts w:hint="eastAsia" w:ascii="Times New Roman" w:hAnsi="Times New Roman" w:cs="Times New Roman"/>
                <w:color w:val="auto"/>
                <w:spacing w:val="-8"/>
              </w:rPr>
              <w:t>氨、硫化氢、臭气浓度</w:t>
            </w:r>
          </w:p>
        </w:tc>
        <w:tc>
          <w:tcPr>
            <w:tcW w:w="2218" w:type="dxa"/>
            <w:vAlign w:val="center"/>
          </w:tcPr>
          <w:p>
            <w:pPr>
              <w:tabs>
                <w:tab w:val="left" w:pos="810"/>
              </w:tabs>
              <w:snapToGrid w:val="0"/>
              <w:jc w:val="center"/>
              <w:rPr>
                <w:color w:val="auto"/>
                <w:szCs w:val="21"/>
              </w:rPr>
            </w:pPr>
            <w:r>
              <w:rPr>
                <w:rFonts w:hint="eastAsia"/>
                <w:color w:val="auto"/>
                <w:szCs w:val="21"/>
              </w:rPr>
              <w:t>车间封闭</w:t>
            </w:r>
          </w:p>
        </w:tc>
        <w:tc>
          <w:tcPr>
            <w:tcW w:w="2742" w:type="dxa"/>
            <w:vAlign w:val="center"/>
          </w:tcPr>
          <w:p>
            <w:pPr>
              <w:tabs>
                <w:tab w:val="left" w:pos="810"/>
              </w:tabs>
              <w:snapToGrid w:val="0"/>
              <w:jc w:val="center"/>
              <w:rPr>
                <w:color w:val="auto"/>
              </w:rPr>
            </w:pPr>
            <w:r>
              <w:rPr>
                <w:rFonts w:hint="eastAsia"/>
                <w:color w:val="auto"/>
              </w:rPr>
              <w:t>《恶臭污染物排放标准》（GB14554-93）</w:t>
            </w:r>
          </w:p>
          <w:p>
            <w:pPr>
              <w:tabs>
                <w:tab w:val="left" w:pos="810"/>
              </w:tabs>
              <w:snapToGrid w:val="0"/>
              <w:jc w:val="center"/>
              <w:rPr>
                <w:color w:val="auto"/>
                <w:szCs w:val="21"/>
              </w:rPr>
            </w:pPr>
            <w:r>
              <w:rPr>
                <w:rFonts w:hint="eastAsia"/>
                <w:color w:val="auto"/>
              </w:rPr>
              <w:t>表1标准限值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Merge w:val="restart"/>
            <w:vAlign w:val="center"/>
          </w:tcPr>
          <w:p>
            <w:pPr>
              <w:pStyle w:val="47"/>
              <w:rPr>
                <w:color w:val="auto"/>
                <w:sz w:val="21"/>
                <w:szCs w:val="32"/>
              </w:rPr>
            </w:pPr>
            <w:r>
              <w:rPr>
                <w:rFonts w:hint="eastAsia"/>
                <w:color w:val="auto"/>
                <w:sz w:val="21"/>
                <w:szCs w:val="32"/>
              </w:rPr>
              <w:t>地表水环境</w:t>
            </w:r>
          </w:p>
        </w:tc>
        <w:tc>
          <w:tcPr>
            <w:tcW w:w="1485" w:type="dxa"/>
            <w:vAlign w:val="center"/>
          </w:tcPr>
          <w:p>
            <w:pPr>
              <w:tabs>
                <w:tab w:val="left" w:pos="810"/>
              </w:tabs>
              <w:snapToGrid w:val="0"/>
              <w:jc w:val="center"/>
              <w:rPr>
                <w:color w:val="auto"/>
                <w:szCs w:val="21"/>
              </w:rPr>
            </w:pPr>
            <w:r>
              <w:rPr>
                <w:rFonts w:hint="eastAsia"/>
                <w:color w:val="auto"/>
                <w:szCs w:val="21"/>
              </w:rPr>
              <w:t>冷凝水</w:t>
            </w:r>
          </w:p>
        </w:tc>
        <w:tc>
          <w:tcPr>
            <w:tcW w:w="871" w:type="dxa"/>
            <w:vMerge w:val="restart"/>
            <w:vAlign w:val="center"/>
          </w:tcPr>
          <w:p>
            <w:pPr>
              <w:tabs>
                <w:tab w:val="left" w:pos="810"/>
              </w:tabs>
              <w:snapToGrid w:val="0"/>
              <w:jc w:val="center"/>
              <w:rPr>
                <w:color w:val="auto"/>
                <w:szCs w:val="21"/>
              </w:rPr>
            </w:pPr>
            <w:r>
              <w:rPr>
                <w:rFonts w:hint="eastAsia"/>
                <w:color w:val="auto"/>
                <w:szCs w:val="21"/>
                <w:lang w:val="en-US" w:eastAsia="zh-CN"/>
              </w:rPr>
              <w:t>pH、</w:t>
            </w:r>
            <w:r>
              <w:rPr>
                <w:rFonts w:hint="eastAsia"/>
                <w:color w:val="auto"/>
                <w:szCs w:val="21"/>
              </w:rPr>
              <w:t>COD、</w:t>
            </w:r>
            <w:r>
              <w:rPr>
                <w:rFonts w:hint="eastAsia"/>
                <w:color w:val="auto"/>
                <w:szCs w:val="21"/>
                <w:lang w:eastAsia="zh-CN"/>
              </w:rPr>
              <w:t>氨氮</w:t>
            </w:r>
            <w:r>
              <w:rPr>
                <w:rFonts w:hint="eastAsia"/>
                <w:color w:val="auto"/>
                <w:szCs w:val="21"/>
              </w:rPr>
              <w:t>、SS</w:t>
            </w:r>
          </w:p>
        </w:tc>
        <w:tc>
          <w:tcPr>
            <w:tcW w:w="2218" w:type="dxa"/>
            <w:vAlign w:val="center"/>
          </w:tcPr>
          <w:p>
            <w:pPr>
              <w:tabs>
                <w:tab w:val="left" w:pos="810"/>
              </w:tabs>
              <w:snapToGrid w:val="0"/>
              <w:jc w:val="center"/>
              <w:rPr>
                <w:color w:val="auto"/>
                <w:szCs w:val="21"/>
              </w:rPr>
            </w:pPr>
            <w:r>
              <w:rPr>
                <w:rFonts w:hint="eastAsia"/>
                <w:color w:val="auto"/>
                <w:szCs w:val="21"/>
              </w:rPr>
              <w:t>污泥干化过程产生的冷凝水</w:t>
            </w:r>
            <w:r>
              <w:rPr>
                <w:rFonts w:hint="eastAsia"/>
                <w:color w:val="auto"/>
                <w:szCs w:val="21"/>
                <w:lang w:eastAsia="zh-CN"/>
              </w:rPr>
              <w:t>由排放口</w:t>
            </w:r>
            <w:r>
              <w:rPr>
                <w:rFonts w:hint="eastAsia"/>
                <w:color w:val="auto"/>
                <w:szCs w:val="21"/>
                <w:lang w:val="en-US" w:eastAsia="zh-CN"/>
              </w:rPr>
              <w:t>DW001</w:t>
            </w:r>
            <w:r>
              <w:rPr>
                <w:rFonts w:hint="eastAsia"/>
                <w:color w:val="auto"/>
                <w:szCs w:val="21"/>
              </w:rPr>
              <w:t>排入海港开发区污水处理厂处理</w:t>
            </w:r>
          </w:p>
        </w:tc>
        <w:tc>
          <w:tcPr>
            <w:tcW w:w="2742" w:type="dxa"/>
            <w:vMerge w:val="restart"/>
            <w:vAlign w:val="center"/>
          </w:tcPr>
          <w:p>
            <w:pPr>
              <w:tabs>
                <w:tab w:val="left" w:pos="810"/>
              </w:tabs>
              <w:snapToGrid w:val="0"/>
              <w:jc w:val="center"/>
              <w:rPr>
                <w:color w:val="auto"/>
                <w:szCs w:val="21"/>
              </w:rPr>
            </w:pPr>
            <w:r>
              <w:rPr>
                <w:rFonts w:hint="eastAsia"/>
                <w:color w:val="auto"/>
                <w:szCs w:val="21"/>
              </w:rPr>
              <w:t>《污水综合排放标准》（GB8978-1996）表4中三级标准，同时满足海港开发区污水处理厂进水水质要求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Merge w:val="continue"/>
            <w:vAlign w:val="center"/>
          </w:tcPr>
          <w:p>
            <w:pPr>
              <w:pStyle w:val="47"/>
              <w:rPr>
                <w:rFonts w:hint="eastAsia"/>
                <w:color w:val="auto"/>
                <w:sz w:val="21"/>
                <w:szCs w:val="32"/>
              </w:rPr>
            </w:pPr>
          </w:p>
        </w:tc>
        <w:tc>
          <w:tcPr>
            <w:tcW w:w="1485" w:type="dxa"/>
            <w:vAlign w:val="center"/>
          </w:tcPr>
          <w:p>
            <w:pPr>
              <w:tabs>
                <w:tab w:val="left" w:pos="810"/>
              </w:tabs>
              <w:snapToGrid w:val="0"/>
              <w:jc w:val="center"/>
              <w:rPr>
                <w:rFonts w:hint="eastAsia"/>
                <w:color w:val="auto"/>
                <w:szCs w:val="21"/>
              </w:rPr>
            </w:pPr>
            <w:r>
              <w:rPr>
                <w:rFonts w:hint="eastAsia"/>
                <w:color w:val="auto"/>
                <w:szCs w:val="21"/>
              </w:rPr>
              <w:t>生活污水</w:t>
            </w:r>
          </w:p>
        </w:tc>
        <w:tc>
          <w:tcPr>
            <w:tcW w:w="871" w:type="dxa"/>
            <w:vMerge w:val="continue"/>
            <w:vAlign w:val="center"/>
          </w:tcPr>
          <w:p>
            <w:pPr>
              <w:tabs>
                <w:tab w:val="left" w:pos="810"/>
              </w:tabs>
              <w:snapToGrid w:val="0"/>
              <w:jc w:val="center"/>
              <w:rPr>
                <w:rFonts w:hint="default" w:eastAsia="宋体"/>
                <w:color w:val="auto"/>
                <w:szCs w:val="21"/>
                <w:lang w:val="en-US" w:eastAsia="zh-CN"/>
              </w:rPr>
            </w:pPr>
          </w:p>
        </w:tc>
        <w:tc>
          <w:tcPr>
            <w:tcW w:w="2218" w:type="dxa"/>
            <w:vAlign w:val="center"/>
          </w:tcPr>
          <w:p>
            <w:pPr>
              <w:tabs>
                <w:tab w:val="left" w:pos="810"/>
              </w:tabs>
              <w:snapToGrid w:val="0"/>
              <w:jc w:val="center"/>
              <w:rPr>
                <w:rFonts w:hint="eastAsia" w:eastAsia="宋体"/>
                <w:color w:val="auto"/>
                <w:szCs w:val="21"/>
                <w:lang w:eastAsia="zh-CN"/>
              </w:rPr>
            </w:pPr>
            <w:r>
              <w:rPr>
                <w:rFonts w:hint="eastAsia"/>
                <w:color w:val="auto"/>
                <w:szCs w:val="21"/>
                <w:lang w:eastAsia="zh-CN"/>
              </w:rPr>
              <w:t>生活污水由海港开发区污水处理厂办公楼排入污水处理厂处置</w:t>
            </w:r>
          </w:p>
        </w:tc>
        <w:tc>
          <w:tcPr>
            <w:tcW w:w="2742" w:type="dxa"/>
            <w:vMerge w:val="continue"/>
            <w:vAlign w:val="center"/>
          </w:tcPr>
          <w:p>
            <w:pPr>
              <w:tabs>
                <w:tab w:val="left" w:pos="810"/>
              </w:tabs>
              <w:snapToGrid w:val="0"/>
              <w:jc w:val="center"/>
              <w:rPr>
                <w:rFonts w:hint="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声环境</w:t>
            </w:r>
          </w:p>
        </w:tc>
        <w:tc>
          <w:tcPr>
            <w:tcW w:w="1485" w:type="dxa"/>
            <w:vAlign w:val="center"/>
          </w:tcPr>
          <w:p>
            <w:pPr>
              <w:pStyle w:val="52"/>
              <w:spacing w:line="240" w:lineRule="auto"/>
              <w:ind w:firstLine="0" w:firstLineChars="0"/>
              <w:jc w:val="center"/>
              <w:rPr>
                <w:color w:val="auto"/>
                <w:szCs w:val="21"/>
              </w:rPr>
            </w:pPr>
            <w:r>
              <w:rPr>
                <w:rFonts w:hint="eastAsia"/>
                <w:color w:val="auto"/>
                <w:szCs w:val="21"/>
              </w:rPr>
              <w:t>输送机、低温带式干化机、风机等</w:t>
            </w:r>
          </w:p>
        </w:tc>
        <w:tc>
          <w:tcPr>
            <w:tcW w:w="871" w:type="dxa"/>
            <w:vAlign w:val="center"/>
          </w:tcPr>
          <w:p>
            <w:pPr>
              <w:pStyle w:val="52"/>
              <w:spacing w:line="240" w:lineRule="auto"/>
              <w:ind w:firstLine="0" w:firstLineChars="0"/>
              <w:jc w:val="center"/>
              <w:rPr>
                <w:color w:val="auto"/>
                <w:szCs w:val="21"/>
              </w:rPr>
            </w:pPr>
            <w:r>
              <w:rPr>
                <w:rFonts w:hint="eastAsia"/>
                <w:color w:val="auto"/>
                <w:szCs w:val="21"/>
              </w:rPr>
              <w:t>噪声</w:t>
            </w:r>
          </w:p>
        </w:tc>
        <w:tc>
          <w:tcPr>
            <w:tcW w:w="2218" w:type="dxa"/>
            <w:vAlign w:val="center"/>
          </w:tcPr>
          <w:p>
            <w:pPr>
              <w:adjustRightInd w:val="0"/>
              <w:snapToGrid w:val="0"/>
              <w:jc w:val="center"/>
              <w:rPr>
                <w:color w:val="auto"/>
                <w:szCs w:val="21"/>
              </w:rPr>
            </w:pPr>
            <w:r>
              <w:rPr>
                <w:snapToGrid w:val="0"/>
                <w:color w:val="auto"/>
                <w:kern w:val="0"/>
                <w:szCs w:val="21"/>
              </w:rPr>
              <w:t>各产噪设备均置于封闭</w:t>
            </w:r>
            <w:r>
              <w:rPr>
                <w:rFonts w:hint="eastAsia"/>
                <w:snapToGrid w:val="0"/>
                <w:color w:val="auto"/>
                <w:kern w:val="0"/>
                <w:szCs w:val="21"/>
              </w:rPr>
              <w:t>空间</w:t>
            </w:r>
            <w:r>
              <w:rPr>
                <w:snapToGrid w:val="0"/>
                <w:color w:val="auto"/>
                <w:kern w:val="0"/>
                <w:szCs w:val="21"/>
              </w:rPr>
              <w:t>内，设备底部加装减振基础</w:t>
            </w:r>
          </w:p>
        </w:tc>
        <w:tc>
          <w:tcPr>
            <w:tcW w:w="2742" w:type="dxa"/>
            <w:vAlign w:val="center"/>
          </w:tcPr>
          <w:p>
            <w:pPr>
              <w:adjustRightInd w:val="0"/>
              <w:snapToGrid w:val="0"/>
              <w:jc w:val="center"/>
              <w:rPr>
                <w:color w:val="auto"/>
              </w:rPr>
            </w:pPr>
            <w:r>
              <w:rPr>
                <w:rFonts w:hint="eastAsia"/>
                <w:color w:val="auto"/>
              </w:rPr>
              <w:t>西、东、北厂界执行</w:t>
            </w:r>
            <w:r>
              <w:rPr>
                <w:color w:val="auto"/>
              </w:rPr>
              <w:t>《工业企业厂界环境噪声排放标准》（GB12348-2008）执行</w:t>
            </w:r>
            <w:r>
              <w:rPr>
                <w:rFonts w:hint="eastAsia"/>
                <w:color w:val="auto"/>
              </w:rPr>
              <w:t>3</w:t>
            </w:r>
            <w:r>
              <w:rPr>
                <w:color w:val="auto"/>
              </w:rPr>
              <w:t>类标准</w:t>
            </w:r>
            <w:r>
              <w:rPr>
                <w:rFonts w:hint="eastAsia"/>
                <w:color w:val="auto"/>
              </w:rPr>
              <w:t>；</w:t>
            </w:r>
            <w:r>
              <w:rPr>
                <w:rFonts w:hint="eastAsia"/>
                <w:color w:val="auto"/>
                <w:szCs w:val="21"/>
              </w:rPr>
              <w:t>南厂界执行</w:t>
            </w:r>
            <w:r>
              <w:rPr>
                <w:color w:val="auto"/>
              </w:rPr>
              <w:t>《工业企业厂界环境噪声排放标准》（GB12348-2008）执行</w:t>
            </w:r>
            <w:r>
              <w:rPr>
                <w:rFonts w:hint="eastAsia"/>
                <w:color w:val="auto"/>
              </w:rPr>
              <w:t>4</w:t>
            </w:r>
            <w:r>
              <w:rPr>
                <w:color w:val="auto"/>
              </w:rPr>
              <w:t>类标准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电磁辐射</w:t>
            </w:r>
          </w:p>
        </w:tc>
        <w:tc>
          <w:tcPr>
            <w:tcW w:w="1485" w:type="dxa"/>
            <w:vAlign w:val="center"/>
          </w:tcPr>
          <w:p>
            <w:pPr>
              <w:pStyle w:val="47"/>
              <w:rPr>
                <w:color w:val="auto"/>
              </w:rPr>
            </w:pPr>
            <w:r>
              <w:rPr>
                <w:rFonts w:hint="eastAsia"/>
                <w:color w:val="auto"/>
              </w:rPr>
              <w:t>/</w:t>
            </w:r>
          </w:p>
        </w:tc>
        <w:tc>
          <w:tcPr>
            <w:tcW w:w="871" w:type="dxa"/>
            <w:vAlign w:val="center"/>
          </w:tcPr>
          <w:p>
            <w:pPr>
              <w:pStyle w:val="47"/>
              <w:rPr>
                <w:color w:val="auto"/>
              </w:rPr>
            </w:pPr>
            <w:r>
              <w:rPr>
                <w:rFonts w:hint="eastAsia"/>
                <w:color w:val="auto"/>
              </w:rPr>
              <w:t>/</w:t>
            </w:r>
          </w:p>
        </w:tc>
        <w:tc>
          <w:tcPr>
            <w:tcW w:w="2218" w:type="dxa"/>
            <w:vAlign w:val="center"/>
          </w:tcPr>
          <w:p>
            <w:pPr>
              <w:pStyle w:val="47"/>
              <w:rPr>
                <w:color w:val="auto"/>
              </w:rPr>
            </w:pPr>
            <w:r>
              <w:rPr>
                <w:rFonts w:hint="eastAsia"/>
                <w:color w:val="auto"/>
              </w:rPr>
              <w:t>/</w:t>
            </w:r>
          </w:p>
        </w:tc>
        <w:tc>
          <w:tcPr>
            <w:tcW w:w="2742" w:type="dxa"/>
            <w:vAlign w:val="center"/>
          </w:tcPr>
          <w:p>
            <w:pPr>
              <w:pStyle w:val="47"/>
              <w:rPr>
                <w:color w:val="auto"/>
              </w:rPr>
            </w:pPr>
            <w:r>
              <w:rPr>
                <w:rFonts w:hint="eastAsia"/>
                <w:color w:val="auto"/>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固体废物</w:t>
            </w:r>
          </w:p>
        </w:tc>
        <w:tc>
          <w:tcPr>
            <w:tcW w:w="7316" w:type="dxa"/>
            <w:gridSpan w:val="4"/>
            <w:vAlign w:val="center"/>
          </w:tcPr>
          <w:p>
            <w:pPr>
              <w:pStyle w:val="52"/>
              <w:ind w:firstLine="420"/>
              <w:rPr>
                <w:color w:val="auto"/>
              </w:rPr>
            </w:pPr>
            <w:r>
              <w:rPr>
                <w:rFonts w:hint="eastAsia"/>
                <w:color w:val="auto"/>
              </w:rPr>
              <w:t>本项目固体废物主要为生活垃圾和危险废物，生活垃圾由环卫部门定期清运；生物除臭装置更换的废填料由厂家回收，危险废物主要为废润滑油、废油桶，危废间暂存，定期交由有资质单位处置。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土壤及地下水</w:t>
            </w:r>
          </w:p>
          <w:p>
            <w:pPr>
              <w:pStyle w:val="47"/>
              <w:rPr>
                <w:color w:val="auto"/>
                <w:sz w:val="21"/>
                <w:szCs w:val="32"/>
              </w:rPr>
            </w:pPr>
            <w:r>
              <w:rPr>
                <w:rFonts w:hint="eastAsia"/>
                <w:color w:val="auto"/>
                <w:sz w:val="21"/>
                <w:szCs w:val="32"/>
              </w:rPr>
              <w:t>污染防治措施</w:t>
            </w:r>
          </w:p>
        </w:tc>
        <w:tc>
          <w:tcPr>
            <w:tcW w:w="7316" w:type="dxa"/>
            <w:gridSpan w:val="4"/>
            <w:vAlign w:val="center"/>
          </w:tcPr>
          <w:p>
            <w:pPr>
              <w:pStyle w:val="52"/>
              <w:ind w:firstLine="420"/>
              <w:rPr>
                <w:color w:val="auto"/>
              </w:rPr>
            </w:pPr>
            <w:r>
              <w:rPr>
                <w:rFonts w:hint="eastAsia"/>
                <w:color w:val="auto"/>
              </w:rPr>
              <w:t>为防止污水污染土壤及地下环境，本项目各区域采取分区防渗措施，具体防渗措施如下：</w:t>
            </w:r>
          </w:p>
          <w:p>
            <w:pPr>
              <w:pStyle w:val="52"/>
              <w:ind w:firstLine="420"/>
              <w:rPr>
                <w:color w:val="auto"/>
              </w:rPr>
            </w:pPr>
            <w:r>
              <w:rPr>
                <w:rFonts w:hint="eastAsia"/>
                <w:color w:val="auto"/>
              </w:rPr>
              <w:t>重点防渗区：本项目危废暂存间、车间冷凝水排水沟及集水坑为重点防渗区，参照《危险废物贮存污染控制标准》（GB18597-2023）和《危险废物收集、贮存、运输技术规范》（HJ2025-2012）中的相关要求，危废暂存间需采取严格防渗措施，防渗层为至少1m厚黏土层（渗透系数≤10</w:t>
            </w:r>
            <w:r>
              <w:rPr>
                <w:rFonts w:hint="eastAsia"/>
                <w:color w:val="auto"/>
                <w:vertAlign w:val="superscript"/>
              </w:rPr>
              <w:t>-7</w:t>
            </w:r>
            <w:r>
              <w:rPr>
                <w:rFonts w:hint="eastAsia"/>
                <w:color w:val="auto"/>
              </w:rPr>
              <w:t>cm/s），或2mm厚高密度聚乙烯膜等人工防渗材料（渗透系数不大于10</w:t>
            </w:r>
            <w:r>
              <w:rPr>
                <w:rFonts w:hint="eastAsia"/>
                <w:color w:val="auto"/>
                <w:vertAlign w:val="superscript"/>
              </w:rPr>
              <w:t>-10</w:t>
            </w:r>
            <w:r>
              <w:rPr>
                <w:rFonts w:hint="eastAsia"/>
                <w:color w:val="auto"/>
              </w:rPr>
              <w:t>cm/s），或其他防渗性能等效的材料。车间冷凝水集水坑及排水沟采用防渗混凝土+1.2mm聚乙烯丙纶防水卷材+防渗混凝土，渗透系数不大于10</w:t>
            </w:r>
            <w:r>
              <w:rPr>
                <w:rFonts w:hint="eastAsia"/>
                <w:color w:val="auto"/>
                <w:vertAlign w:val="superscript"/>
              </w:rPr>
              <w:t>-</w:t>
            </w:r>
            <w:r>
              <w:rPr>
                <w:rFonts w:hint="eastAsia"/>
                <w:color w:val="auto"/>
                <w:vertAlign w:val="superscript"/>
                <w:lang w:val="en-US" w:eastAsia="zh-CN"/>
              </w:rPr>
              <w:t>7</w:t>
            </w:r>
            <w:r>
              <w:rPr>
                <w:rFonts w:hint="eastAsia"/>
                <w:color w:val="auto"/>
              </w:rPr>
              <w:t>cm/s。</w:t>
            </w:r>
          </w:p>
          <w:p>
            <w:pPr>
              <w:pStyle w:val="52"/>
              <w:ind w:firstLine="420"/>
              <w:rPr>
                <w:color w:val="auto"/>
              </w:rPr>
            </w:pPr>
            <w:r>
              <w:rPr>
                <w:rFonts w:hint="eastAsia"/>
                <w:color w:val="auto"/>
              </w:rPr>
              <w:t>一般防渗区：一般防渗区指重点防渗区、非防渗区以外的区域，其防渗层渗透系数必须小于10</w:t>
            </w:r>
            <w:r>
              <w:rPr>
                <w:rFonts w:hint="eastAsia"/>
                <w:color w:val="auto"/>
                <w:vertAlign w:val="superscript"/>
              </w:rPr>
              <w:t>-7</w:t>
            </w:r>
            <w:r>
              <w:rPr>
                <w:rFonts w:hint="eastAsia"/>
                <w:color w:val="auto"/>
              </w:rPr>
              <w:t>cm/s，主要包括污泥干化车间、干污泥暂存仓库、污水管网。污水管道尽量明渠明沟铺设，如采用地下管道，应加强地下管道及设施的固化和密封，采用防腐蚀、防爆材料，防止发生沉降引起渗漏。</w:t>
            </w:r>
          </w:p>
          <w:p>
            <w:pPr>
              <w:pStyle w:val="52"/>
              <w:ind w:firstLine="420"/>
              <w:rPr>
                <w:color w:val="auto"/>
              </w:rPr>
            </w:pPr>
            <w:r>
              <w:rPr>
                <w:rFonts w:hint="eastAsia"/>
                <w:color w:val="auto"/>
              </w:rPr>
              <w:t>简单防渗区：指不会对地下水环境造成污染的区域，本项目所在厂区路面、装置区地面均铺设混凝土，做好地面硬化，防止污水进入地下水。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30" w:hRule="atLeast"/>
          <w:jc w:val="center"/>
        </w:trPr>
        <w:tc>
          <w:tcPr>
            <w:tcW w:w="1484" w:type="dxa"/>
            <w:vAlign w:val="center"/>
          </w:tcPr>
          <w:p>
            <w:pPr>
              <w:pStyle w:val="47"/>
              <w:rPr>
                <w:color w:val="auto"/>
                <w:sz w:val="21"/>
                <w:szCs w:val="32"/>
              </w:rPr>
            </w:pPr>
            <w:r>
              <w:rPr>
                <w:rFonts w:hint="eastAsia"/>
                <w:color w:val="auto"/>
                <w:sz w:val="21"/>
                <w:szCs w:val="32"/>
              </w:rPr>
              <w:t>生态保护措施</w:t>
            </w:r>
          </w:p>
        </w:tc>
        <w:tc>
          <w:tcPr>
            <w:tcW w:w="7316" w:type="dxa"/>
            <w:gridSpan w:val="4"/>
            <w:vAlign w:val="center"/>
          </w:tcPr>
          <w:p>
            <w:pPr>
              <w:adjustRightInd w:val="0"/>
              <w:snapToGrid w:val="0"/>
              <w:jc w:val="center"/>
              <w:rPr>
                <w:color w:val="auto"/>
              </w:rPr>
            </w:pPr>
            <w:r>
              <w:rPr>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环境风险</w:t>
            </w:r>
          </w:p>
          <w:p>
            <w:pPr>
              <w:pStyle w:val="47"/>
              <w:rPr>
                <w:color w:val="auto"/>
                <w:sz w:val="21"/>
                <w:szCs w:val="32"/>
              </w:rPr>
            </w:pPr>
            <w:r>
              <w:rPr>
                <w:rFonts w:hint="eastAsia"/>
                <w:color w:val="auto"/>
                <w:sz w:val="21"/>
                <w:szCs w:val="32"/>
              </w:rPr>
              <w:t>防范措施</w:t>
            </w:r>
          </w:p>
        </w:tc>
        <w:tc>
          <w:tcPr>
            <w:tcW w:w="7316" w:type="dxa"/>
            <w:gridSpan w:val="4"/>
            <w:vAlign w:val="center"/>
          </w:tcPr>
          <w:p>
            <w:pPr>
              <w:pStyle w:val="52"/>
              <w:ind w:firstLine="420"/>
              <w:rPr>
                <w:color w:val="auto"/>
              </w:rPr>
            </w:pPr>
            <w:r>
              <w:rPr>
                <w:rFonts w:hint="eastAsia"/>
                <w:color w:val="auto"/>
              </w:rPr>
              <w:t>危废间应配备相应品种和数量的消防器材及泄漏应急处理设备，制定风险应急措施，一旦发生油类物质泄漏时，应及时采取措施。危废间地面及裙角均已硬化防渗处理，液态风险物质容器密闭且下设铁托盘，托盘容积大于液体最大储存量，定期检查危险物质的贮存场所及包装容器，发生泄漏时可及时响应，可防止油类物质泄漏污染地下水及土壤环境。</w:t>
            </w:r>
          </w:p>
          <w:p>
            <w:pPr>
              <w:pStyle w:val="52"/>
              <w:ind w:firstLine="420"/>
              <w:rPr>
                <w:color w:val="auto"/>
              </w:rPr>
            </w:pPr>
            <w:r>
              <w:rPr>
                <w:rFonts w:hint="eastAsia"/>
                <w:color w:val="auto"/>
              </w:rPr>
              <w:t>本项目危险废物由污泥干化车间至危废间的运输过程可能发生泄漏，项目所在厂区地面采取硬化处理，且本项目废润滑油、废油桶产生量较少，运输过程采用专用托盘装置等装载包装容器运输，运输过程若发生泄漏可及时发现，并用砂土或其他不燃材料吸附或吸收。</w:t>
            </w:r>
          </w:p>
          <w:p>
            <w:pPr>
              <w:pStyle w:val="52"/>
              <w:ind w:firstLine="420"/>
              <w:rPr>
                <w:color w:val="auto"/>
              </w:rPr>
            </w:pPr>
            <w:r>
              <w:rPr>
                <w:rFonts w:hint="eastAsia"/>
                <w:color w:val="auto"/>
              </w:rPr>
              <w:t>定期对公司职工的教育培训，实行上岗证制度，增强职工风险意识，提高事故自救能力，制定有各种安全管理、安全生产的规程，减少人为风险事故（如误操作）的发生。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1" w:type="dxa"/>
            <w:bottom w:w="0" w:type="dxa"/>
            <w:right w:w="51" w:type="dxa"/>
          </w:tblCellMar>
        </w:tblPrEx>
        <w:trPr>
          <w:trHeight w:val="312" w:hRule="atLeast"/>
          <w:jc w:val="center"/>
        </w:trPr>
        <w:tc>
          <w:tcPr>
            <w:tcW w:w="1484" w:type="dxa"/>
            <w:vAlign w:val="center"/>
          </w:tcPr>
          <w:p>
            <w:pPr>
              <w:pStyle w:val="47"/>
              <w:rPr>
                <w:color w:val="auto"/>
                <w:sz w:val="21"/>
                <w:szCs w:val="32"/>
              </w:rPr>
            </w:pPr>
            <w:r>
              <w:rPr>
                <w:rFonts w:hint="eastAsia"/>
                <w:color w:val="auto"/>
                <w:sz w:val="21"/>
                <w:szCs w:val="32"/>
              </w:rPr>
              <w:t>其他环境</w:t>
            </w:r>
          </w:p>
          <w:p>
            <w:pPr>
              <w:pStyle w:val="47"/>
              <w:rPr>
                <w:color w:val="auto"/>
              </w:rPr>
            </w:pPr>
            <w:r>
              <w:rPr>
                <w:rFonts w:hint="eastAsia"/>
                <w:color w:val="auto"/>
                <w:sz w:val="21"/>
                <w:szCs w:val="32"/>
              </w:rPr>
              <w:t>管理要求</w:t>
            </w:r>
          </w:p>
        </w:tc>
        <w:tc>
          <w:tcPr>
            <w:tcW w:w="7316" w:type="dxa"/>
            <w:gridSpan w:val="4"/>
            <w:vAlign w:val="center"/>
          </w:tcPr>
          <w:p>
            <w:pPr>
              <w:pStyle w:val="52"/>
              <w:ind w:firstLine="420"/>
              <w:rPr>
                <w:color w:val="auto"/>
              </w:rPr>
            </w:pPr>
            <w:r>
              <w:rPr>
                <w:rFonts w:hint="eastAsia"/>
                <w:color w:val="auto"/>
              </w:rPr>
              <w:t>（1）环境管理</w:t>
            </w:r>
          </w:p>
          <w:p>
            <w:pPr>
              <w:pStyle w:val="52"/>
              <w:ind w:firstLine="420"/>
              <w:rPr>
                <w:color w:val="auto"/>
              </w:rPr>
            </w:pPr>
            <w:r>
              <w:rPr>
                <w:rFonts w:hint="eastAsia"/>
                <w:color w:val="auto"/>
              </w:rPr>
              <w:t>1）</w:t>
            </w:r>
            <w:r>
              <w:rPr>
                <w:color w:val="auto"/>
              </w:rPr>
              <w:t>机构设置</w:t>
            </w:r>
          </w:p>
          <w:p>
            <w:pPr>
              <w:pStyle w:val="52"/>
              <w:ind w:firstLine="420"/>
              <w:rPr>
                <w:color w:val="auto"/>
              </w:rPr>
            </w:pPr>
            <w:r>
              <w:rPr>
                <w:rFonts w:hint="eastAsia"/>
                <w:color w:val="auto"/>
              </w:rPr>
              <w:t>根据有关环境管理和环境监测的规定，建设单位应设立环保管理机构，并配备环保管理专业人员，负责全厂的环境管理、污染源治理及监测管理工作。</w:t>
            </w:r>
          </w:p>
          <w:p>
            <w:pPr>
              <w:pStyle w:val="52"/>
              <w:ind w:firstLine="420"/>
              <w:rPr>
                <w:color w:val="auto"/>
              </w:rPr>
            </w:pPr>
            <w:r>
              <w:rPr>
                <w:rFonts w:hint="eastAsia"/>
                <w:color w:val="auto"/>
              </w:rPr>
              <w:t>2）</w:t>
            </w:r>
            <w:r>
              <w:rPr>
                <w:color w:val="auto"/>
              </w:rPr>
              <w:t>主要职责</w:t>
            </w:r>
          </w:p>
          <w:p>
            <w:pPr>
              <w:pStyle w:val="52"/>
              <w:ind w:firstLine="420"/>
              <w:rPr>
                <w:color w:val="auto"/>
              </w:rPr>
            </w:pPr>
            <w:r>
              <w:rPr>
                <w:color w:val="auto"/>
              </w:rPr>
              <w:t>贯彻执行《中华人民共和国环境保护法》及其</w:t>
            </w:r>
            <w:r>
              <w:rPr>
                <w:rFonts w:hint="eastAsia"/>
                <w:color w:val="auto"/>
              </w:rPr>
              <w:t>相关</w:t>
            </w:r>
            <w:r>
              <w:rPr>
                <w:color w:val="auto"/>
              </w:rPr>
              <w:t>法律法规，建立污染控制管理档案</w:t>
            </w:r>
            <w:r>
              <w:rPr>
                <w:rFonts w:hint="eastAsia"/>
                <w:color w:val="auto"/>
              </w:rPr>
              <w:t>。</w:t>
            </w:r>
            <w:r>
              <w:rPr>
                <w:color w:val="auto"/>
              </w:rPr>
              <w:t>掌握</w:t>
            </w:r>
            <w:r>
              <w:rPr>
                <w:rFonts w:hint="eastAsia"/>
                <w:color w:val="auto"/>
              </w:rPr>
              <w:t>本厂</w:t>
            </w:r>
            <w:r>
              <w:rPr>
                <w:color w:val="auto"/>
              </w:rPr>
              <w:t>污染源治理工艺原理，设备运行及运行维修资料，建立污染控制管理档案。定期检查环保设施的运行，</w:t>
            </w:r>
            <w:r>
              <w:rPr>
                <w:rFonts w:hint="eastAsia"/>
                <w:color w:val="auto"/>
              </w:rPr>
              <w:t>及</w:t>
            </w:r>
            <w:r>
              <w:rPr>
                <w:color w:val="auto"/>
              </w:rPr>
              <w:t>时进行维</w:t>
            </w:r>
            <w:r>
              <w:rPr>
                <w:rFonts w:hint="eastAsia"/>
                <w:color w:val="auto"/>
              </w:rPr>
              <w:t>护</w:t>
            </w:r>
            <w:r>
              <w:rPr>
                <w:color w:val="auto"/>
              </w:rPr>
              <w:t>，确保环保设施的正常运行，领导和组织</w:t>
            </w:r>
            <w:r>
              <w:rPr>
                <w:rFonts w:hint="eastAsia"/>
                <w:color w:val="auto"/>
              </w:rPr>
              <w:t>本厂</w:t>
            </w:r>
            <w:r>
              <w:rPr>
                <w:color w:val="auto"/>
              </w:rPr>
              <w:t>的环境监测工作，防止污染事故的发生。制定各污染物的排放指标和各项环保设施的运行指标，定期考核统计。推广应用先进的污染源治理技术和环保管理经验，定期培训环保专业技术人员。搞好环境保护的宣传工作，提高员工的环境保护意识。监督项目环保设施的安装调试工作。搞好绿化工作。</w:t>
            </w:r>
          </w:p>
          <w:p>
            <w:pPr>
              <w:pStyle w:val="52"/>
              <w:ind w:firstLine="420"/>
              <w:rPr>
                <w:color w:val="auto"/>
              </w:rPr>
            </w:pPr>
            <w:r>
              <w:rPr>
                <w:rFonts w:hint="eastAsia"/>
                <w:color w:val="auto"/>
              </w:rPr>
              <w:t>3）排污许可证管理要求</w:t>
            </w:r>
          </w:p>
          <w:p>
            <w:pPr>
              <w:pStyle w:val="52"/>
              <w:ind w:firstLine="420"/>
              <w:rPr>
                <w:color w:val="auto"/>
              </w:rPr>
            </w:pPr>
            <w:r>
              <w:rPr>
                <w:color w:val="auto"/>
              </w:rPr>
              <w:t>根据《固定污染源排污许可分类管理名录</w:t>
            </w:r>
            <w:r>
              <w:rPr>
                <w:rFonts w:hint="eastAsia"/>
                <w:color w:val="auto"/>
              </w:rPr>
              <w:t>（</w:t>
            </w:r>
            <w:r>
              <w:rPr>
                <w:color w:val="auto"/>
              </w:rPr>
              <w:t>2019年版</w:t>
            </w:r>
            <w:r>
              <w:rPr>
                <w:rFonts w:hint="eastAsia"/>
                <w:color w:val="auto"/>
              </w:rPr>
              <w:t>）</w:t>
            </w:r>
            <w:r>
              <w:rPr>
                <w:color w:val="auto"/>
              </w:rPr>
              <w:t>》</w:t>
            </w:r>
            <w:r>
              <w:rPr>
                <w:rFonts w:hint="eastAsia"/>
                <w:color w:val="auto"/>
              </w:rPr>
              <w:t>（</w:t>
            </w:r>
            <w:r>
              <w:rPr>
                <w:color w:val="auto"/>
              </w:rPr>
              <w:t>生态环境部部令第11号</w:t>
            </w:r>
            <w:r>
              <w:rPr>
                <w:rFonts w:hint="eastAsia"/>
                <w:color w:val="auto"/>
              </w:rPr>
              <w:t>）</w:t>
            </w:r>
            <w:r>
              <w:rPr>
                <w:color w:val="auto"/>
              </w:rPr>
              <w:t>，本项目</w:t>
            </w:r>
            <w:r>
              <w:rPr>
                <w:rFonts w:hint="eastAsia"/>
                <w:color w:val="auto"/>
              </w:rPr>
              <w:t>属于名录中“四十五、生态保护和环境治理业 77”</w:t>
            </w:r>
            <w:r>
              <w:rPr>
                <w:color w:val="auto"/>
              </w:rPr>
              <w:t>——</w:t>
            </w:r>
            <w:r>
              <w:rPr>
                <w:rFonts w:hint="eastAsia"/>
                <w:color w:val="auto"/>
              </w:rPr>
              <w:t>“专业从事一般工业固体废物贮存、处置（含焚烧发电）的”，属于重点管理。</w:t>
            </w:r>
          </w:p>
          <w:p>
            <w:pPr>
              <w:pStyle w:val="52"/>
              <w:ind w:firstLine="420"/>
              <w:rPr>
                <w:color w:val="auto"/>
              </w:rPr>
            </w:pPr>
            <w:r>
              <w:rPr>
                <w:rFonts w:hint="eastAsia"/>
                <w:color w:val="auto"/>
              </w:rPr>
              <w:t>本项目在发生实际排污行为之前，排污单位应当按照国家环境保护相关法律法规以及排污许可证申请与核发技术规范要求申请排污许可证，不得无证排污或不按证排污。</w:t>
            </w:r>
          </w:p>
          <w:p>
            <w:pPr>
              <w:pStyle w:val="52"/>
              <w:ind w:firstLine="420"/>
              <w:rPr>
                <w:color w:val="auto"/>
              </w:rPr>
            </w:pPr>
            <w:r>
              <w:rPr>
                <w:color w:val="auto"/>
              </w:rPr>
              <w:t>（</w:t>
            </w:r>
            <w:r>
              <w:rPr>
                <w:rFonts w:hint="eastAsia"/>
                <w:color w:val="auto"/>
              </w:rPr>
              <w:t>2</w:t>
            </w:r>
            <w:r>
              <w:rPr>
                <w:color w:val="auto"/>
              </w:rPr>
              <w:t>）排污口规范化管理</w:t>
            </w:r>
          </w:p>
          <w:p>
            <w:pPr>
              <w:pStyle w:val="52"/>
              <w:ind w:firstLine="420"/>
              <w:rPr>
                <w:color w:val="auto"/>
              </w:rPr>
            </w:pPr>
            <w:r>
              <w:rPr>
                <w:color w:val="auto"/>
              </w:rPr>
              <w:t>排污口是企业污染物进入受纳环境的通道，做好排污口管理是实施污染物总量控制和达标排放的基础工作之</w:t>
            </w:r>
            <w:r>
              <w:rPr>
                <w:rFonts w:hint="eastAsia"/>
                <w:color w:val="auto"/>
              </w:rPr>
              <w:t>一</w:t>
            </w:r>
            <w:r>
              <w:rPr>
                <w:color w:val="auto"/>
              </w:rPr>
              <w:t>，必须实行规范化管理。</w:t>
            </w:r>
          </w:p>
          <w:p>
            <w:pPr>
              <w:pStyle w:val="52"/>
              <w:ind w:firstLine="420"/>
              <w:rPr>
                <w:color w:val="auto"/>
              </w:rPr>
            </w:pPr>
            <w:r>
              <w:rPr>
                <w:color w:val="auto"/>
              </w:rPr>
              <w:t>a、排污口的设置</w:t>
            </w:r>
          </w:p>
          <w:p>
            <w:pPr>
              <w:pStyle w:val="52"/>
              <w:ind w:firstLine="420"/>
              <w:rPr>
                <w:color w:val="auto"/>
              </w:rPr>
            </w:pPr>
            <w:r>
              <w:rPr>
                <w:color w:val="auto"/>
              </w:rPr>
              <w:t>废气：</w:t>
            </w:r>
            <w:r>
              <w:rPr>
                <w:rFonts w:hint="eastAsia"/>
                <w:color w:val="auto"/>
              </w:rPr>
              <w:t>本项目设置1个废气排放口</w:t>
            </w:r>
            <w:r>
              <w:rPr>
                <w:color w:val="auto"/>
              </w:rPr>
              <w:t>。</w:t>
            </w:r>
          </w:p>
          <w:p>
            <w:pPr>
              <w:pStyle w:val="52"/>
              <w:ind w:firstLine="420"/>
              <w:rPr>
                <w:color w:val="auto"/>
              </w:rPr>
            </w:pPr>
            <w:r>
              <w:rPr>
                <w:rFonts w:hint="eastAsia"/>
                <w:color w:val="auto"/>
              </w:rPr>
              <w:t>废水：本项目设置1个废水排放口。</w:t>
            </w:r>
          </w:p>
          <w:p>
            <w:pPr>
              <w:pStyle w:val="52"/>
              <w:ind w:firstLine="420"/>
              <w:rPr>
                <w:color w:val="auto"/>
              </w:rPr>
            </w:pPr>
            <w:r>
              <w:rPr>
                <w:color w:val="auto"/>
              </w:rPr>
              <w:t>固废：</w:t>
            </w:r>
            <w:r>
              <w:rPr>
                <w:rFonts w:hint="eastAsia"/>
                <w:color w:val="auto"/>
              </w:rPr>
              <w:t>本项目设置1座危废暂存间。</w:t>
            </w:r>
          </w:p>
          <w:p>
            <w:pPr>
              <w:pStyle w:val="52"/>
              <w:ind w:firstLine="420"/>
              <w:rPr>
                <w:color w:val="auto"/>
              </w:rPr>
            </w:pPr>
            <w:r>
              <w:rPr>
                <w:rFonts w:hint="eastAsia"/>
                <w:color w:val="auto"/>
              </w:rPr>
              <w:t>b、排污口规范化</w:t>
            </w:r>
          </w:p>
          <w:p>
            <w:pPr>
              <w:pStyle w:val="52"/>
              <w:ind w:firstLine="420"/>
              <w:rPr>
                <w:color w:val="auto"/>
              </w:rPr>
            </w:pPr>
            <w:r>
              <w:rPr>
                <w:rFonts w:hint="eastAsia"/>
                <w:color w:val="auto"/>
              </w:rPr>
              <w:t>按照《环境保护图形标志-排放口（源）》（GB15562.1-1995）要求，并参考其它相关规定，提出以下排放口规范化建设要求：</w:t>
            </w:r>
          </w:p>
          <w:p>
            <w:pPr>
              <w:pStyle w:val="52"/>
              <w:ind w:firstLine="420"/>
              <w:rPr>
                <w:color w:val="auto"/>
              </w:rPr>
            </w:pPr>
            <w:r>
              <w:rPr>
                <w:rFonts w:hint="eastAsia"/>
                <w:color w:val="auto"/>
              </w:rPr>
              <w:t>环境保护图形标志牌应设在距排污口（源）及固体废物贮存（处置）场所或采样点较近且醒目处，并能长久保留。设置高度一般为：环境保护图形标志牌上缘距离地面2米。</w:t>
            </w:r>
          </w:p>
          <w:p>
            <w:pPr>
              <w:pStyle w:val="52"/>
              <w:ind w:firstLine="420"/>
              <w:rPr>
                <w:color w:val="auto"/>
              </w:rPr>
            </w:pPr>
            <w:r>
              <w:rPr>
                <w:rFonts w:hint="eastAsia"/>
                <w:color w:val="auto"/>
              </w:rPr>
              <w:t xml:space="preserve">排放口图形标志见下表。 </w:t>
            </w:r>
          </w:p>
          <w:p>
            <w:pPr>
              <w:pStyle w:val="50"/>
              <w:rPr>
                <w:color w:val="auto"/>
              </w:rPr>
            </w:pPr>
          </w:p>
          <w:p>
            <w:pPr>
              <w:pStyle w:val="50"/>
              <w:rPr>
                <w:color w:val="auto"/>
              </w:rPr>
            </w:pPr>
          </w:p>
          <w:p>
            <w:pPr>
              <w:pStyle w:val="50"/>
              <w:rPr>
                <w:ins w:id="0" w:author="睿睿妈妈" w:date="2023-08-15T23:58:00Z"/>
                <w:color w:val="auto"/>
              </w:rPr>
            </w:pPr>
            <w:r>
              <w:rPr>
                <w:color w:val="auto"/>
              </w:rPr>
              <w:t>表</w:t>
            </w:r>
            <w:r>
              <w:rPr>
                <w:rFonts w:hint="eastAsia"/>
                <w:color w:val="auto"/>
              </w:rPr>
              <w:t xml:space="preserve">5-1  </w:t>
            </w:r>
            <w:r>
              <w:rPr>
                <w:color w:val="auto"/>
              </w:rPr>
              <w:t>排污口规范化要求及环保图形标识</w:t>
            </w:r>
          </w:p>
          <w:tbl>
            <w:tblPr>
              <w:tblStyle w:val="29"/>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39"/>
              <w:gridCol w:w="450"/>
              <w:gridCol w:w="3110"/>
              <w:gridCol w:w="31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6" w:type="pct"/>
                  <w:vAlign w:val="center"/>
                </w:tcPr>
                <w:p>
                  <w:pPr>
                    <w:pStyle w:val="47"/>
                    <w:rPr>
                      <w:color w:val="auto"/>
                    </w:rPr>
                  </w:pPr>
                  <w:r>
                    <w:rPr>
                      <w:color w:val="auto"/>
                    </w:rPr>
                    <w:t>序号</w:t>
                  </w:r>
                </w:p>
              </w:tc>
              <w:tc>
                <w:tcPr>
                  <w:tcW w:w="313" w:type="pct"/>
                  <w:vAlign w:val="center"/>
                </w:tcPr>
                <w:p>
                  <w:pPr>
                    <w:pStyle w:val="47"/>
                    <w:rPr>
                      <w:color w:val="auto"/>
                    </w:rPr>
                  </w:pPr>
                  <w:r>
                    <w:rPr>
                      <w:color w:val="auto"/>
                    </w:rPr>
                    <w:t>项目</w:t>
                  </w:r>
                </w:p>
              </w:tc>
              <w:tc>
                <w:tcPr>
                  <w:tcW w:w="2164" w:type="pct"/>
                  <w:vAlign w:val="center"/>
                </w:tcPr>
                <w:p>
                  <w:pPr>
                    <w:pStyle w:val="47"/>
                    <w:rPr>
                      <w:color w:val="auto"/>
                    </w:rPr>
                  </w:pPr>
                  <w:r>
                    <w:rPr>
                      <w:color w:val="auto"/>
                    </w:rPr>
                    <w:t>要求</w:t>
                  </w:r>
                </w:p>
              </w:tc>
              <w:tc>
                <w:tcPr>
                  <w:tcW w:w="2215" w:type="pct"/>
                  <w:vAlign w:val="center"/>
                </w:tcPr>
                <w:p>
                  <w:pPr>
                    <w:pStyle w:val="47"/>
                    <w:rPr>
                      <w:color w:val="auto"/>
                    </w:rPr>
                  </w:pPr>
                  <w:r>
                    <w:rPr>
                      <w:color w:val="auto"/>
                    </w:rPr>
                    <w:t>环保图形标志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137" w:hRule="atLeast"/>
                <w:jc w:val="center"/>
              </w:trPr>
              <w:tc>
                <w:tcPr>
                  <w:tcW w:w="306" w:type="pct"/>
                  <w:vAlign w:val="center"/>
                </w:tcPr>
                <w:p>
                  <w:pPr>
                    <w:pStyle w:val="47"/>
                    <w:rPr>
                      <w:color w:val="auto"/>
                    </w:rPr>
                  </w:pPr>
                  <w:r>
                    <w:rPr>
                      <w:color w:val="auto"/>
                    </w:rPr>
                    <w:t>1</w:t>
                  </w:r>
                </w:p>
              </w:tc>
              <w:tc>
                <w:tcPr>
                  <w:tcW w:w="313" w:type="pct"/>
                  <w:vAlign w:val="center"/>
                </w:tcPr>
                <w:p>
                  <w:pPr>
                    <w:pStyle w:val="47"/>
                    <w:rPr>
                      <w:color w:val="auto"/>
                    </w:rPr>
                  </w:pPr>
                  <w:r>
                    <w:rPr>
                      <w:color w:val="auto"/>
                    </w:rPr>
                    <w:t>废气</w:t>
                  </w:r>
                </w:p>
              </w:tc>
              <w:tc>
                <w:tcPr>
                  <w:tcW w:w="2164" w:type="pct"/>
                  <w:vAlign w:val="center"/>
                </w:tcPr>
                <w:p>
                  <w:pPr>
                    <w:pStyle w:val="47"/>
                    <w:jc w:val="left"/>
                    <w:rPr>
                      <w:color w:val="auto"/>
                    </w:rPr>
                  </w:pPr>
                  <w:r>
                    <w:rPr>
                      <w:color w:val="auto"/>
                    </w:rPr>
                    <w:t>排气筒应设置便于采样、监测的采样口，采样口的设置应符合《污染源监测技术规范》要求，采样口位置无法满足“规范要求的”，其监测孔位置由当地环境监测部门确认</w:t>
                  </w:r>
                </w:p>
              </w:tc>
              <w:tc>
                <w:tcPr>
                  <w:tcW w:w="2215" w:type="pct"/>
                </w:tcPr>
                <w:p>
                  <w:pPr>
                    <w:pStyle w:val="47"/>
                    <w:rPr>
                      <w:color w:val="auto"/>
                    </w:rPr>
                  </w:pPr>
                  <w:r>
                    <w:rPr>
                      <w:color w:val="auto"/>
                    </w:rPr>
                    <w:drawing>
                      <wp:inline distT="0" distB="0" distL="114300" distR="114300">
                        <wp:extent cx="1405890" cy="1043940"/>
                        <wp:effectExtent l="0" t="0" r="3810" b="3810"/>
                        <wp:docPr id="4" name="图片 82" descr="废气标示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2" descr="废气标示牌"/>
                                <pic:cNvPicPr>
                                  <a:picLocks noChangeAspect="1"/>
                                </pic:cNvPicPr>
                              </pic:nvPicPr>
                              <pic:blipFill>
                                <a:blip r:embed="rId18"/>
                                <a:stretch>
                                  <a:fillRect/>
                                </a:stretch>
                              </pic:blipFill>
                              <pic:spPr>
                                <a:xfrm>
                                  <a:off x="0" y="0"/>
                                  <a:ext cx="1405890" cy="1043940"/>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137" w:hRule="atLeast"/>
                <w:jc w:val="center"/>
              </w:trPr>
              <w:tc>
                <w:tcPr>
                  <w:tcW w:w="306" w:type="pct"/>
                  <w:vAlign w:val="center"/>
                </w:tcPr>
                <w:p>
                  <w:pPr>
                    <w:pStyle w:val="47"/>
                    <w:rPr>
                      <w:color w:val="auto"/>
                    </w:rPr>
                  </w:pPr>
                  <w:r>
                    <w:rPr>
                      <w:rFonts w:hint="eastAsia"/>
                      <w:color w:val="auto"/>
                    </w:rPr>
                    <w:t>2</w:t>
                  </w:r>
                </w:p>
              </w:tc>
              <w:tc>
                <w:tcPr>
                  <w:tcW w:w="313" w:type="pct"/>
                  <w:vAlign w:val="center"/>
                </w:tcPr>
                <w:p>
                  <w:pPr>
                    <w:pStyle w:val="47"/>
                    <w:rPr>
                      <w:color w:val="auto"/>
                    </w:rPr>
                  </w:pPr>
                  <w:r>
                    <w:rPr>
                      <w:rFonts w:hint="eastAsia"/>
                      <w:color w:val="auto"/>
                    </w:rPr>
                    <w:t>废水</w:t>
                  </w:r>
                </w:p>
              </w:tc>
              <w:tc>
                <w:tcPr>
                  <w:tcW w:w="2164" w:type="pct"/>
                  <w:vAlign w:val="center"/>
                </w:tcPr>
                <w:p>
                  <w:pPr>
                    <w:pStyle w:val="47"/>
                    <w:jc w:val="left"/>
                    <w:rPr>
                      <w:color w:val="auto"/>
                    </w:rPr>
                  </w:pPr>
                  <w:r>
                    <w:rPr>
                      <w:rFonts w:hint="eastAsia"/>
                      <w:color w:val="auto"/>
                    </w:rPr>
                    <w:t>按照《污染源监测技术规范》设置采样点；应设置规范的、便于测量流量、流速的测流段。</w:t>
                  </w:r>
                </w:p>
              </w:tc>
              <w:tc>
                <w:tcPr>
                  <w:tcW w:w="2215" w:type="pct"/>
                </w:tcPr>
                <w:p>
                  <w:pPr>
                    <w:pStyle w:val="47"/>
                    <w:rPr>
                      <w:color w:val="auto"/>
                      <w:highlight w:val="cyan"/>
                    </w:rPr>
                  </w:pPr>
                  <w:r>
                    <w:rPr>
                      <w:rFonts w:ascii="宋体" w:hAnsi="宋体" w:cs="宋体"/>
                      <w:color w:val="auto"/>
                      <w:sz w:val="24"/>
                      <w:highlight w:val="cyan"/>
                    </w:rPr>
                    <w:fldChar w:fldCharType="begin"/>
                  </w:r>
                  <w:r>
                    <w:rPr>
                      <w:rFonts w:ascii="宋体" w:hAnsi="宋体" w:cs="宋体"/>
                      <w:color w:val="auto"/>
                      <w:sz w:val="24"/>
                      <w:highlight w:val="cyan"/>
                    </w:rPr>
                    <w:instrText xml:space="preserve">INCLUDEPICTURE \d "https://img.alicdn.com/bao/uploaded/i2/175754641/TB1EggxspY7gK0jSZKzq6yikpXa?_!!0-item_pic.jpg_300x300q90.jpg" \* MERGEFORMATINET </w:instrText>
                  </w:r>
                  <w:r>
                    <w:rPr>
                      <w:rFonts w:ascii="宋体" w:hAnsi="宋体" w:cs="宋体"/>
                      <w:color w:val="auto"/>
                      <w:sz w:val="24"/>
                      <w:highlight w:val="cyan"/>
                    </w:rPr>
                    <w:fldChar w:fldCharType="separate"/>
                  </w:r>
                  <w:r>
                    <w:rPr>
                      <w:rFonts w:ascii="宋体" w:hAnsi="宋体" w:cs="宋体"/>
                      <w:color w:val="auto"/>
                      <w:sz w:val="24"/>
                      <w:highlight w:val="cyan"/>
                    </w:rPr>
                    <w:drawing>
                      <wp:inline distT="0" distB="0" distL="114300" distR="114300">
                        <wp:extent cx="1503045" cy="1043940"/>
                        <wp:effectExtent l="0" t="0" r="1905" b="3810"/>
                        <wp:docPr id="3"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56"/>
                                <pic:cNvPicPr>
                                  <a:picLocks noChangeAspect="1"/>
                                </pic:cNvPicPr>
                              </pic:nvPicPr>
                              <pic:blipFill>
                                <a:blip r:embed="rId19"/>
                                <a:srcRect l="2785" t="5365" r="3378" b="6244"/>
                                <a:stretch>
                                  <a:fillRect/>
                                </a:stretch>
                              </pic:blipFill>
                              <pic:spPr>
                                <a:xfrm>
                                  <a:off x="0" y="0"/>
                                  <a:ext cx="1503045" cy="1043940"/>
                                </a:xfrm>
                                <a:prstGeom prst="rect">
                                  <a:avLst/>
                                </a:prstGeom>
                                <a:noFill/>
                                <a:ln>
                                  <a:noFill/>
                                </a:ln>
                              </pic:spPr>
                            </pic:pic>
                          </a:graphicData>
                        </a:graphic>
                      </wp:inline>
                    </w:drawing>
                  </w:r>
                  <w:r>
                    <w:rPr>
                      <w:rFonts w:ascii="宋体" w:hAnsi="宋体" w:cs="宋体"/>
                      <w:color w:val="auto"/>
                      <w:sz w:val="24"/>
                      <w:highlight w:val="cyan"/>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6" w:type="pct"/>
                  <w:vAlign w:val="center"/>
                </w:tcPr>
                <w:p>
                  <w:pPr>
                    <w:pStyle w:val="47"/>
                    <w:rPr>
                      <w:color w:val="auto"/>
                    </w:rPr>
                  </w:pPr>
                  <w:r>
                    <w:rPr>
                      <w:rFonts w:hint="eastAsia"/>
                      <w:color w:val="auto"/>
                    </w:rPr>
                    <w:t>3</w:t>
                  </w:r>
                </w:p>
              </w:tc>
              <w:tc>
                <w:tcPr>
                  <w:tcW w:w="313" w:type="pct"/>
                  <w:vAlign w:val="center"/>
                </w:tcPr>
                <w:p>
                  <w:pPr>
                    <w:pStyle w:val="47"/>
                    <w:rPr>
                      <w:color w:val="auto"/>
                    </w:rPr>
                  </w:pPr>
                  <w:r>
                    <w:rPr>
                      <w:color w:val="auto"/>
                    </w:rPr>
                    <w:t>噪声</w:t>
                  </w:r>
                </w:p>
              </w:tc>
              <w:tc>
                <w:tcPr>
                  <w:tcW w:w="2164" w:type="pct"/>
                  <w:vAlign w:val="center"/>
                </w:tcPr>
                <w:p>
                  <w:pPr>
                    <w:pStyle w:val="47"/>
                    <w:jc w:val="left"/>
                    <w:rPr>
                      <w:color w:val="auto"/>
                    </w:rPr>
                  </w:pPr>
                  <w:r>
                    <w:rPr>
                      <w:color w:val="auto"/>
                    </w:rPr>
                    <w:t>应按照《工业企业厂界噪声测量方法》（GB12349）的规定，设置环境噪声监测点，并在该处附近醒目位置设置与之相符的环境保护图形标示牌</w:t>
                  </w:r>
                </w:p>
              </w:tc>
              <w:tc>
                <w:tcPr>
                  <w:tcW w:w="2215" w:type="pct"/>
                  <w:vAlign w:val="center"/>
                </w:tcPr>
                <w:p>
                  <w:pPr>
                    <w:pStyle w:val="47"/>
                    <w:rPr>
                      <w:color w:val="auto"/>
                    </w:rPr>
                  </w:pPr>
                  <w:r>
                    <w:rPr>
                      <w:color w:val="auto"/>
                    </w:rPr>
                    <w:drawing>
                      <wp:inline distT="0" distB="0" distL="114300" distR="114300">
                        <wp:extent cx="1443990" cy="1111885"/>
                        <wp:effectExtent l="0" t="0" r="3810" b="12065"/>
                        <wp:docPr id="6" name="图片 84" descr="13592101_14052502835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4" descr="13592101_140525028352_2"/>
                                <pic:cNvPicPr>
                                  <a:picLocks noChangeAspect="1"/>
                                </pic:cNvPicPr>
                              </pic:nvPicPr>
                              <pic:blipFill>
                                <a:blip r:embed="rId20"/>
                                <a:stretch>
                                  <a:fillRect/>
                                </a:stretch>
                              </pic:blipFill>
                              <pic:spPr>
                                <a:xfrm>
                                  <a:off x="0" y="0"/>
                                  <a:ext cx="1443990" cy="1111885"/>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06" w:type="pct"/>
                  <w:vAlign w:val="center"/>
                </w:tcPr>
                <w:p>
                  <w:pPr>
                    <w:pStyle w:val="47"/>
                    <w:rPr>
                      <w:color w:val="auto"/>
                    </w:rPr>
                  </w:pPr>
                  <w:r>
                    <w:rPr>
                      <w:rFonts w:hint="eastAsia"/>
                      <w:color w:val="auto"/>
                    </w:rPr>
                    <w:t>4</w:t>
                  </w:r>
                </w:p>
              </w:tc>
              <w:tc>
                <w:tcPr>
                  <w:tcW w:w="313" w:type="pct"/>
                  <w:vAlign w:val="center"/>
                </w:tcPr>
                <w:p>
                  <w:pPr>
                    <w:pStyle w:val="47"/>
                    <w:rPr>
                      <w:color w:val="auto"/>
                    </w:rPr>
                  </w:pPr>
                  <w:r>
                    <w:rPr>
                      <w:rFonts w:hint="eastAsia"/>
                      <w:color w:val="auto"/>
                    </w:rPr>
                    <w:t>固体废物</w:t>
                  </w:r>
                </w:p>
              </w:tc>
              <w:tc>
                <w:tcPr>
                  <w:tcW w:w="2164" w:type="pct"/>
                  <w:vAlign w:val="center"/>
                </w:tcPr>
                <w:p>
                  <w:pPr>
                    <w:pStyle w:val="47"/>
                    <w:jc w:val="left"/>
                    <w:rPr>
                      <w:color w:val="auto"/>
                    </w:rPr>
                  </w:pPr>
                  <w:r>
                    <w:rPr>
                      <w:rFonts w:hint="eastAsia"/>
                      <w:color w:val="auto"/>
                    </w:rPr>
                    <w:t>项目危险废物应设置专用储存、处置场所。危险废物贮存必须规范化，并设置与之相符的环境保护图形标示牌</w:t>
                  </w:r>
                </w:p>
              </w:tc>
              <w:tc>
                <w:tcPr>
                  <w:tcW w:w="2215" w:type="pct"/>
                  <w:vAlign w:val="center"/>
                </w:tcPr>
                <w:p>
                  <w:pPr>
                    <w:autoSpaceDE w:val="0"/>
                    <w:autoSpaceDN w:val="0"/>
                    <w:adjustRightInd w:val="0"/>
                    <w:jc w:val="center"/>
                    <w:rPr>
                      <w:color w:val="auto"/>
                    </w:rPr>
                  </w:pPr>
                  <w:r>
                    <w:rPr>
                      <w:rFonts w:hint="eastAsia"/>
                      <w:color w:val="auto"/>
                    </w:rPr>
                    <w:drawing>
                      <wp:inline distT="0" distB="0" distL="114300" distR="114300">
                        <wp:extent cx="1594485" cy="1007745"/>
                        <wp:effectExtent l="0" t="0" r="5715" b="1905"/>
                        <wp:docPr id="1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pic:cNvPicPr>
                                  <a:picLocks noChangeAspect="1"/>
                                </pic:cNvPicPr>
                              </pic:nvPicPr>
                              <pic:blipFill>
                                <a:blip r:embed="rId21" cstate="print"/>
                                <a:stretch>
                                  <a:fillRect/>
                                </a:stretch>
                              </pic:blipFill>
                              <pic:spPr>
                                <a:xfrm>
                                  <a:off x="0" y="0"/>
                                  <a:ext cx="1594485" cy="1007745"/>
                                </a:xfrm>
                                <a:prstGeom prst="rect">
                                  <a:avLst/>
                                </a:prstGeom>
                                <a:noFill/>
                                <a:ln>
                                  <a:noFill/>
                                </a:ln>
                              </pic:spPr>
                            </pic:pic>
                          </a:graphicData>
                        </a:graphic>
                      </wp:inline>
                    </w:drawing>
                  </w:r>
                </w:p>
              </w:tc>
            </w:tr>
          </w:tbl>
          <w:p>
            <w:pPr>
              <w:pStyle w:val="52"/>
              <w:ind w:firstLine="420"/>
              <w:rPr>
                <w:color w:val="auto"/>
              </w:rPr>
            </w:pPr>
            <w:r>
              <w:rPr>
                <w:rFonts w:hint="eastAsia"/>
                <w:color w:val="auto"/>
              </w:rPr>
              <w:t>c</w:t>
            </w:r>
            <w:r>
              <w:rPr>
                <w:color w:val="auto"/>
              </w:rPr>
              <w:t>、排污口建档管理</w:t>
            </w:r>
          </w:p>
          <w:p>
            <w:pPr>
              <w:pStyle w:val="52"/>
              <w:ind w:firstLine="420"/>
              <w:rPr>
                <w:color w:val="auto"/>
              </w:rPr>
            </w:pPr>
            <w:r>
              <w:rPr>
                <w:color w:val="auto"/>
              </w:rPr>
              <w:t>使用国家环保局统一印制的《中华人民共和国规范化排污口标志登记证》，并按要求填写有关内容，项目建成后，应将固体废弃物的种类、数量、处置去向等情况记录于档案。</w:t>
            </w:r>
          </w:p>
          <w:p>
            <w:pPr>
              <w:pStyle w:val="52"/>
              <w:ind w:firstLine="420"/>
              <w:rPr>
                <w:color w:val="auto"/>
              </w:rPr>
            </w:pPr>
            <w:r>
              <w:rPr>
                <w:color w:val="auto"/>
              </w:rPr>
              <w:t>（</w:t>
            </w:r>
            <w:r>
              <w:rPr>
                <w:rFonts w:hint="eastAsia"/>
                <w:color w:val="auto"/>
              </w:rPr>
              <w:t>3</w:t>
            </w:r>
            <w:r>
              <w:rPr>
                <w:color w:val="auto"/>
              </w:rPr>
              <w:t>）建设单位公开信息内容</w:t>
            </w:r>
          </w:p>
          <w:p>
            <w:pPr>
              <w:pStyle w:val="50"/>
              <w:rPr>
                <w:color w:val="auto"/>
              </w:rPr>
            </w:pPr>
            <w:r>
              <w:rPr>
                <w:color w:val="auto"/>
              </w:rPr>
              <w:t>表</w:t>
            </w:r>
            <w:r>
              <w:rPr>
                <w:rFonts w:hint="eastAsia"/>
                <w:color w:val="auto"/>
              </w:rPr>
              <w:t>5-2</w:t>
            </w:r>
            <w:r>
              <w:rPr>
                <w:color w:val="auto"/>
              </w:rPr>
              <w:t xml:space="preserve">    建设单位公开信息内容一览表</w:t>
            </w:r>
          </w:p>
          <w:tbl>
            <w:tblPr>
              <w:tblStyle w:val="2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1" w:type="dxa"/>
                <w:bottom w:w="0" w:type="dxa"/>
                <w:right w:w="51" w:type="dxa"/>
              </w:tblCellMar>
            </w:tblPr>
            <w:tblGrid>
              <w:gridCol w:w="546"/>
              <w:gridCol w:w="1380"/>
              <w:gridCol w:w="52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序号</w:t>
                  </w:r>
                </w:p>
              </w:tc>
              <w:tc>
                <w:tcPr>
                  <w:tcW w:w="961" w:type="pct"/>
                  <w:vAlign w:val="center"/>
                </w:tcPr>
                <w:p>
                  <w:pPr>
                    <w:pStyle w:val="47"/>
                    <w:rPr>
                      <w:color w:val="auto"/>
                    </w:rPr>
                  </w:pPr>
                  <w:r>
                    <w:rPr>
                      <w:color w:val="auto"/>
                    </w:rPr>
                    <w:t>公开信息</w:t>
                  </w:r>
                </w:p>
              </w:tc>
              <w:tc>
                <w:tcPr>
                  <w:tcW w:w="3658" w:type="pct"/>
                  <w:vAlign w:val="center"/>
                </w:tcPr>
                <w:p>
                  <w:pPr>
                    <w:pStyle w:val="47"/>
                    <w:rPr>
                      <w:color w:val="auto"/>
                    </w:rPr>
                  </w:pPr>
                  <w:r>
                    <w:rPr>
                      <w:color w:val="auto"/>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1</w:t>
                  </w:r>
                </w:p>
              </w:tc>
              <w:tc>
                <w:tcPr>
                  <w:tcW w:w="961" w:type="pct"/>
                  <w:vAlign w:val="center"/>
                </w:tcPr>
                <w:p>
                  <w:pPr>
                    <w:pStyle w:val="47"/>
                    <w:rPr>
                      <w:color w:val="auto"/>
                    </w:rPr>
                  </w:pPr>
                  <w:r>
                    <w:rPr>
                      <w:color w:val="auto"/>
                    </w:rPr>
                    <w:t>基础信息</w:t>
                  </w:r>
                </w:p>
              </w:tc>
              <w:tc>
                <w:tcPr>
                  <w:tcW w:w="3658" w:type="pct"/>
                  <w:vAlign w:val="center"/>
                </w:tcPr>
                <w:p>
                  <w:pPr>
                    <w:pStyle w:val="47"/>
                    <w:jc w:val="left"/>
                    <w:rPr>
                      <w:color w:val="auto"/>
                    </w:rPr>
                  </w:pPr>
                  <w:r>
                    <w:rPr>
                      <w:color w:val="auto"/>
                    </w:rPr>
                    <w:t>单位名称、组织机构代码、法定代表人、生产地址、联系方式，以及生产经营和管理服务的主要内容、产品及规模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2</w:t>
                  </w:r>
                </w:p>
              </w:tc>
              <w:tc>
                <w:tcPr>
                  <w:tcW w:w="961" w:type="pct"/>
                  <w:vAlign w:val="center"/>
                </w:tcPr>
                <w:p>
                  <w:pPr>
                    <w:pStyle w:val="47"/>
                    <w:rPr>
                      <w:color w:val="auto"/>
                    </w:rPr>
                  </w:pPr>
                  <w:r>
                    <w:rPr>
                      <w:color w:val="auto"/>
                    </w:rPr>
                    <w:t>排污信息</w:t>
                  </w:r>
                </w:p>
              </w:tc>
              <w:tc>
                <w:tcPr>
                  <w:tcW w:w="3658" w:type="pct"/>
                  <w:vAlign w:val="center"/>
                </w:tcPr>
                <w:p>
                  <w:pPr>
                    <w:pStyle w:val="47"/>
                    <w:jc w:val="left"/>
                    <w:rPr>
                      <w:color w:val="auto"/>
                    </w:rPr>
                  </w:pPr>
                  <w:r>
                    <w:rPr>
                      <w:color w:val="auto"/>
                    </w:rPr>
                    <w:t>主要污染物及特征污染物的名称、排放方式、排放口数量和分布情况、排放浓度和总量、超标情况，以及执行的污染物排放标准、核定的排放总量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3</w:t>
                  </w:r>
                </w:p>
              </w:tc>
              <w:tc>
                <w:tcPr>
                  <w:tcW w:w="961" w:type="pct"/>
                  <w:vAlign w:val="center"/>
                </w:tcPr>
                <w:p>
                  <w:pPr>
                    <w:pStyle w:val="47"/>
                    <w:rPr>
                      <w:color w:val="auto"/>
                    </w:rPr>
                  </w:pPr>
                  <w:r>
                    <w:rPr>
                      <w:color w:val="auto"/>
                    </w:rPr>
                    <w:t>污染防治设施</w:t>
                  </w:r>
                </w:p>
              </w:tc>
              <w:tc>
                <w:tcPr>
                  <w:tcW w:w="3658" w:type="pct"/>
                  <w:vAlign w:val="center"/>
                </w:tcPr>
                <w:p>
                  <w:pPr>
                    <w:pStyle w:val="47"/>
                    <w:jc w:val="left"/>
                    <w:rPr>
                      <w:color w:val="auto"/>
                    </w:rPr>
                  </w:pPr>
                  <w:r>
                    <w:rPr>
                      <w:color w:val="auto"/>
                    </w:rPr>
                    <w:t>污染防治设施的建设和运行情况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1" w:type="dxa"/>
                  <w:bottom w:w="0" w:type="dxa"/>
                  <w:right w:w="51" w:type="dxa"/>
                </w:tblCellMar>
              </w:tblPrEx>
              <w:trPr>
                <w:trHeight w:val="340" w:hRule="atLeast"/>
                <w:jc w:val="center"/>
              </w:trPr>
              <w:tc>
                <w:tcPr>
                  <w:tcW w:w="380" w:type="pct"/>
                  <w:vAlign w:val="center"/>
                </w:tcPr>
                <w:p>
                  <w:pPr>
                    <w:pStyle w:val="47"/>
                    <w:rPr>
                      <w:color w:val="auto"/>
                    </w:rPr>
                  </w:pPr>
                  <w:r>
                    <w:rPr>
                      <w:color w:val="auto"/>
                    </w:rPr>
                    <w:t>4</w:t>
                  </w:r>
                </w:p>
              </w:tc>
              <w:tc>
                <w:tcPr>
                  <w:tcW w:w="961" w:type="pct"/>
                  <w:vAlign w:val="center"/>
                </w:tcPr>
                <w:p>
                  <w:pPr>
                    <w:pStyle w:val="47"/>
                    <w:rPr>
                      <w:color w:val="auto"/>
                    </w:rPr>
                  </w:pPr>
                  <w:r>
                    <w:rPr>
                      <w:color w:val="auto"/>
                    </w:rPr>
                    <w:t>环保手续</w:t>
                  </w:r>
                </w:p>
              </w:tc>
              <w:tc>
                <w:tcPr>
                  <w:tcW w:w="3658" w:type="pct"/>
                  <w:vAlign w:val="center"/>
                </w:tcPr>
                <w:p>
                  <w:pPr>
                    <w:pStyle w:val="47"/>
                    <w:jc w:val="left"/>
                    <w:rPr>
                      <w:color w:val="auto"/>
                    </w:rPr>
                  </w:pPr>
                  <w:r>
                    <w:rPr>
                      <w:color w:val="auto"/>
                    </w:rPr>
                    <w:t>建设项目环境影响评价及其他环境保护行政许可情况</w:t>
                  </w:r>
                </w:p>
              </w:tc>
            </w:tr>
          </w:tbl>
          <w:p>
            <w:pPr>
              <w:rPr>
                <w:color w:val="auto"/>
              </w:rPr>
            </w:pPr>
          </w:p>
          <w:p>
            <w:pPr>
              <w:rPr>
                <w:color w:val="auto"/>
              </w:rPr>
            </w:pPr>
          </w:p>
        </w:tc>
      </w:tr>
    </w:tbl>
    <w:p>
      <w:pPr>
        <w:pStyle w:val="26"/>
        <w:jc w:val="center"/>
        <w:outlineLvl w:val="0"/>
        <w:rPr>
          <w:rFonts w:ascii="黑体" w:hAnsi="黑体" w:eastAsia="黑体"/>
          <w:snapToGrid w:val="0"/>
          <w:color w:val="auto"/>
          <w:sz w:val="30"/>
          <w:szCs w:val="30"/>
        </w:rPr>
      </w:pPr>
      <w:r>
        <w:rPr>
          <w:snapToGrid w:val="0"/>
          <w:color w:val="auto"/>
        </w:rPr>
        <w:br w:type="page"/>
      </w:r>
      <w:r>
        <w:rPr>
          <w:rFonts w:hint="eastAsia" w:ascii="黑体" w:hAnsi="黑体" w:eastAsia="黑体"/>
          <w:snapToGrid w:val="0"/>
          <w:color w:val="auto"/>
          <w:sz w:val="30"/>
          <w:szCs w:val="30"/>
        </w:rPr>
        <w:t>六、结论</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Pr>
          <w:p>
            <w:pPr>
              <w:pStyle w:val="52"/>
              <w:ind w:firstLine="420"/>
              <w:rPr>
                <w:color w:val="auto"/>
              </w:rPr>
            </w:pPr>
            <w:r>
              <w:rPr>
                <w:rFonts w:hint="eastAsia"/>
                <w:color w:val="auto"/>
              </w:rPr>
              <w:t>唐山海港开发区污水处理厂污泥减量化工程</w:t>
            </w:r>
            <w:r>
              <w:rPr>
                <w:color w:val="auto"/>
              </w:rPr>
              <w:t>，符合国家产业政策且选址合理，采取污染防治措施后，污染物可达标排放，只要切实落实工程环保方案，从环境保护角度分析，项目建设可行。</w:t>
            </w:r>
          </w:p>
          <w:p>
            <w:pPr>
              <w:pStyle w:val="52"/>
              <w:ind w:firstLine="420"/>
              <w:rPr>
                <w:rFonts w:ascii="宋体" w:cs="宋体"/>
                <w:color w:val="auto"/>
              </w:rPr>
            </w:pPr>
          </w:p>
        </w:tc>
      </w:tr>
    </w:tbl>
    <w:p>
      <w:pPr>
        <w:rPr>
          <w:rFonts w:ascii="宋体"/>
          <w:color w:val="auto"/>
        </w:rPr>
        <w:sectPr>
          <w:pgSz w:w="11906" w:h="16838"/>
          <w:pgMar w:top="1701" w:right="1531" w:bottom="1701" w:left="1531" w:header="851" w:footer="851" w:gutter="0"/>
          <w:cols w:space="720" w:num="1"/>
          <w:docGrid w:linePitch="312" w:charSpace="0"/>
        </w:sectPr>
      </w:pPr>
    </w:p>
    <w:p>
      <w:pPr>
        <w:pStyle w:val="26"/>
        <w:adjustRightInd w:val="0"/>
        <w:snapToGrid w:val="0"/>
        <w:spacing w:before="0" w:beforeAutospacing="0" w:after="0" w:afterAutospacing="0" w:line="360" w:lineRule="auto"/>
        <w:outlineLvl w:val="0"/>
        <w:rPr>
          <w:rFonts w:ascii="黑体" w:hAnsi="黑体" w:eastAsia="黑体"/>
          <w:snapToGrid w:val="0"/>
          <w:color w:val="auto"/>
          <w:sz w:val="32"/>
          <w:szCs w:val="32"/>
        </w:rPr>
      </w:pPr>
      <w:r>
        <w:rPr>
          <w:rFonts w:hint="eastAsia" w:ascii="黑体" w:hAnsi="黑体" w:eastAsia="黑体"/>
          <w:snapToGrid w:val="0"/>
          <w:color w:val="auto"/>
          <w:sz w:val="32"/>
          <w:szCs w:val="32"/>
        </w:rPr>
        <w:t>附表</w:t>
      </w:r>
    </w:p>
    <w:p>
      <w:pPr>
        <w:pStyle w:val="26"/>
        <w:adjustRightInd w:val="0"/>
        <w:snapToGrid w:val="0"/>
        <w:spacing w:before="0" w:beforeAutospacing="0" w:after="0" w:afterAutospacing="0" w:line="288" w:lineRule="auto"/>
        <w:jc w:val="center"/>
        <w:outlineLvl w:val="0"/>
        <w:rPr>
          <w:rFonts w:ascii="方正小标宋_GBK" w:hAnsi="黑体" w:eastAsia="方正小标宋_GBK"/>
          <w:snapToGrid w:val="0"/>
          <w:color w:val="auto"/>
          <w:sz w:val="38"/>
          <w:szCs w:val="38"/>
        </w:rPr>
      </w:pPr>
      <w:r>
        <w:rPr>
          <w:rFonts w:hint="eastAsia" w:ascii="方正小标宋_GBK" w:hAnsi="黑体" w:eastAsia="方正小标宋_GBK"/>
          <w:snapToGrid w:val="0"/>
          <w:color w:val="auto"/>
          <w:sz w:val="38"/>
          <w:szCs w:val="38"/>
        </w:rPr>
        <w:t>建设项目污染物排放量汇总表</w:t>
      </w:r>
    </w:p>
    <w:tbl>
      <w:tblPr>
        <w:tblStyle w:val="29"/>
        <w:tblW w:w="137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370"/>
        <w:gridCol w:w="1689"/>
        <w:gridCol w:w="1260"/>
        <w:gridCol w:w="1470"/>
        <w:gridCol w:w="1545"/>
        <w:gridCol w:w="1372"/>
        <w:gridCol w:w="1467"/>
        <w:gridCol w:w="13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tcBorders>
              <w:tl2br w:val="single" w:color="auto" w:sz="4" w:space="0"/>
            </w:tcBorders>
            <w:tcMar>
              <w:left w:w="28" w:type="dxa"/>
              <w:right w:w="28" w:type="dxa"/>
            </w:tcMar>
            <w:vAlign w:val="center"/>
          </w:tcPr>
          <w:p>
            <w:pPr>
              <w:jc w:val="right"/>
              <w:rPr>
                <w:rFonts w:ascii="黑体" w:hAnsi="黑体" w:eastAsia="黑体" w:cs="宋体"/>
                <w:snapToGrid w:val="0"/>
                <w:color w:val="auto"/>
                <w:spacing w:val="-6"/>
                <w:kern w:val="21"/>
                <w:szCs w:val="21"/>
              </w:rPr>
            </w:pPr>
            <w:r>
              <w:rPr>
                <w:rFonts w:hint="eastAsia" w:ascii="黑体" w:hAnsi="黑体" w:eastAsia="黑体" w:cs="宋体"/>
                <w:snapToGrid w:val="0"/>
                <w:color w:val="auto"/>
                <w:spacing w:val="-6"/>
                <w:kern w:val="21"/>
                <w:szCs w:val="21"/>
              </w:rPr>
              <w:t>项目</w:t>
            </w:r>
          </w:p>
          <w:p>
            <w:pPr>
              <w:jc w:val="left"/>
              <w:rPr>
                <w:rFonts w:ascii="黑体" w:hAnsi="黑体" w:eastAsia="黑体" w:cs="宋体"/>
                <w:snapToGrid w:val="0"/>
                <w:color w:val="auto"/>
                <w:spacing w:val="-6"/>
                <w:kern w:val="21"/>
                <w:szCs w:val="21"/>
              </w:rPr>
            </w:pPr>
            <w:r>
              <w:rPr>
                <w:rFonts w:hint="eastAsia" w:ascii="黑体" w:hAnsi="黑体" w:eastAsia="黑体" w:cs="宋体"/>
                <w:snapToGrid w:val="0"/>
                <w:color w:val="auto"/>
                <w:spacing w:val="-6"/>
                <w:kern w:val="21"/>
                <w:szCs w:val="21"/>
              </w:rPr>
              <w:t>分类</w:t>
            </w:r>
          </w:p>
        </w:tc>
        <w:tc>
          <w:tcPr>
            <w:tcW w:w="2370" w:type="dxa"/>
            <w:tcMar>
              <w:left w:w="28" w:type="dxa"/>
              <w:right w:w="28" w:type="dxa"/>
            </w:tcMar>
            <w:vAlign w:val="center"/>
          </w:tcPr>
          <w:p>
            <w:pPr>
              <w:jc w:val="center"/>
              <w:rPr>
                <w:rFonts w:ascii="黑体" w:hAnsi="黑体" w:eastAsia="黑体" w:cs="宋体"/>
                <w:snapToGrid w:val="0"/>
                <w:color w:val="auto"/>
                <w:spacing w:val="-6"/>
                <w:kern w:val="21"/>
                <w:szCs w:val="21"/>
              </w:rPr>
            </w:pPr>
            <w:r>
              <w:rPr>
                <w:rFonts w:hint="eastAsia" w:ascii="黑体" w:hAnsi="黑体" w:eastAsia="黑体" w:cs="宋体"/>
                <w:snapToGrid w:val="0"/>
                <w:color w:val="auto"/>
                <w:spacing w:val="-6"/>
                <w:kern w:val="21"/>
                <w:szCs w:val="21"/>
              </w:rPr>
              <w:t>污染物名称</w:t>
            </w:r>
          </w:p>
        </w:tc>
        <w:tc>
          <w:tcPr>
            <w:tcW w:w="1689"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现有工程</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排放量（固</w:t>
            </w:r>
            <w:r>
              <w:rPr>
                <w:rFonts w:hint="eastAsia" w:ascii="黑体" w:hAnsi="黑体" w:eastAsia="黑体"/>
                <w:snapToGrid w:val="0"/>
                <w:color w:val="auto"/>
                <w:spacing w:val="-6"/>
                <w:kern w:val="21"/>
                <w:szCs w:val="21"/>
              </w:rPr>
              <w:t>体</w:t>
            </w:r>
            <w:r>
              <w:rPr>
                <w:rFonts w:ascii="黑体" w:hAnsi="黑体" w:eastAsia="黑体"/>
                <w:snapToGrid w:val="0"/>
                <w:color w:val="auto"/>
                <w:spacing w:val="-6"/>
                <w:kern w:val="21"/>
                <w:szCs w:val="21"/>
              </w:rPr>
              <w:t>废</w:t>
            </w:r>
            <w:r>
              <w:rPr>
                <w:rFonts w:hint="eastAsia" w:ascii="黑体" w:hAnsi="黑体" w:eastAsia="黑体"/>
                <w:snapToGrid w:val="0"/>
                <w:color w:val="auto"/>
                <w:spacing w:val="-6"/>
                <w:kern w:val="21"/>
                <w:szCs w:val="21"/>
              </w:rPr>
              <w:t>物</w:t>
            </w:r>
            <w:r>
              <w:rPr>
                <w:rFonts w:ascii="黑体" w:hAnsi="黑体" w:eastAsia="黑体"/>
                <w:snapToGrid w:val="0"/>
                <w:color w:val="auto"/>
                <w:spacing w:val="-6"/>
                <w:kern w:val="21"/>
                <w:szCs w:val="21"/>
              </w:rPr>
              <w:t>产生量）</w:t>
            </w: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1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①</w:t>
            </w:r>
            <w:r>
              <w:rPr>
                <w:rFonts w:ascii="黑体" w:hAnsi="黑体" w:eastAsia="黑体"/>
                <w:snapToGrid w:val="0"/>
                <w:color w:val="auto"/>
                <w:spacing w:val="-6"/>
                <w:kern w:val="21"/>
                <w:szCs w:val="21"/>
              </w:rPr>
              <w:fldChar w:fldCharType="end"/>
            </w:r>
          </w:p>
        </w:tc>
        <w:tc>
          <w:tcPr>
            <w:tcW w:w="1260"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现有工程</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许可排放量</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2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snapToGrid w:val="0"/>
                <w:color w:val="auto"/>
                <w:spacing w:val="-6"/>
                <w:kern w:val="21"/>
                <w:szCs w:val="21"/>
              </w:rPr>
              <w:t>②</w:t>
            </w:r>
            <w:r>
              <w:rPr>
                <w:rFonts w:ascii="黑体" w:hAnsi="黑体" w:eastAsia="黑体"/>
                <w:snapToGrid w:val="0"/>
                <w:color w:val="auto"/>
                <w:spacing w:val="-6"/>
                <w:kern w:val="21"/>
                <w:szCs w:val="21"/>
              </w:rPr>
              <w:fldChar w:fldCharType="end"/>
            </w:r>
          </w:p>
        </w:tc>
        <w:tc>
          <w:tcPr>
            <w:tcW w:w="1470"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在建工程</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排放量（固</w:t>
            </w:r>
            <w:r>
              <w:rPr>
                <w:rFonts w:hint="eastAsia" w:ascii="黑体" w:hAnsi="黑体" w:eastAsia="黑体"/>
                <w:snapToGrid w:val="0"/>
                <w:color w:val="auto"/>
                <w:spacing w:val="-6"/>
                <w:kern w:val="21"/>
                <w:szCs w:val="21"/>
              </w:rPr>
              <w:t>体</w:t>
            </w:r>
            <w:r>
              <w:rPr>
                <w:rFonts w:ascii="黑体" w:hAnsi="黑体" w:eastAsia="黑体"/>
                <w:snapToGrid w:val="0"/>
                <w:color w:val="auto"/>
                <w:spacing w:val="-6"/>
                <w:kern w:val="21"/>
                <w:szCs w:val="21"/>
              </w:rPr>
              <w:t>废</w:t>
            </w:r>
            <w:r>
              <w:rPr>
                <w:rFonts w:hint="eastAsia" w:ascii="黑体" w:hAnsi="黑体" w:eastAsia="黑体"/>
                <w:snapToGrid w:val="0"/>
                <w:color w:val="auto"/>
                <w:spacing w:val="-6"/>
                <w:kern w:val="21"/>
                <w:szCs w:val="21"/>
              </w:rPr>
              <w:t>物</w:t>
            </w:r>
            <w:r>
              <w:rPr>
                <w:rFonts w:ascii="黑体" w:hAnsi="黑体" w:eastAsia="黑体"/>
                <w:snapToGrid w:val="0"/>
                <w:color w:val="auto"/>
                <w:spacing w:val="-6"/>
                <w:kern w:val="21"/>
                <w:szCs w:val="21"/>
              </w:rPr>
              <w:t>产生量）</w:t>
            </w: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3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③</w:t>
            </w:r>
            <w:r>
              <w:rPr>
                <w:rFonts w:ascii="黑体" w:hAnsi="黑体" w:eastAsia="黑体"/>
                <w:snapToGrid w:val="0"/>
                <w:color w:val="auto"/>
                <w:spacing w:val="-6"/>
                <w:kern w:val="21"/>
                <w:szCs w:val="21"/>
              </w:rPr>
              <w:fldChar w:fldCharType="end"/>
            </w:r>
          </w:p>
        </w:tc>
        <w:tc>
          <w:tcPr>
            <w:tcW w:w="1545"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本项目</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排放量（固</w:t>
            </w:r>
            <w:r>
              <w:rPr>
                <w:rFonts w:hint="eastAsia" w:ascii="黑体" w:hAnsi="黑体" w:eastAsia="黑体"/>
                <w:snapToGrid w:val="0"/>
                <w:color w:val="auto"/>
                <w:spacing w:val="-6"/>
                <w:kern w:val="21"/>
                <w:szCs w:val="21"/>
              </w:rPr>
              <w:t>体</w:t>
            </w:r>
            <w:r>
              <w:rPr>
                <w:rFonts w:ascii="黑体" w:hAnsi="黑体" w:eastAsia="黑体"/>
                <w:snapToGrid w:val="0"/>
                <w:color w:val="auto"/>
                <w:spacing w:val="-6"/>
                <w:kern w:val="21"/>
                <w:szCs w:val="21"/>
              </w:rPr>
              <w:t>废</w:t>
            </w:r>
            <w:r>
              <w:rPr>
                <w:rFonts w:hint="eastAsia" w:ascii="黑体" w:hAnsi="黑体" w:eastAsia="黑体"/>
                <w:snapToGrid w:val="0"/>
                <w:color w:val="auto"/>
                <w:spacing w:val="-6"/>
                <w:kern w:val="21"/>
                <w:szCs w:val="21"/>
              </w:rPr>
              <w:t>物</w:t>
            </w:r>
            <w:r>
              <w:rPr>
                <w:rFonts w:ascii="黑体" w:hAnsi="黑体" w:eastAsia="黑体"/>
                <w:snapToGrid w:val="0"/>
                <w:color w:val="auto"/>
                <w:spacing w:val="-6"/>
                <w:kern w:val="21"/>
                <w:szCs w:val="21"/>
              </w:rPr>
              <w:t>产生量）</w:t>
            </w: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4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④</w:t>
            </w:r>
            <w:r>
              <w:rPr>
                <w:rFonts w:ascii="黑体" w:hAnsi="黑体" w:eastAsia="黑体"/>
                <w:snapToGrid w:val="0"/>
                <w:color w:val="auto"/>
                <w:spacing w:val="-6"/>
                <w:kern w:val="21"/>
                <w:szCs w:val="21"/>
              </w:rPr>
              <w:fldChar w:fldCharType="end"/>
            </w:r>
          </w:p>
        </w:tc>
        <w:tc>
          <w:tcPr>
            <w:tcW w:w="1372" w:type="dxa"/>
            <w:tcMar>
              <w:left w:w="28" w:type="dxa"/>
              <w:right w:w="28" w:type="dxa"/>
            </w:tcMar>
            <w:vAlign w:val="center"/>
          </w:tcPr>
          <w:p>
            <w:pPr>
              <w:jc w:val="center"/>
              <w:rPr>
                <w:rFonts w:ascii="黑体" w:hAnsi="黑体" w:eastAsia="黑体"/>
                <w:snapToGrid w:val="0"/>
                <w:color w:val="auto"/>
                <w:spacing w:val="-16"/>
                <w:kern w:val="21"/>
                <w:szCs w:val="21"/>
              </w:rPr>
            </w:pPr>
            <w:r>
              <w:rPr>
                <w:rFonts w:ascii="黑体" w:hAnsi="黑体" w:eastAsia="黑体"/>
                <w:snapToGrid w:val="0"/>
                <w:color w:val="auto"/>
                <w:spacing w:val="-16"/>
                <w:kern w:val="21"/>
                <w:szCs w:val="21"/>
              </w:rPr>
              <w:t>以新带老削减量</w:t>
            </w:r>
          </w:p>
          <w:p>
            <w:pPr>
              <w:jc w:val="center"/>
              <w:rPr>
                <w:rFonts w:ascii="黑体" w:hAnsi="黑体" w:eastAsia="黑体"/>
                <w:snapToGrid w:val="0"/>
                <w:color w:val="auto"/>
                <w:spacing w:val="-16"/>
                <w:kern w:val="21"/>
                <w:szCs w:val="21"/>
              </w:rPr>
            </w:pPr>
            <w:r>
              <w:rPr>
                <w:rFonts w:ascii="黑体" w:hAnsi="黑体" w:eastAsia="黑体"/>
                <w:snapToGrid w:val="0"/>
                <w:color w:val="auto"/>
                <w:spacing w:val="-16"/>
                <w:kern w:val="21"/>
                <w:szCs w:val="21"/>
              </w:rPr>
              <w:t>（新建项目不填）</w:t>
            </w:r>
            <w:r>
              <w:rPr>
                <w:rFonts w:ascii="黑体" w:hAnsi="黑体" w:eastAsia="黑体"/>
                <w:snapToGrid w:val="0"/>
                <w:color w:val="auto"/>
                <w:spacing w:val="-16"/>
                <w:kern w:val="21"/>
                <w:szCs w:val="21"/>
              </w:rPr>
              <w:fldChar w:fldCharType="begin"/>
            </w:r>
            <w:r>
              <w:rPr>
                <w:rFonts w:ascii="黑体" w:hAnsi="黑体" w:eastAsia="黑体"/>
                <w:snapToGrid w:val="0"/>
                <w:color w:val="auto"/>
                <w:spacing w:val="-16"/>
                <w:kern w:val="21"/>
                <w:szCs w:val="21"/>
              </w:rPr>
              <w:instrText xml:space="preserve"> = 5 \* GB3 \* MERGEFORMAT </w:instrText>
            </w:r>
            <w:r>
              <w:rPr>
                <w:rFonts w:ascii="黑体" w:hAnsi="黑体" w:eastAsia="黑体"/>
                <w:snapToGrid w:val="0"/>
                <w:color w:val="auto"/>
                <w:spacing w:val="-16"/>
                <w:kern w:val="21"/>
                <w:szCs w:val="21"/>
              </w:rPr>
              <w:fldChar w:fldCharType="separate"/>
            </w:r>
            <w:r>
              <w:rPr>
                <w:rFonts w:hint="eastAsia" w:ascii="黑体" w:hAnsi="黑体" w:eastAsia="黑体" w:cs="宋体"/>
                <w:color w:val="auto"/>
                <w:szCs w:val="21"/>
              </w:rPr>
              <w:t>⑤</w:t>
            </w:r>
            <w:r>
              <w:rPr>
                <w:rFonts w:ascii="黑体" w:hAnsi="黑体" w:eastAsia="黑体"/>
                <w:snapToGrid w:val="0"/>
                <w:color w:val="auto"/>
                <w:spacing w:val="-16"/>
                <w:kern w:val="21"/>
                <w:szCs w:val="21"/>
              </w:rPr>
              <w:fldChar w:fldCharType="end"/>
            </w:r>
          </w:p>
        </w:tc>
        <w:tc>
          <w:tcPr>
            <w:tcW w:w="1467" w:type="dxa"/>
            <w:tcMar>
              <w:left w:w="28" w:type="dxa"/>
              <w:right w:w="28" w:type="dxa"/>
            </w:tcMar>
            <w:vAlign w:val="center"/>
          </w:tcPr>
          <w:p>
            <w:pPr>
              <w:jc w:val="center"/>
              <w:rPr>
                <w:rFonts w:ascii="黑体" w:hAnsi="黑体" w:eastAsia="黑体"/>
                <w:snapToGrid w:val="0"/>
                <w:color w:val="auto"/>
                <w:spacing w:val="-16"/>
                <w:kern w:val="21"/>
                <w:szCs w:val="21"/>
              </w:rPr>
            </w:pPr>
            <w:r>
              <w:rPr>
                <w:rFonts w:ascii="黑体" w:hAnsi="黑体" w:eastAsia="黑体"/>
                <w:snapToGrid w:val="0"/>
                <w:color w:val="auto"/>
                <w:spacing w:val="-16"/>
                <w:kern w:val="21"/>
                <w:szCs w:val="21"/>
              </w:rPr>
              <w:t>本项目建成后</w:t>
            </w:r>
          </w:p>
          <w:p>
            <w:pPr>
              <w:jc w:val="center"/>
              <w:rPr>
                <w:rFonts w:ascii="黑体" w:hAnsi="黑体" w:eastAsia="黑体"/>
                <w:snapToGrid w:val="0"/>
                <w:color w:val="auto"/>
                <w:spacing w:val="-16"/>
                <w:kern w:val="21"/>
                <w:szCs w:val="21"/>
              </w:rPr>
            </w:pPr>
            <w:r>
              <w:rPr>
                <w:rFonts w:hint="eastAsia" w:ascii="黑体" w:hAnsi="黑体" w:eastAsia="黑体"/>
                <w:snapToGrid w:val="0"/>
                <w:color w:val="auto"/>
                <w:spacing w:val="-16"/>
                <w:kern w:val="21"/>
                <w:szCs w:val="21"/>
              </w:rPr>
              <w:t>全厂</w:t>
            </w:r>
            <w:r>
              <w:rPr>
                <w:rFonts w:ascii="黑体" w:hAnsi="黑体" w:eastAsia="黑体"/>
                <w:snapToGrid w:val="0"/>
                <w:color w:val="auto"/>
                <w:spacing w:val="-16"/>
                <w:kern w:val="21"/>
                <w:szCs w:val="21"/>
              </w:rPr>
              <w:t>排放量（固</w:t>
            </w:r>
            <w:r>
              <w:rPr>
                <w:rFonts w:hint="eastAsia" w:ascii="黑体" w:hAnsi="黑体" w:eastAsia="黑体"/>
                <w:snapToGrid w:val="0"/>
                <w:color w:val="auto"/>
                <w:spacing w:val="-16"/>
                <w:kern w:val="21"/>
                <w:szCs w:val="21"/>
              </w:rPr>
              <w:t>体</w:t>
            </w:r>
            <w:r>
              <w:rPr>
                <w:rFonts w:ascii="黑体" w:hAnsi="黑体" w:eastAsia="黑体"/>
                <w:snapToGrid w:val="0"/>
                <w:color w:val="auto"/>
                <w:spacing w:val="-16"/>
                <w:kern w:val="21"/>
                <w:szCs w:val="21"/>
              </w:rPr>
              <w:t>废</w:t>
            </w:r>
            <w:r>
              <w:rPr>
                <w:rFonts w:hint="eastAsia" w:ascii="黑体" w:hAnsi="黑体" w:eastAsia="黑体"/>
                <w:snapToGrid w:val="0"/>
                <w:color w:val="auto"/>
                <w:spacing w:val="-16"/>
                <w:kern w:val="21"/>
                <w:szCs w:val="21"/>
              </w:rPr>
              <w:t>物</w:t>
            </w:r>
            <w:r>
              <w:rPr>
                <w:rFonts w:ascii="黑体" w:hAnsi="黑体" w:eastAsia="黑体"/>
                <w:snapToGrid w:val="0"/>
                <w:color w:val="auto"/>
                <w:spacing w:val="-16"/>
                <w:kern w:val="21"/>
                <w:szCs w:val="21"/>
              </w:rPr>
              <w:t>产生量）</w:t>
            </w:r>
            <w:r>
              <w:rPr>
                <w:rFonts w:ascii="黑体" w:hAnsi="黑体" w:eastAsia="黑体"/>
                <w:snapToGrid w:val="0"/>
                <w:color w:val="auto"/>
                <w:spacing w:val="-16"/>
                <w:kern w:val="21"/>
                <w:szCs w:val="21"/>
              </w:rPr>
              <w:fldChar w:fldCharType="begin"/>
            </w:r>
            <w:r>
              <w:rPr>
                <w:rFonts w:ascii="黑体" w:hAnsi="黑体" w:eastAsia="黑体"/>
                <w:snapToGrid w:val="0"/>
                <w:color w:val="auto"/>
                <w:spacing w:val="-16"/>
                <w:kern w:val="21"/>
                <w:szCs w:val="21"/>
              </w:rPr>
              <w:instrText xml:space="preserve"> = 6 \* GB3 \* MERGEFORMAT </w:instrText>
            </w:r>
            <w:r>
              <w:rPr>
                <w:rFonts w:ascii="黑体" w:hAnsi="黑体" w:eastAsia="黑体"/>
                <w:snapToGrid w:val="0"/>
                <w:color w:val="auto"/>
                <w:spacing w:val="-16"/>
                <w:kern w:val="21"/>
                <w:szCs w:val="21"/>
              </w:rPr>
              <w:fldChar w:fldCharType="separate"/>
            </w:r>
            <w:r>
              <w:rPr>
                <w:rFonts w:hint="eastAsia" w:ascii="黑体" w:hAnsi="黑体" w:eastAsia="黑体" w:cs="宋体"/>
                <w:color w:val="auto"/>
                <w:szCs w:val="21"/>
              </w:rPr>
              <w:t>⑥</w:t>
            </w:r>
            <w:r>
              <w:rPr>
                <w:rFonts w:ascii="黑体" w:hAnsi="黑体" w:eastAsia="黑体"/>
                <w:snapToGrid w:val="0"/>
                <w:color w:val="auto"/>
                <w:spacing w:val="-16"/>
                <w:kern w:val="21"/>
                <w:szCs w:val="21"/>
              </w:rPr>
              <w:fldChar w:fldCharType="end"/>
            </w:r>
          </w:p>
        </w:tc>
        <w:tc>
          <w:tcPr>
            <w:tcW w:w="1344" w:type="dxa"/>
            <w:tcMar>
              <w:left w:w="28" w:type="dxa"/>
              <w:right w:w="28" w:type="dxa"/>
            </w:tcMar>
            <w:vAlign w:val="center"/>
          </w:tcPr>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t>变化量</w:t>
            </w:r>
          </w:p>
          <w:p>
            <w:pPr>
              <w:jc w:val="center"/>
              <w:rPr>
                <w:rFonts w:ascii="黑体" w:hAnsi="黑体" w:eastAsia="黑体"/>
                <w:snapToGrid w:val="0"/>
                <w:color w:val="auto"/>
                <w:spacing w:val="-6"/>
                <w:kern w:val="21"/>
                <w:szCs w:val="21"/>
              </w:rPr>
            </w:pPr>
            <w:r>
              <w:rPr>
                <w:rFonts w:ascii="黑体" w:hAnsi="黑体" w:eastAsia="黑体"/>
                <w:snapToGrid w:val="0"/>
                <w:color w:val="auto"/>
                <w:spacing w:val="-6"/>
                <w:kern w:val="21"/>
                <w:szCs w:val="21"/>
              </w:rPr>
              <w:fldChar w:fldCharType="begin"/>
            </w:r>
            <w:r>
              <w:rPr>
                <w:rFonts w:ascii="黑体" w:hAnsi="黑体" w:eastAsia="黑体"/>
                <w:snapToGrid w:val="0"/>
                <w:color w:val="auto"/>
                <w:spacing w:val="-6"/>
                <w:kern w:val="21"/>
                <w:szCs w:val="21"/>
              </w:rPr>
              <w:instrText xml:space="preserve"> = 7 \* GB3 \* MERGEFORMAT </w:instrText>
            </w:r>
            <w:r>
              <w:rPr>
                <w:rFonts w:ascii="黑体" w:hAnsi="黑体" w:eastAsia="黑体"/>
                <w:snapToGrid w:val="0"/>
                <w:color w:val="auto"/>
                <w:spacing w:val="-6"/>
                <w:kern w:val="21"/>
                <w:szCs w:val="21"/>
              </w:rPr>
              <w:fldChar w:fldCharType="separate"/>
            </w:r>
            <w:r>
              <w:rPr>
                <w:rFonts w:hint="eastAsia" w:ascii="黑体" w:hAnsi="黑体" w:eastAsia="黑体" w:cs="宋体"/>
                <w:color w:val="auto"/>
                <w:szCs w:val="21"/>
              </w:rPr>
              <w:t>⑦</w:t>
            </w:r>
            <w:r>
              <w:rPr>
                <w:rFonts w:ascii="黑体" w:hAnsi="黑体" w:eastAsia="黑体"/>
                <w:snapToGrid w:val="0"/>
                <w:color w:val="auto"/>
                <w:spacing w:val="-6"/>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rFonts w:hAnsi="宋体" w:cs="宋体"/>
                <w:snapToGrid w:val="0"/>
                <w:color w:val="auto"/>
                <w:kern w:val="21"/>
                <w:szCs w:val="21"/>
              </w:rPr>
            </w:pPr>
            <w:r>
              <w:rPr>
                <w:rFonts w:hint="eastAsia" w:hAnsi="宋体" w:cs="宋体"/>
                <w:snapToGrid w:val="0"/>
                <w:color w:val="auto"/>
                <w:kern w:val="21"/>
                <w:szCs w:val="21"/>
              </w:rPr>
              <w:t>废气</w:t>
            </w:r>
          </w:p>
        </w:tc>
        <w:tc>
          <w:tcPr>
            <w:tcW w:w="2370" w:type="dxa"/>
            <w:vAlign w:val="center"/>
          </w:tcPr>
          <w:p>
            <w:pPr>
              <w:pStyle w:val="47"/>
              <w:rPr>
                <w:color w:val="auto"/>
              </w:rPr>
            </w:pPr>
            <w:r>
              <w:rPr>
                <w:rFonts w:hint="eastAsia"/>
                <w:color w:val="auto"/>
              </w:rPr>
              <w:t>氨</w:t>
            </w:r>
          </w:p>
        </w:tc>
        <w:tc>
          <w:tcPr>
            <w:tcW w:w="1689" w:type="dxa"/>
            <w:vAlign w:val="center"/>
          </w:tcPr>
          <w:p>
            <w:pPr>
              <w:jc w:val="center"/>
              <w:rPr>
                <w:color w:val="auto"/>
                <w:szCs w:val="21"/>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pStyle w:val="47"/>
              <w:rPr>
                <w:color w:val="auto"/>
                <w:sz w:val="21"/>
                <w:szCs w:val="21"/>
              </w:rPr>
            </w:pPr>
            <w:r>
              <w:rPr>
                <w:rFonts w:hint="eastAsia"/>
                <w:color w:val="auto"/>
              </w:rPr>
              <w:t>0.38</w:t>
            </w:r>
            <w:r>
              <w:rPr>
                <w:rFonts w:hint="eastAsia"/>
                <w:color w:val="auto"/>
                <w:lang w:val="en-US" w:eastAsia="zh-CN"/>
              </w:rPr>
              <w:t>4</w:t>
            </w:r>
            <w:r>
              <w:rPr>
                <w:rFonts w:hint="eastAsia"/>
                <w:color w:val="auto"/>
                <w:sz w:val="21"/>
                <w:szCs w:val="21"/>
              </w:rPr>
              <w:t>t/a</w:t>
            </w:r>
          </w:p>
        </w:tc>
        <w:tc>
          <w:tcPr>
            <w:tcW w:w="1372" w:type="dxa"/>
            <w:vAlign w:val="center"/>
          </w:tcPr>
          <w:p>
            <w:pPr>
              <w:jc w:val="center"/>
              <w:rPr>
                <w:color w:val="auto"/>
                <w:sz w:val="20"/>
              </w:rPr>
            </w:pPr>
            <w:r>
              <w:rPr>
                <w:rFonts w:hint="eastAsia"/>
                <w:color w:val="auto"/>
                <w:sz w:val="20"/>
              </w:rPr>
              <w:t>0</w:t>
            </w:r>
          </w:p>
        </w:tc>
        <w:tc>
          <w:tcPr>
            <w:tcW w:w="1467" w:type="dxa"/>
            <w:vAlign w:val="center"/>
          </w:tcPr>
          <w:p>
            <w:pPr>
              <w:pStyle w:val="47"/>
              <w:rPr>
                <w:color w:val="auto"/>
              </w:rPr>
            </w:pPr>
            <w:r>
              <w:rPr>
                <w:rFonts w:hint="eastAsia"/>
                <w:color w:val="auto"/>
              </w:rPr>
              <w:t>0.38</w:t>
            </w:r>
            <w:r>
              <w:rPr>
                <w:rFonts w:hint="eastAsia"/>
                <w:color w:val="auto"/>
                <w:lang w:val="en-US" w:eastAsia="zh-CN"/>
              </w:rPr>
              <w:t>4</w:t>
            </w:r>
            <w:r>
              <w:rPr>
                <w:rFonts w:hint="eastAsia"/>
                <w:color w:val="auto"/>
                <w:sz w:val="21"/>
                <w:szCs w:val="21"/>
              </w:rPr>
              <w:t>t/a</w:t>
            </w:r>
          </w:p>
        </w:tc>
        <w:tc>
          <w:tcPr>
            <w:tcW w:w="1344" w:type="dxa"/>
            <w:vAlign w:val="center"/>
          </w:tcPr>
          <w:p>
            <w:pPr>
              <w:pStyle w:val="47"/>
              <w:rPr>
                <w:color w:val="auto"/>
                <w:sz w:val="21"/>
                <w:szCs w:val="21"/>
              </w:rPr>
            </w:pPr>
            <w:r>
              <w:rPr>
                <w:rFonts w:hint="eastAsia"/>
                <w:color w:val="auto"/>
              </w:rPr>
              <w:t>+0.38</w:t>
            </w:r>
            <w:r>
              <w:rPr>
                <w:rFonts w:hint="eastAsia"/>
                <w:color w:val="auto"/>
                <w:lang w:val="en-US" w:eastAsia="zh-CN"/>
              </w:rPr>
              <w:t>4</w:t>
            </w:r>
            <w:r>
              <w:rPr>
                <w:rFonts w:hint="eastAsia"/>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rFonts w:hAnsi="宋体" w:cs="宋体"/>
                <w:snapToGrid w:val="0"/>
                <w:color w:val="auto"/>
                <w:kern w:val="21"/>
                <w:szCs w:val="21"/>
              </w:rPr>
            </w:pPr>
          </w:p>
        </w:tc>
        <w:tc>
          <w:tcPr>
            <w:tcW w:w="2370" w:type="dxa"/>
            <w:vAlign w:val="center"/>
          </w:tcPr>
          <w:p>
            <w:pPr>
              <w:pStyle w:val="47"/>
              <w:rPr>
                <w:color w:val="auto"/>
              </w:rPr>
            </w:pPr>
            <w:r>
              <w:rPr>
                <w:rFonts w:hint="eastAsia"/>
                <w:color w:val="auto"/>
              </w:rPr>
              <w:t>硫化氢</w:t>
            </w:r>
          </w:p>
        </w:tc>
        <w:tc>
          <w:tcPr>
            <w:tcW w:w="1689" w:type="dxa"/>
            <w:vAlign w:val="center"/>
          </w:tcPr>
          <w:p>
            <w:pPr>
              <w:jc w:val="center"/>
              <w:rPr>
                <w:color w:val="auto"/>
                <w:szCs w:val="21"/>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pStyle w:val="47"/>
              <w:rPr>
                <w:color w:val="auto"/>
                <w:sz w:val="21"/>
                <w:szCs w:val="21"/>
              </w:rPr>
            </w:pPr>
            <w:r>
              <w:rPr>
                <w:rFonts w:hint="eastAsia"/>
                <w:color w:val="auto"/>
              </w:rPr>
              <w:t>0.027</w:t>
            </w:r>
            <w:r>
              <w:rPr>
                <w:rFonts w:hint="eastAsia"/>
                <w:color w:val="auto"/>
                <w:sz w:val="21"/>
                <w:szCs w:val="21"/>
              </w:rPr>
              <w:t>t/a</w:t>
            </w:r>
          </w:p>
        </w:tc>
        <w:tc>
          <w:tcPr>
            <w:tcW w:w="1372" w:type="dxa"/>
            <w:vAlign w:val="center"/>
          </w:tcPr>
          <w:p>
            <w:pPr>
              <w:jc w:val="center"/>
              <w:rPr>
                <w:color w:val="auto"/>
                <w:sz w:val="20"/>
              </w:rPr>
            </w:pPr>
            <w:r>
              <w:rPr>
                <w:rFonts w:hint="eastAsia"/>
                <w:color w:val="auto"/>
                <w:sz w:val="20"/>
              </w:rPr>
              <w:t>0</w:t>
            </w:r>
          </w:p>
        </w:tc>
        <w:tc>
          <w:tcPr>
            <w:tcW w:w="1467" w:type="dxa"/>
            <w:vAlign w:val="center"/>
          </w:tcPr>
          <w:p>
            <w:pPr>
              <w:pStyle w:val="47"/>
              <w:rPr>
                <w:color w:val="auto"/>
                <w:sz w:val="21"/>
                <w:szCs w:val="21"/>
              </w:rPr>
            </w:pPr>
            <w:r>
              <w:rPr>
                <w:rFonts w:hint="eastAsia"/>
                <w:color w:val="auto"/>
              </w:rPr>
              <w:t>0.027</w:t>
            </w:r>
            <w:r>
              <w:rPr>
                <w:rFonts w:hint="eastAsia"/>
                <w:color w:val="auto"/>
                <w:sz w:val="21"/>
                <w:szCs w:val="21"/>
              </w:rPr>
              <w:t>t/a</w:t>
            </w:r>
          </w:p>
        </w:tc>
        <w:tc>
          <w:tcPr>
            <w:tcW w:w="1344" w:type="dxa"/>
            <w:vAlign w:val="center"/>
          </w:tcPr>
          <w:p>
            <w:pPr>
              <w:pStyle w:val="47"/>
              <w:rPr>
                <w:color w:val="auto"/>
                <w:sz w:val="21"/>
                <w:szCs w:val="21"/>
              </w:rPr>
            </w:pPr>
            <w:r>
              <w:rPr>
                <w:rFonts w:hint="eastAsia"/>
                <w:color w:val="auto"/>
              </w:rPr>
              <w:t>+0.027</w:t>
            </w:r>
            <w:r>
              <w:rPr>
                <w:rFonts w:hint="eastAsia"/>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rFonts w:hAnsi="宋体" w:cs="宋体"/>
                <w:snapToGrid w:val="0"/>
                <w:color w:val="auto"/>
                <w:kern w:val="21"/>
                <w:szCs w:val="21"/>
              </w:rPr>
            </w:pPr>
            <w:r>
              <w:rPr>
                <w:rFonts w:hint="eastAsia" w:hAnsi="宋体" w:cs="宋体"/>
                <w:snapToGrid w:val="0"/>
                <w:color w:val="auto"/>
                <w:kern w:val="21"/>
                <w:szCs w:val="21"/>
              </w:rPr>
              <w:t>废水</w:t>
            </w:r>
          </w:p>
        </w:tc>
        <w:tc>
          <w:tcPr>
            <w:tcW w:w="2370" w:type="dxa"/>
            <w:vAlign w:val="center"/>
          </w:tcPr>
          <w:p>
            <w:pPr>
              <w:pStyle w:val="47"/>
              <w:rPr>
                <w:color w:val="auto"/>
              </w:rPr>
            </w:pPr>
            <w:r>
              <w:rPr>
                <w:color w:val="auto"/>
              </w:rPr>
              <w:t>COD</w:t>
            </w:r>
          </w:p>
        </w:tc>
        <w:tc>
          <w:tcPr>
            <w:tcW w:w="1689" w:type="dxa"/>
            <w:vAlign w:val="center"/>
          </w:tcPr>
          <w:p>
            <w:pPr>
              <w:jc w:val="center"/>
              <w:rPr>
                <w:color w:val="auto"/>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widowControl/>
              <w:jc w:val="center"/>
              <w:textAlignment w:val="center"/>
              <w:rPr>
                <w:color w:val="auto"/>
                <w:sz w:val="20"/>
              </w:rPr>
            </w:pPr>
            <w:r>
              <w:rPr>
                <w:rFonts w:hint="eastAsia"/>
                <w:color w:val="auto"/>
                <w:sz w:val="20"/>
                <w:lang w:val="en-US" w:eastAsia="zh-CN"/>
              </w:rPr>
              <w:t>1.868</w:t>
            </w:r>
            <w:r>
              <w:rPr>
                <w:rFonts w:hint="eastAsia"/>
                <w:color w:val="auto"/>
                <w:sz w:val="20"/>
              </w:rPr>
              <w:t>t/a</w:t>
            </w:r>
          </w:p>
        </w:tc>
        <w:tc>
          <w:tcPr>
            <w:tcW w:w="1372" w:type="dxa"/>
            <w:vAlign w:val="center"/>
          </w:tcPr>
          <w:p>
            <w:pPr>
              <w:pStyle w:val="47"/>
              <w:rPr>
                <w:color w:val="auto"/>
              </w:rPr>
            </w:pPr>
            <w:r>
              <w:rPr>
                <w:rFonts w:hint="eastAsia"/>
                <w:color w:val="auto"/>
              </w:rPr>
              <w:t>0</w:t>
            </w:r>
          </w:p>
        </w:tc>
        <w:tc>
          <w:tcPr>
            <w:tcW w:w="1467" w:type="dxa"/>
            <w:vAlign w:val="center"/>
          </w:tcPr>
          <w:p>
            <w:pPr>
              <w:widowControl/>
              <w:jc w:val="center"/>
              <w:textAlignment w:val="center"/>
              <w:rPr>
                <w:color w:val="auto"/>
              </w:rPr>
            </w:pPr>
            <w:r>
              <w:rPr>
                <w:rFonts w:hint="eastAsia"/>
                <w:color w:val="auto"/>
                <w:sz w:val="20"/>
                <w:lang w:val="en-US" w:eastAsia="zh-CN"/>
              </w:rPr>
              <w:t>1.868</w:t>
            </w:r>
            <w:r>
              <w:rPr>
                <w:rFonts w:hint="eastAsia"/>
                <w:color w:val="auto"/>
                <w:sz w:val="20"/>
              </w:rPr>
              <w:t>t/a</w:t>
            </w:r>
          </w:p>
        </w:tc>
        <w:tc>
          <w:tcPr>
            <w:tcW w:w="1344" w:type="dxa"/>
            <w:vAlign w:val="center"/>
          </w:tcPr>
          <w:p>
            <w:pPr>
              <w:widowControl/>
              <w:jc w:val="center"/>
              <w:textAlignment w:val="center"/>
              <w:rPr>
                <w:color w:val="auto"/>
                <w:szCs w:val="21"/>
              </w:rPr>
            </w:pPr>
            <w:r>
              <w:rPr>
                <w:rFonts w:hint="eastAsia"/>
                <w:color w:val="auto"/>
                <w:sz w:val="20"/>
                <w:lang w:val="en-US" w:eastAsia="zh-CN"/>
              </w:rPr>
              <w:t>+1.868</w:t>
            </w:r>
            <w:r>
              <w:rPr>
                <w:rFonts w:hint="eastAsia"/>
                <w:color w:val="auto"/>
                <w:sz w:val="20"/>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rFonts w:hAnsi="宋体" w:cs="宋体"/>
                <w:snapToGrid w:val="0"/>
                <w:color w:val="auto"/>
                <w:kern w:val="21"/>
                <w:szCs w:val="21"/>
              </w:rPr>
            </w:pPr>
          </w:p>
        </w:tc>
        <w:tc>
          <w:tcPr>
            <w:tcW w:w="2370" w:type="dxa"/>
            <w:vAlign w:val="center"/>
          </w:tcPr>
          <w:p>
            <w:pPr>
              <w:pStyle w:val="47"/>
              <w:rPr>
                <w:color w:val="auto"/>
              </w:rPr>
            </w:pPr>
            <w:r>
              <w:rPr>
                <w:rFonts w:hint="eastAsia"/>
                <w:color w:val="auto"/>
              </w:rPr>
              <w:t>氨氮</w:t>
            </w:r>
          </w:p>
        </w:tc>
        <w:tc>
          <w:tcPr>
            <w:tcW w:w="1689" w:type="dxa"/>
            <w:vAlign w:val="center"/>
          </w:tcPr>
          <w:p>
            <w:pPr>
              <w:jc w:val="center"/>
              <w:rPr>
                <w:color w:val="auto"/>
              </w:rPr>
            </w:pPr>
            <w:r>
              <w:rPr>
                <w:rFonts w:hint="eastAsia"/>
                <w:color w:val="auto"/>
                <w:szCs w:val="21"/>
              </w:rPr>
              <w:t>/</w:t>
            </w:r>
          </w:p>
        </w:tc>
        <w:tc>
          <w:tcPr>
            <w:tcW w:w="1260" w:type="dxa"/>
            <w:vAlign w:val="center"/>
          </w:tcPr>
          <w:p>
            <w:pPr>
              <w:jc w:val="center"/>
              <w:rPr>
                <w:color w:val="auto"/>
                <w:szCs w:val="21"/>
              </w:rPr>
            </w:pPr>
            <w:r>
              <w:rPr>
                <w:rFonts w:hint="eastAsia"/>
                <w:color w:val="auto"/>
                <w:szCs w:val="21"/>
              </w:rPr>
              <w:t>/</w:t>
            </w:r>
          </w:p>
        </w:tc>
        <w:tc>
          <w:tcPr>
            <w:tcW w:w="1470" w:type="dxa"/>
            <w:vAlign w:val="center"/>
          </w:tcPr>
          <w:p>
            <w:pPr>
              <w:jc w:val="center"/>
              <w:rPr>
                <w:color w:val="auto"/>
                <w:szCs w:val="21"/>
              </w:rPr>
            </w:pPr>
            <w:r>
              <w:rPr>
                <w:rFonts w:hint="eastAsia"/>
                <w:color w:val="auto"/>
                <w:szCs w:val="21"/>
              </w:rPr>
              <w:t>/</w:t>
            </w:r>
          </w:p>
        </w:tc>
        <w:tc>
          <w:tcPr>
            <w:tcW w:w="1545" w:type="dxa"/>
            <w:vAlign w:val="center"/>
          </w:tcPr>
          <w:p>
            <w:pPr>
              <w:widowControl/>
              <w:jc w:val="center"/>
              <w:textAlignment w:val="center"/>
              <w:rPr>
                <w:color w:val="auto"/>
                <w:sz w:val="20"/>
              </w:rPr>
            </w:pPr>
            <w:r>
              <w:rPr>
                <w:rFonts w:hint="eastAsia"/>
                <w:color w:val="auto"/>
                <w:sz w:val="20"/>
                <w:lang w:val="en-US" w:eastAsia="zh-CN"/>
              </w:rPr>
              <w:t>0.1654</w:t>
            </w:r>
            <w:r>
              <w:rPr>
                <w:rFonts w:hint="eastAsia"/>
                <w:color w:val="auto"/>
                <w:sz w:val="20"/>
              </w:rPr>
              <w:t>t/a</w:t>
            </w:r>
          </w:p>
        </w:tc>
        <w:tc>
          <w:tcPr>
            <w:tcW w:w="1372" w:type="dxa"/>
            <w:vAlign w:val="center"/>
          </w:tcPr>
          <w:p>
            <w:pPr>
              <w:pStyle w:val="47"/>
              <w:rPr>
                <w:color w:val="auto"/>
              </w:rPr>
            </w:pPr>
            <w:r>
              <w:rPr>
                <w:rFonts w:hint="eastAsia"/>
                <w:color w:val="auto"/>
              </w:rPr>
              <w:t>0</w:t>
            </w:r>
          </w:p>
        </w:tc>
        <w:tc>
          <w:tcPr>
            <w:tcW w:w="1467" w:type="dxa"/>
            <w:vAlign w:val="center"/>
          </w:tcPr>
          <w:p>
            <w:pPr>
              <w:widowControl/>
              <w:jc w:val="center"/>
              <w:textAlignment w:val="center"/>
              <w:rPr>
                <w:color w:val="auto"/>
              </w:rPr>
            </w:pPr>
            <w:r>
              <w:rPr>
                <w:rFonts w:hint="eastAsia"/>
                <w:color w:val="auto"/>
                <w:sz w:val="20"/>
                <w:lang w:val="en-US" w:eastAsia="zh-CN"/>
              </w:rPr>
              <w:t>0.1654</w:t>
            </w:r>
            <w:r>
              <w:rPr>
                <w:rFonts w:hint="eastAsia"/>
                <w:color w:val="auto"/>
                <w:sz w:val="20"/>
              </w:rPr>
              <w:t>t/a</w:t>
            </w:r>
          </w:p>
        </w:tc>
        <w:tc>
          <w:tcPr>
            <w:tcW w:w="1344" w:type="dxa"/>
            <w:vAlign w:val="center"/>
          </w:tcPr>
          <w:p>
            <w:pPr>
              <w:widowControl/>
              <w:jc w:val="center"/>
              <w:textAlignment w:val="center"/>
              <w:rPr>
                <w:color w:val="auto"/>
                <w:szCs w:val="21"/>
              </w:rPr>
            </w:pPr>
            <w:r>
              <w:rPr>
                <w:rFonts w:hint="eastAsia"/>
                <w:color w:val="auto"/>
                <w:sz w:val="20"/>
                <w:lang w:val="en-US" w:eastAsia="zh-CN"/>
              </w:rPr>
              <w:t>+0.1654</w:t>
            </w:r>
            <w:r>
              <w:rPr>
                <w:rFonts w:hint="eastAsia"/>
                <w:color w:val="auto"/>
                <w:sz w:val="20"/>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color w:val="auto"/>
                <w:sz w:val="20"/>
              </w:rPr>
            </w:pPr>
            <w:r>
              <w:rPr>
                <w:rFonts w:hint="eastAsia"/>
                <w:color w:val="auto"/>
                <w:sz w:val="20"/>
              </w:rPr>
              <w:t>一般工业</w:t>
            </w:r>
          </w:p>
          <w:p>
            <w:pPr>
              <w:jc w:val="center"/>
              <w:rPr>
                <w:color w:val="auto"/>
                <w:sz w:val="20"/>
              </w:rPr>
            </w:pPr>
            <w:r>
              <w:rPr>
                <w:rFonts w:hint="eastAsia"/>
                <w:color w:val="auto"/>
                <w:sz w:val="20"/>
              </w:rPr>
              <w:t>固体废物</w:t>
            </w:r>
          </w:p>
        </w:tc>
        <w:tc>
          <w:tcPr>
            <w:tcW w:w="2370" w:type="dxa"/>
            <w:vAlign w:val="center"/>
          </w:tcPr>
          <w:p>
            <w:pPr>
              <w:pStyle w:val="47"/>
              <w:rPr>
                <w:color w:val="auto"/>
              </w:rPr>
            </w:pPr>
            <w:r>
              <w:rPr>
                <w:rFonts w:hint="eastAsia"/>
                <w:color w:val="auto"/>
              </w:rPr>
              <w:t>生活垃圾</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pStyle w:val="47"/>
              <w:rPr>
                <w:color w:val="auto"/>
                <w:szCs w:val="20"/>
              </w:rPr>
            </w:pPr>
            <w:r>
              <w:rPr>
                <w:rFonts w:hint="eastAsia"/>
                <w:color w:val="auto"/>
                <w:szCs w:val="20"/>
              </w:rPr>
              <w:t>1.6245t/a</w:t>
            </w:r>
          </w:p>
        </w:tc>
        <w:tc>
          <w:tcPr>
            <w:tcW w:w="1372" w:type="dxa"/>
            <w:vAlign w:val="center"/>
          </w:tcPr>
          <w:p>
            <w:pPr>
              <w:jc w:val="center"/>
              <w:rPr>
                <w:color w:val="auto"/>
                <w:sz w:val="20"/>
              </w:rPr>
            </w:pPr>
            <w:r>
              <w:rPr>
                <w:rFonts w:hint="eastAsia"/>
                <w:color w:val="auto"/>
                <w:sz w:val="20"/>
              </w:rPr>
              <w:t>0</w:t>
            </w:r>
          </w:p>
        </w:tc>
        <w:tc>
          <w:tcPr>
            <w:tcW w:w="1467" w:type="dxa"/>
            <w:vAlign w:val="center"/>
          </w:tcPr>
          <w:p>
            <w:pPr>
              <w:pStyle w:val="47"/>
              <w:rPr>
                <w:color w:val="auto"/>
                <w:szCs w:val="20"/>
              </w:rPr>
            </w:pPr>
            <w:r>
              <w:rPr>
                <w:rFonts w:hint="eastAsia"/>
                <w:color w:val="auto"/>
                <w:szCs w:val="20"/>
              </w:rPr>
              <w:t>1.6245t/a</w:t>
            </w:r>
          </w:p>
        </w:tc>
        <w:tc>
          <w:tcPr>
            <w:tcW w:w="1344" w:type="dxa"/>
            <w:vAlign w:val="center"/>
          </w:tcPr>
          <w:p>
            <w:pPr>
              <w:pStyle w:val="47"/>
              <w:rPr>
                <w:color w:val="auto"/>
                <w:szCs w:val="20"/>
              </w:rPr>
            </w:pPr>
            <w:r>
              <w:rPr>
                <w:rFonts w:hint="eastAsia"/>
                <w:color w:val="auto"/>
                <w:szCs w:val="20"/>
              </w:rPr>
              <w:t>+1.6245t/a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color w:val="auto"/>
                <w:sz w:val="20"/>
              </w:rPr>
            </w:pPr>
          </w:p>
        </w:tc>
        <w:tc>
          <w:tcPr>
            <w:tcW w:w="2370" w:type="dxa"/>
            <w:vAlign w:val="center"/>
          </w:tcPr>
          <w:p>
            <w:pPr>
              <w:pStyle w:val="47"/>
              <w:rPr>
                <w:color w:val="auto"/>
              </w:rPr>
            </w:pPr>
            <w:r>
              <w:rPr>
                <w:rFonts w:hint="eastAsia"/>
                <w:color w:val="auto"/>
              </w:rPr>
              <w:t>废填料</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pStyle w:val="47"/>
              <w:rPr>
                <w:color w:val="auto"/>
                <w:szCs w:val="20"/>
              </w:rPr>
            </w:pPr>
            <w:r>
              <w:rPr>
                <w:rFonts w:hint="eastAsia"/>
                <w:color w:val="auto"/>
                <w:szCs w:val="20"/>
              </w:rPr>
              <w:t>4.5t/6a</w:t>
            </w:r>
          </w:p>
        </w:tc>
        <w:tc>
          <w:tcPr>
            <w:tcW w:w="1372" w:type="dxa"/>
            <w:vAlign w:val="center"/>
          </w:tcPr>
          <w:p>
            <w:pPr>
              <w:jc w:val="center"/>
              <w:rPr>
                <w:color w:val="auto"/>
                <w:sz w:val="20"/>
                <w:szCs w:val="20"/>
              </w:rPr>
            </w:pPr>
            <w:r>
              <w:rPr>
                <w:rFonts w:hint="eastAsia"/>
                <w:color w:val="auto"/>
                <w:sz w:val="20"/>
              </w:rPr>
              <w:t>0</w:t>
            </w:r>
          </w:p>
        </w:tc>
        <w:tc>
          <w:tcPr>
            <w:tcW w:w="1467" w:type="dxa"/>
            <w:vAlign w:val="center"/>
          </w:tcPr>
          <w:p>
            <w:pPr>
              <w:pStyle w:val="47"/>
              <w:rPr>
                <w:color w:val="auto"/>
                <w:szCs w:val="20"/>
              </w:rPr>
            </w:pPr>
            <w:r>
              <w:rPr>
                <w:rFonts w:hint="eastAsia"/>
                <w:color w:val="auto"/>
                <w:szCs w:val="20"/>
              </w:rPr>
              <w:t>4.5t/6a</w:t>
            </w:r>
          </w:p>
        </w:tc>
        <w:tc>
          <w:tcPr>
            <w:tcW w:w="1344" w:type="dxa"/>
            <w:vAlign w:val="center"/>
          </w:tcPr>
          <w:p>
            <w:pPr>
              <w:pStyle w:val="47"/>
              <w:rPr>
                <w:color w:val="auto"/>
                <w:szCs w:val="20"/>
              </w:rPr>
            </w:pPr>
            <w:r>
              <w:rPr>
                <w:rFonts w:hint="eastAsia"/>
                <w:color w:val="auto"/>
                <w:szCs w:val="20"/>
              </w:rPr>
              <w:t>+4.5t/6a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restart"/>
            <w:vAlign w:val="center"/>
          </w:tcPr>
          <w:p>
            <w:pPr>
              <w:jc w:val="center"/>
              <w:rPr>
                <w:color w:val="auto"/>
                <w:sz w:val="20"/>
              </w:rPr>
            </w:pPr>
            <w:r>
              <w:rPr>
                <w:rFonts w:hint="eastAsia"/>
                <w:color w:val="auto"/>
                <w:sz w:val="20"/>
              </w:rPr>
              <w:t>危险废物</w:t>
            </w:r>
          </w:p>
        </w:tc>
        <w:tc>
          <w:tcPr>
            <w:tcW w:w="2370" w:type="dxa"/>
            <w:vAlign w:val="center"/>
          </w:tcPr>
          <w:p>
            <w:pPr>
              <w:pStyle w:val="47"/>
              <w:rPr>
                <w:color w:val="auto"/>
              </w:rPr>
            </w:pPr>
            <w:r>
              <w:rPr>
                <w:rFonts w:hint="eastAsia"/>
                <w:color w:val="auto"/>
              </w:rPr>
              <w:t>废润滑油</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jc w:val="center"/>
              <w:rPr>
                <w:color w:val="auto"/>
                <w:sz w:val="20"/>
                <w:szCs w:val="20"/>
              </w:rPr>
            </w:pPr>
            <w:r>
              <w:rPr>
                <w:rFonts w:hint="eastAsia"/>
                <w:color w:val="auto"/>
                <w:sz w:val="20"/>
                <w:szCs w:val="20"/>
              </w:rPr>
              <w:t>0.01t/a</w:t>
            </w:r>
          </w:p>
        </w:tc>
        <w:tc>
          <w:tcPr>
            <w:tcW w:w="1372" w:type="dxa"/>
            <w:vAlign w:val="center"/>
          </w:tcPr>
          <w:p>
            <w:pPr>
              <w:jc w:val="center"/>
              <w:rPr>
                <w:color w:val="auto"/>
                <w:sz w:val="20"/>
                <w:szCs w:val="20"/>
              </w:rPr>
            </w:pPr>
            <w:r>
              <w:rPr>
                <w:rFonts w:hint="eastAsia"/>
                <w:color w:val="auto"/>
                <w:sz w:val="20"/>
              </w:rPr>
              <w:t>0</w:t>
            </w:r>
          </w:p>
        </w:tc>
        <w:tc>
          <w:tcPr>
            <w:tcW w:w="1467" w:type="dxa"/>
            <w:vAlign w:val="center"/>
          </w:tcPr>
          <w:p>
            <w:pPr>
              <w:jc w:val="center"/>
              <w:rPr>
                <w:color w:val="auto"/>
                <w:sz w:val="20"/>
                <w:szCs w:val="20"/>
              </w:rPr>
            </w:pPr>
            <w:r>
              <w:rPr>
                <w:rFonts w:hint="eastAsia"/>
                <w:color w:val="auto"/>
                <w:sz w:val="20"/>
                <w:szCs w:val="20"/>
              </w:rPr>
              <w:t>0.01t/a</w:t>
            </w:r>
          </w:p>
        </w:tc>
        <w:tc>
          <w:tcPr>
            <w:tcW w:w="1344" w:type="dxa"/>
            <w:vAlign w:val="center"/>
          </w:tcPr>
          <w:p>
            <w:pPr>
              <w:jc w:val="center"/>
              <w:rPr>
                <w:color w:val="auto"/>
                <w:sz w:val="20"/>
                <w:szCs w:val="20"/>
              </w:rPr>
            </w:pPr>
            <w:r>
              <w:rPr>
                <w:rFonts w:hint="eastAsia"/>
                <w:color w:val="auto"/>
                <w:sz w:val="20"/>
                <w:szCs w:val="20"/>
              </w:rPr>
              <w:t>+0.01t/a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71" w:type="dxa"/>
            <w:vMerge w:val="continue"/>
            <w:vAlign w:val="center"/>
          </w:tcPr>
          <w:p>
            <w:pPr>
              <w:jc w:val="center"/>
              <w:rPr>
                <w:color w:val="auto"/>
                <w:sz w:val="20"/>
              </w:rPr>
            </w:pPr>
          </w:p>
        </w:tc>
        <w:tc>
          <w:tcPr>
            <w:tcW w:w="2370" w:type="dxa"/>
            <w:vAlign w:val="center"/>
          </w:tcPr>
          <w:p>
            <w:pPr>
              <w:pStyle w:val="47"/>
              <w:rPr>
                <w:color w:val="auto"/>
              </w:rPr>
            </w:pPr>
            <w:r>
              <w:rPr>
                <w:rFonts w:hint="eastAsia"/>
                <w:color w:val="auto"/>
              </w:rPr>
              <w:t>废油桶</w:t>
            </w:r>
          </w:p>
        </w:tc>
        <w:tc>
          <w:tcPr>
            <w:tcW w:w="1689" w:type="dxa"/>
            <w:vAlign w:val="center"/>
          </w:tcPr>
          <w:p>
            <w:pPr>
              <w:jc w:val="center"/>
              <w:rPr>
                <w:color w:val="auto"/>
                <w:sz w:val="20"/>
              </w:rPr>
            </w:pPr>
            <w:r>
              <w:rPr>
                <w:rFonts w:hint="eastAsia"/>
                <w:color w:val="auto"/>
                <w:szCs w:val="21"/>
              </w:rPr>
              <w:t>/</w:t>
            </w:r>
          </w:p>
        </w:tc>
        <w:tc>
          <w:tcPr>
            <w:tcW w:w="1260" w:type="dxa"/>
            <w:vAlign w:val="center"/>
          </w:tcPr>
          <w:p>
            <w:pPr>
              <w:jc w:val="center"/>
              <w:rPr>
                <w:color w:val="auto"/>
                <w:sz w:val="20"/>
                <w:szCs w:val="20"/>
              </w:rPr>
            </w:pPr>
            <w:r>
              <w:rPr>
                <w:rFonts w:hint="eastAsia"/>
                <w:color w:val="auto"/>
                <w:szCs w:val="21"/>
              </w:rPr>
              <w:t>/</w:t>
            </w:r>
          </w:p>
        </w:tc>
        <w:tc>
          <w:tcPr>
            <w:tcW w:w="1470" w:type="dxa"/>
            <w:vAlign w:val="center"/>
          </w:tcPr>
          <w:p>
            <w:pPr>
              <w:jc w:val="center"/>
              <w:rPr>
                <w:color w:val="auto"/>
                <w:sz w:val="20"/>
                <w:szCs w:val="20"/>
              </w:rPr>
            </w:pPr>
            <w:r>
              <w:rPr>
                <w:rFonts w:hint="eastAsia"/>
                <w:color w:val="auto"/>
                <w:sz w:val="20"/>
                <w:szCs w:val="20"/>
              </w:rPr>
              <w:t>/</w:t>
            </w:r>
          </w:p>
        </w:tc>
        <w:tc>
          <w:tcPr>
            <w:tcW w:w="1545" w:type="dxa"/>
            <w:vAlign w:val="center"/>
          </w:tcPr>
          <w:p>
            <w:pPr>
              <w:jc w:val="center"/>
              <w:rPr>
                <w:color w:val="auto"/>
                <w:sz w:val="20"/>
                <w:szCs w:val="20"/>
              </w:rPr>
            </w:pPr>
            <w:r>
              <w:rPr>
                <w:rFonts w:hint="eastAsia"/>
                <w:color w:val="auto"/>
                <w:sz w:val="20"/>
                <w:szCs w:val="20"/>
              </w:rPr>
              <w:t>0.05t/a</w:t>
            </w:r>
          </w:p>
        </w:tc>
        <w:tc>
          <w:tcPr>
            <w:tcW w:w="1372" w:type="dxa"/>
            <w:vAlign w:val="center"/>
          </w:tcPr>
          <w:p>
            <w:pPr>
              <w:jc w:val="center"/>
              <w:rPr>
                <w:color w:val="auto"/>
                <w:sz w:val="20"/>
                <w:szCs w:val="20"/>
              </w:rPr>
            </w:pPr>
            <w:r>
              <w:rPr>
                <w:rFonts w:hint="eastAsia"/>
                <w:color w:val="auto"/>
                <w:sz w:val="20"/>
              </w:rPr>
              <w:t>0</w:t>
            </w:r>
          </w:p>
        </w:tc>
        <w:tc>
          <w:tcPr>
            <w:tcW w:w="1467" w:type="dxa"/>
            <w:vAlign w:val="center"/>
          </w:tcPr>
          <w:p>
            <w:pPr>
              <w:jc w:val="center"/>
              <w:rPr>
                <w:color w:val="auto"/>
                <w:sz w:val="20"/>
                <w:szCs w:val="20"/>
              </w:rPr>
            </w:pPr>
            <w:r>
              <w:rPr>
                <w:rFonts w:hint="eastAsia"/>
                <w:color w:val="auto"/>
                <w:sz w:val="20"/>
                <w:szCs w:val="20"/>
              </w:rPr>
              <w:t>0.05t/a</w:t>
            </w:r>
          </w:p>
        </w:tc>
        <w:tc>
          <w:tcPr>
            <w:tcW w:w="1344" w:type="dxa"/>
            <w:vAlign w:val="center"/>
          </w:tcPr>
          <w:p>
            <w:pPr>
              <w:jc w:val="center"/>
              <w:rPr>
                <w:color w:val="auto"/>
                <w:sz w:val="20"/>
                <w:szCs w:val="20"/>
              </w:rPr>
            </w:pPr>
            <w:r>
              <w:rPr>
                <w:rFonts w:hint="eastAsia"/>
                <w:color w:val="auto"/>
                <w:sz w:val="20"/>
                <w:szCs w:val="20"/>
              </w:rPr>
              <w:t>+0.05t/a</w:t>
            </w:r>
          </w:p>
        </w:tc>
      </w:tr>
    </w:tbl>
    <w:p>
      <w:pPr>
        <w:spacing w:before="192" w:beforeLines="80" w:after="24"/>
        <w:jc w:val="left"/>
        <w:rPr>
          <w:rFonts w:hAnsi="宋体" w:eastAsia="黑体"/>
          <w:color w:val="auto"/>
        </w:rPr>
      </w:pPr>
      <w:r>
        <w:rPr>
          <w:rFonts w:hAnsi="宋体"/>
          <w:snapToGrid w:val="0"/>
          <w:color w:val="auto"/>
          <w:kern w:val="21"/>
          <w:szCs w:val="21"/>
        </w:rPr>
        <w:t>注：</w:t>
      </w:r>
      <w:r>
        <w:rPr>
          <w:rFonts w:hAnsi="宋体"/>
          <w:snapToGrid w:val="0"/>
          <w:color w:val="auto"/>
          <w:spacing w:val="-16"/>
          <w:kern w:val="21"/>
          <w:szCs w:val="21"/>
        </w:rPr>
        <w:fldChar w:fldCharType="begin"/>
      </w:r>
      <w:r>
        <w:rPr>
          <w:rFonts w:hAnsi="宋体"/>
          <w:snapToGrid w:val="0"/>
          <w:color w:val="auto"/>
          <w:spacing w:val="-16"/>
          <w:kern w:val="21"/>
          <w:szCs w:val="21"/>
        </w:rPr>
        <w:instrText xml:space="preserve"> = 6 \* GB3 \* MERGEFORMAT </w:instrText>
      </w:r>
      <w:r>
        <w:rPr>
          <w:rFonts w:hAnsi="宋体"/>
          <w:snapToGrid w:val="0"/>
          <w:color w:val="auto"/>
          <w:spacing w:val="-16"/>
          <w:kern w:val="21"/>
          <w:szCs w:val="21"/>
        </w:rPr>
        <w:fldChar w:fldCharType="separate"/>
      </w:r>
      <w:r>
        <w:rPr>
          <w:rFonts w:hint="eastAsia" w:hAnsi="宋体"/>
          <w:color w:val="auto"/>
          <w:szCs w:val="21"/>
        </w:rPr>
        <w:t>⑥</w:t>
      </w:r>
      <w:r>
        <w:rPr>
          <w:rFonts w:hAnsi="宋体"/>
          <w:snapToGrid w:val="0"/>
          <w:color w:val="auto"/>
          <w:spacing w:val="-16"/>
          <w:kern w:val="21"/>
          <w:szCs w:val="21"/>
        </w:rPr>
        <w:fldChar w:fldCharType="end"/>
      </w:r>
      <w:r>
        <w:rPr>
          <w:rFonts w:hAnsi="宋体"/>
          <w:snapToGrid w:val="0"/>
          <w:color w:val="auto"/>
          <w:spacing w:val="-1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1 \* GB3 \* MERGEFORMAT </w:instrText>
      </w:r>
      <w:r>
        <w:rPr>
          <w:rFonts w:hAnsi="宋体"/>
          <w:snapToGrid w:val="0"/>
          <w:color w:val="auto"/>
          <w:spacing w:val="-6"/>
          <w:kern w:val="21"/>
          <w:szCs w:val="21"/>
        </w:rPr>
        <w:fldChar w:fldCharType="separate"/>
      </w:r>
      <w:r>
        <w:rPr>
          <w:rFonts w:hint="eastAsia" w:hAnsi="宋体"/>
          <w:color w:val="auto"/>
          <w:szCs w:val="21"/>
        </w:rPr>
        <w:t>①</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3 \* GB3 \* MERGEFORMAT </w:instrText>
      </w:r>
      <w:r>
        <w:rPr>
          <w:rFonts w:hAnsi="宋体"/>
          <w:snapToGrid w:val="0"/>
          <w:color w:val="auto"/>
          <w:spacing w:val="-6"/>
          <w:kern w:val="21"/>
          <w:szCs w:val="21"/>
        </w:rPr>
        <w:fldChar w:fldCharType="separate"/>
      </w:r>
      <w:r>
        <w:rPr>
          <w:rFonts w:hint="eastAsia" w:hAnsi="宋体"/>
          <w:color w:val="auto"/>
          <w:szCs w:val="21"/>
        </w:rPr>
        <w:t>③</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4 \* GB3 \* MERGEFORMAT </w:instrText>
      </w:r>
      <w:r>
        <w:rPr>
          <w:rFonts w:hAnsi="宋体"/>
          <w:snapToGrid w:val="0"/>
          <w:color w:val="auto"/>
          <w:spacing w:val="-6"/>
          <w:kern w:val="21"/>
          <w:szCs w:val="21"/>
        </w:rPr>
        <w:fldChar w:fldCharType="separate"/>
      </w:r>
      <w:r>
        <w:rPr>
          <w:rFonts w:hint="eastAsia" w:hAnsi="宋体"/>
          <w:color w:val="auto"/>
          <w:szCs w:val="21"/>
        </w:rPr>
        <w:t>④</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16"/>
          <w:kern w:val="21"/>
          <w:szCs w:val="21"/>
        </w:rPr>
        <w:fldChar w:fldCharType="begin"/>
      </w:r>
      <w:r>
        <w:rPr>
          <w:rFonts w:hAnsi="宋体"/>
          <w:snapToGrid w:val="0"/>
          <w:color w:val="auto"/>
          <w:spacing w:val="-16"/>
          <w:kern w:val="21"/>
          <w:szCs w:val="21"/>
        </w:rPr>
        <w:instrText xml:space="preserve"> = 5 \* GB3 \* MERGEFORMAT </w:instrText>
      </w:r>
      <w:r>
        <w:rPr>
          <w:rFonts w:hAnsi="宋体"/>
          <w:snapToGrid w:val="0"/>
          <w:color w:val="auto"/>
          <w:spacing w:val="-16"/>
          <w:kern w:val="21"/>
          <w:szCs w:val="21"/>
        </w:rPr>
        <w:fldChar w:fldCharType="separate"/>
      </w:r>
      <w:r>
        <w:rPr>
          <w:rFonts w:hint="eastAsia" w:hAnsi="宋体"/>
          <w:color w:val="auto"/>
          <w:szCs w:val="21"/>
        </w:rPr>
        <w:t>⑤</w:t>
      </w:r>
      <w:r>
        <w:rPr>
          <w:rFonts w:hAnsi="宋体"/>
          <w:snapToGrid w:val="0"/>
          <w:color w:val="auto"/>
          <w:spacing w:val="-16"/>
          <w:kern w:val="21"/>
          <w:szCs w:val="21"/>
        </w:rPr>
        <w:fldChar w:fldCharType="end"/>
      </w:r>
      <w:r>
        <w:rPr>
          <w:rFonts w:hAnsi="宋体"/>
          <w:snapToGrid w:val="0"/>
          <w:color w:val="auto"/>
          <w:spacing w:val="-1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7 \* GB3 \* MERGEFORMAT </w:instrText>
      </w:r>
      <w:r>
        <w:rPr>
          <w:rFonts w:hAnsi="宋体"/>
          <w:snapToGrid w:val="0"/>
          <w:color w:val="auto"/>
          <w:spacing w:val="-6"/>
          <w:kern w:val="21"/>
          <w:szCs w:val="21"/>
        </w:rPr>
        <w:fldChar w:fldCharType="separate"/>
      </w:r>
      <w:r>
        <w:rPr>
          <w:rFonts w:hint="eastAsia" w:hAnsi="宋体"/>
          <w:color w:val="auto"/>
          <w:szCs w:val="21"/>
        </w:rPr>
        <w:t>⑦</w:t>
      </w:r>
      <w:r>
        <w:rPr>
          <w:rFonts w:hAnsi="宋体"/>
          <w:snapToGrid w:val="0"/>
          <w:color w:val="auto"/>
          <w:spacing w:val="-6"/>
          <w:kern w:val="21"/>
          <w:szCs w:val="21"/>
        </w:rPr>
        <w:fldChar w:fldCharType="end"/>
      </w:r>
      <w:r>
        <w:rPr>
          <w:rFonts w:hAnsi="宋体"/>
          <w:snapToGrid w:val="0"/>
          <w:color w:val="auto"/>
          <w:spacing w:val="-6"/>
          <w:kern w:val="21"/>
          <w:szCs w:val="21"/>
        </w:rPr>
        <w:t>=</w:t>
      </w:r>
      <w:r>
        <w:rPr>
          <w:rFonts w:hAnsi="宋体"/>
          <w:snapToGrid w:val="0"/>
          <w:color w:val="auto"/>
          <w:spacing w:val="-16"/>
          <w:kern w:val="21"/>
          <w:szCs w:val="21"/>
        </w:rPr>
        <w:fldChar w:fldCharType="begin"/>
      </w:r>
      <w:r>
        <w:rPr>
          <w:rFonts w:hAnsi="宋体"/>
          <w:snapToGrid w:val="0"/>
          <w:color w:val="auto"/>
          <w:spacing w:val="-16"/>
          <w:kern w:val="21"/>
          <w:szCs w:val="21"/>
        </w:rPr>
        <w:instrText xml:space="preserve"> = 6 \* GB3 \* MERGEFORMAT </w:instrText>
      </w:r>
      <w:r>
        <w:rPr>
          <w:rFonts w:hAnsi="宋体"/>
          <w:snapToGrid w:val="0"/>
          <w:color w:val="auto"/>
          <w:spacing w:val="-16"/>
          <w:kern w:val="21"/>
          <w:szCs w:val="21"/>
        </w:rPr>
        <w:fldChar w:fldCharType="separate"/>
      </w:r>
      <w:r>
        <w:rPr>
          <w:rFonts w:hint="eastAsia" w:hAnsi="宋体"/>
          <w:color w:val="auto"/>
          <w:szCs w:val="21"/>
        </w:rPr>
        <w:t>⑥</w:t>
      </w:r>
      <w:r>
        <w:rPr>
          <w:rFonts w:hAnsi="宋体"/>
          <w:snapToGrid w:val="0"/>
          <w:color w:val="auto"/>
          <w:spacing w:val="-16"/>
          <w:kern w:val="21"/>
          <w:szCs w:val="21"/>
        </w:rPr>
        <w:fldChar w:fldCharType="end"/>
      </w:r>
      <w:r>
        <w:rPr>
          <w:rFonts w:hAnsi="宋体"/>
          <w:snapToGrid w:val="0"/>
          <w:color w:val="auto"/>
          <w:spacing w:val="-16"/>
          <w:kern w:val="21"/>
          <w:szCs w:val="21"/>
        </w:rPr>
        <w:t>-</w:t>
      </w:r>
      <w:r>
        <w:rPr>
          <w:rFonts w:hAnsi="宋体"/>
          <w:snapToGrid w:val="0"/>
          <w:color w:val="auto"/>
          <w:spacing w:val="-6"/>
          <w:kern w:val="21"/>
          <w:szCs w:val="21"/>
        </w:rPr>
        <w:fldChar w:fldCharType="begin"/>
      </w:r>
      <w:r>
        <w:rPr>
          <w:rFonts w:hAnsi="宋体"/>
          <w:snapToGrid w:val="0"/>
          <w:color w:val="auto"/>
          <w:spacing w:val="-6"/>
          <w:kern w:val="21"/>
          <w:szCs w:val="21"/>
        </w:rPr>
        <w:instrText xml:space="preserve"> = 1 \* GB3 \* MERGEFORMAT </w:instrText>
      </w:r>
      <w:r>
        <w:rPr>
          <w:rFonts w:hAnsi="宋体"/>
          <w:snapToGrid w:val="0"/>
          <w:color w:val="auto"/>
          <w:spacing w:val="-6"/>
          <w:kern w:val="21"/>
          <w:szCs w:val="21"/>
        </w:rPr>
        <w:fldChar w:fldCharType="separate"/>
      </w:r>
      <w:r>
        <w:rPr>
          <w:rFonts w:hint="eastAsia" w:hAnsi="宋体"/>
          <w:color w:val="auto"/>
          <w:szCs w:val="21"/>
        </w:rPr>
        <w:t>①</w:t>
      </w:r>
      <w:r>
        <w:rPr>
          <w:rFonts w:hAnsi="宋体"/>
          <w:snapToGrid w:val="0"/>
          <w:color w:val="auto"/>
          <w:spacing w:val="-6"/>
          <w:kern w:val="21"/>
          <w:szCs w:val="21"/>
        </w:rPr>
        <w:fldChar w:fldCharType="end"/>
      </w:r>
    </w:p>
    <w:sectPr>
      <w:footerReference r:id="rId6" w:type="default"/>
      <w:pgSz w:w="16838" w:h="11906" w:orient="landscape"/>
      <w:pgMar w:top="1531" w:right="1701" w:bottom="1361" w:left="1701"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3"/>
      </w:rPr>
    </w:pPr>
    <w:r>
      <w:fldChar w:fldCharType="begin"/>
    </w:r>
    <w:r>
      <w:rPr>
        <w:rStyle w:val="33"/>
      </w:rPr>
      <w:instrText xml:space="preserve">PAGE  </w:instrTex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360" w:firstLine="360"/>
      <w:jc w:val="center"/>
    </w:pPr>
    <w:r>
      <mc:AlternateContent>
        <mc:Choice Requires="wps">
          <w:drawing>
            <wp:anchor distT="0" distB="0" distL="114300" distR="114300" simplePos="0" relativeHeight="251659264" behindDoc="0" locked="0" layoutInCell="1" allowOverlap="1">
              <wp:simplePos x="0" y="0"/>
              <wp:positionH relativeFrom="margin">
                <wp:posOffset>2534920</wp:posOffset>
              </wp:positionH>
              <wp:positionV relativeFrom="paragraph">
                <wp:posOffset>-195580</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21</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left:199.6pt;margin-top:-15.4pt;height:144pt;width:144pt;mso-position-horizontal-relative:margin;mso-wrap-style:none;z-index:251659264;mso-width-relative:page;mso-height-relative:page;" filled="f" stroked="f" coordsize="21600,21600" o:gfxdata="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7PDjv2AAAAAsBAAAPAAAAAAAAAAEA&#10;IAAAACIAAABkcnMvZG93bnJldi54bWxQSwECFAAUAAAACACHTuJAjIoimtYBAACyAwAADgAAAAAA&#10;AAABACAAAAAnAQAAZHJzL2Uyb0RvYy54bWxQSwUGAAAAAAYABgBZAQAAbwUAAAAA&#10;">
              <v:fill on="f" focussize="0,0"/>
              <v:stroke on="f"/>
              <v:imagedata o:title=""/>
              <o:lock v:ext="edit" aspectratio="f"/>
              <v:textbox inset="0mm,0mm,0mm,0mm" style="mso-fit-shape-to-text:t;">
                <w:txbxContent>
                  <w:p>
                    <w:pPr>
                      <w:pStyle w:val="23"/>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21</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360" w:firstLine="360"/>
      <w:jc w:val="cente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22</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wps:txbx>
                    <wps:bodyPr vert="horz" wrap="none" lIns="0" tIns="0" rIns="0" bIns="0" anchor="t" anchorCtr="0">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B4G+AdYBAACzAwAADgAAAAAAAAABACAAAAAe&#10;AQAAZHJzL2Uyb0RvYy54bWxQSwUGAAAAAAYABgBZAQAAZgUAAAAA&#10;">
              <v:fill on="f" focussize="0,0"/>
              <v:stroke on="f"/>
              <v:imagedata o:title=""/>
              <o:lock v:ext="edit" aspectratio="f"/>
              <v:textbox inset="0mm,0mm,0mm,0mm" style="mso-fit-shape-to-text:t;">
                <w:txbxContent>
                  <w:p>
                    <w:pPr>
                      <w:pStyle w:val="23"/>
                      <w:rPr>
                        <w:rStyle w:val="33"/>
                        <w:rFonts w:ascii="宋体" w:hAnsi="宋体"/>
                        <w:sz w:val="28"/>
                        <w:szCs w:val="28"/>
                      </w:rPr>
                    </w:pPr>
                    <w:r>
                      <w:rPr>
                        <w:rStyle w:val="33"/>
                        <w:rFonts w:hint="eastAsia" w:ascii="宋体" w:hAnsi="宋体"/>
                        <w:sz w:val="28"/>
                        <w:szCs w:val="28"/>
                      </w:rPr>
                      <w:t>—</w:t>
                    </w:r>
                    <w:r>
                      <w:rPr>
                        <w:rStyle w:val="33"/>
                        <w:rFonts w:hint="eastAsia" w:ascii="宋体" w:hAnsi="宋体"/>
                        <w:sz w:val="20"/>
                      </w:rPr>
                      <w:t xml:space="preserve">  </w:t>
                    </w:r>
                    <w:r>
                      <w:rPr>
                        <w:rFonts w:ascii="宋体" w:hAnsi="宋体"/>
                        <w:sz w:val="26"/>
                        <w:szCs w:val="26"/>
                      </w:rPr>
                      <w:fldChar w:fldCharType="begin"/>
                    </w:r>
                    <w:r>
                      <w:rPr>
                        <w:rStyle w:val="33"/>
                        <w:rFonts w:ascii="宋体" w:hAnsi="宋体"/>
                        <w:sz w:val="26"/>
                        <w:szCs w:val="26"/>
                      </w:rPr>
                      <w:instrText xml:space="preserve">PAGE  </w:instrText>
                    </w:r>
                    <w:r>
                      <w:rPr>
                        <w:rFonts w:ascii="宋体" w:hAnsi="宋体"/>
                        <w:sz w:val="26"/>
                        <w:szCs w:val="26"/>
                      </w:rPr>
                      <w:fldChar w:fldCharType="separate"/>
                    </w:r>
                    <w:r>
                      <w:rPr>
                        <w:rStyle w:val="33"/>
                        <w:rFonts w:ascii="宋体" w:hAnsi="宋体"/>
                        <w:sz w:val="26"/>
                        <w:szCs w:val="26"/>
                      </w:rPr>
                      <w:t>22</w:t>
                    </w:r>
                    <w:r>
                      <w:rPr>
                        <w:rFonts w:ascii="宋体" w:hAnsi="宋体"/>
                        <w:sz w:val="26"/>
                        <w:szCs w:val="26"/>
                      </w:rPr>
                      <w:fldChar w:fldCharType="end"/>
                    </w:r>
                    <w:r>
                      <w:rPr>
                        <w:rStyle w:val="33"/>
                        <w:rFonts w:hint="eastAsia" w:ascii="宋体" w:hAnsi="宋体"/>
                        <w:sz w:val="20"/>
                      </w:rPr>
                      <w:t xml:space="preserve">  </w:t>
                    </w:r>
                    <w:r>
                      <w:rPr>
                        <w:rStyle w:val="33"/>
                        <w:rFonts w:hint="eastAsia" w:ascii="宋体" w:hAnsi="宋体"/>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55D690"/>
    <w:multiLevelType w:val="singleLevel"/>
    <w:tmpl w:val="A055D690"/>
    <w:lvl w:ilvl="0" w:tentative="0">
      <w:start w:val="2"/>
      <w:numFmt w:val="chineseCounting"/>
      <w:suff w:val="nothing"/>
      <w:lvlText w:val="%1、"/>
      <w:lvlJc w:val="left"/>
      <w:rPr>
        <w:rFonts w:hint="eastAsia"/>
      </w:rPr>
    </w:lvl>
  </w:abstractNum>
  <w:abstractNum w:abstractNumId="1">
    <w:nsid w:val="FA54D8FB"/>
    <w:multiLevelType w:val="singleLevel"/>
    <w:tmpl w:val="FA54D8FB"/>
    <w:lvl w:ilvl="0" w:tentative="0">
      <w:start w:val="1"/>
      <w:numFmt w:val="bullet"/>
      <w:pStyle w:val="10"/>
      <w:lvlText w:val=""/>
      <w:lvlJc w:val="left"/>
      <w:pPr>
        <w:tabs>
          <w:tab w:val="left" w:pos="2040"/>
        </w:tabs>
        <w:ind w:left="2040" w:hanging="360"/>
      </w:pPr>
      <w:rPr>
        <w:rFonts w:hint="default" w:ascii="Wingdings" w:hAnsi="Wingdings"/>
      </w:rPr>
    </w:lvl>
  </w:abstractNum>
  <w:abstractNum w:abstractNumId="2">
    <w:nsid w:val="0A14588E"/>
    <w:multiLevelType w:val="singleLevel"/>
    <w:tmpl w:val="0A14588E"/>
    <w:lvl w:ilvl="0" w:tentative="0">
      <w:start w:val="1"/>
      <w:numFmt w:val="decimal"/>
      <w:suff w:val="nothing"/>
      <w:lvlText w:val="%1、"/>
      <w:lvlJc w:val="left"/>
    </w:lvl>
  </w:abstractNum>
  <w:abstractNum w:abstractNumId="3">
    <w:nsid w:val="4DB0D88B"/>
    <w:multiLevelType w:val="singleLevel"/>
    <w:tmpl w:val="4DB0D88B"/>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睿睿妈妈">
    <w15:presenceInfo w15:providerId="None" w15:userId="睿睿妈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iYTMwZGRiNzY0MmNlNzM0YTQzNjZjOGFiZTUyNTkifQ=="/>
  </w:docVars>
  <w:rsids>
    <w:rsidRoot w:val="00172A27"/>
    <w:rsid w:val="00001A17"/>
    <w:rsid w:val="000060B3"/>
    <w:rsid w:val="0004364B"/>
    <w:rsid w:val="00061B1F"/>
    <w:rsid w:val="000733C4"/>
    <w:rsid w:val="00074783"/>
    <w:rsid w:val="0008070B"/>
    <w:rsid w:val="000810AC"/>
    <w:rsid w:val="00081A02"/>
    <w:rsid w:val="00082231"/>
    <w:rsid w:val="00092D38"/>
    <w:rsid w:val="0009377B"/>
    <w:rsid w:val="000A20C9"/>
    <w:rsid w:val="000B058F"/>
    <w:rsid w:val="000B4467"/>
    <w:rsid w:val="000B4DB9"/>
    <w:rsid w:val="000C09AC"/>
    <w:rsid w:val="000C767F"/>
    <w:rsid w:val="000D5A44"/>
    <w:rsid w:val="000E3ED2"/>
    <w:rsid w:val="0011060B"/>
    <w:rsid w:val="00112701"/>
    <w:rsid w:val="00131F42"/>
    <w:rsid w:val="001357F1"/>
    <w:rsid w:val="00140FA8"/>
    <w:rsid w:val="00142FEB"/>
    <w:rsid w:val="00143A2D"/>
    <w:rsid w:val="00145A41"/>
    <w:rsid w:val="00151675"/>
    <w:rsid w:val="00157435"/>
    <w:rsid w:val="00172A27"/>
    <w:rsid w:val="0017504D"/>
    <w:rsid w:val="0017671A"/>
    <w:rsid w:val="00177422"/>
    <w:rsid w:val="00184590"/>
    <w:rsid w:val="001870D1"/>
    <w:rsid w:val="0018781E"/>
    <w:rsid w:val="0019262D"/>
    <w:rsid w:val="001A1B35"/>
    <w:rsid w:val="001A42E9"/>
    <w:rsid w:val="001A48A2"/>
    <w:rsid w:val="001A6F61"/>
    <w:rsid w:val="001B72B8"/>
    <w:rsid w:val="001C69B3"/>
    <w:rsid w:val="001D5595"/>
    <w:rsid w:val="001D7874"/>
    <w:rsid w:val="001D7F22"/>
    <w:rsid w:val="001F0F17"/>
    <w:rsid w:val="001F3347"/>
    <w:rsid w:val="001F69E4"/>
    <w:rsid w:val="002125B4"/>
    <w:rsid w:val="002155B8"/>
    <w:rsid w:val="00224839"/>
    <w:rsid w:val="002249B2"/>
    <w:rsid w:val="00226574"/>
    <w:rsid w:val="002278EC"/>
    <w:rsid w:val="0023280E"/>
    <w:rsid w:val="002377D1"/>
    <w:rsid w:val="002506BC"/>
    <w:rsid w:val="00254345"/>
    <w:rsid w:val="00264557"/>
    <w:rsid w:val="002805AB"/>
    <w:rsid w:val="00284204"/>
    <w:rsid w:val="00291773"/>
    <w:rsid w:val="002A168C"/>
    <w:rsid w:val="002A3DC7"/>
    <w:rsid w:val="002B49E2"/>
    <w:rsid w:val="002B7B00"/>
    <w:rsid w:val="002B7C44"/>
    <w:rsid w:val="002C2B17"/>
    <w:rsid w:val="002D3DD0"/>
    <w:rsid w:val="002E1F3A"/>
    <w:rsid w:val="002E298A"/>
    <w:rsid w:val="00301978"/>
    <w:rsid w:val="0030332C"/>
    <w:rsid w:val="003051C2"/>
    <w:rsid w:val="00312296"/>
    <w:rsid w:val="00314F0E"/>
    <w:rsid w:val="00321D8E"/>
    <w:rsid w:val="00325928"/>
    <w:rsid w:val="00332863"/>
    <w:rsid w:val="0033684D"/>
    <w:rsid w:val="00337B42"/>
    <w:rsid w:val="00341B42"/>
    <w:rsid w:val="0034348F"/>
    <w:rsid w:val="00356653"/>
    <w:rsid w:val="0035743F"/>
    <w:rsid w:val="00357BE2"/>
    <w:rsid w:val="0036170C"/>
    <w:rsid w:val="00366E0F"/>
    <w:rsid w:val="00381A72"/>
    <w:rsid w:val="00384676"/>
    <w:rsid w:val="00390857"/>
    <w:rsid w:val="003A4BF3"/>
    <w:rsid w:val="003B420D"/>
    <w:rsid w:val="003C6C16"/>
    <w:rsid w:val="003D794D"/>
    <w:rsid w:val="003E3058"/>
    <w:rsid w:val="003E60F7"/>
    <w:rsid w:val="003E76A9"/>
    <w:rsid w:val="003F0809"/>
    <w:rsid w:val="003F6A8C"/>
    <w:rsid w:val="003F755C"/>
    <w:rsid w:val="00406F01"/>
    <w:rsid w:val="00416D50"/>
    <w:rsid w:val="00416FD5"/>
    <w:rsid w:val="00417772"/>
    <w:rsid w:val="00420E6A"/>
    <w:rsid w:val="00425A9E"/>
    <w:rsid w:val="00426D6B"/>
    <w:rsid w:val="00431E6C"/>
    <w:rsid w:val="00433CE7"/>
    <w:rsid w:val="00443FDB"/>
    <w:rsid w:val="00452738"/>
    <w:rsid w:val="00456091"/>
    <w:rsid w:val="00466321"/>
    <w:rsid w:val="00484B9B"/>
    <w:rsid w:val="004855F6"/>
    <w:rsid w:val="0048661E"/>
    <w:rsid w:val="00494670"/>
    <w:rsid w:val="004A3823"/>
    <w:rsid w:val="004E6946"/>
    <w:rsid w:val="004F1AD8"/>
    <w:rsid w:val="005039CB"/>
    <w:rsid w:val="0050558F"/>
    <w:rsid w:val="00506286"/>
    <w:rsid w:val="00510813"/>
    <w:rsid w:val="00511990"/>
    <w:rsid w:val="00511DE0"/>
    <w:rsid w:val="00514870"/>
    <w:rsid w:val="00514B9B"/>
    <w:rsid w:val="00517F02"/>
    <w:rsid w:val="00524303"/>
    <w:rsid w:val="005258A2"/>
    <w:rsid w:val="00532591"/>
    <w:rsid w:val="005401AE"/>
    <w:rsid w:val="00542E07"/>
    <w:rsid w:val="00545424"/>
    <w:rsid w:val="00554A7B"/>
    <w:rsid w:val="0055572C"/>
    <w:rsid w:val="0056106A"/>
    <w:rsid w:val="005720AE"/>
    <w:rsid w:val="00594D77"/>
    <w:rsid w:val="005969E4"/>
    <w:rsid w:val="005A06B7"/>
    <w:rsid w:val="005A1759"/>
    <w:rsid w:val="005A68A7"/>
    <w:rsid w:val="005C2565"/>
    <w:rsid w:val="005D36AB"/>
    <w:rsid w:val="00617CC3"/>
    <w:rsid w:val="006377A6"/>
    <w:rsid w:val="00637A3D"/>
    <w:rsid w:val="006411EF"/>
    <w:rsid w:val="006748B8"/>
    <w:rsid w:val="006775C3"/>
    <w:rsid w:val="0069290A"/>
    <w:rsid w:val="0069775A"/>
    <w:rsid w:val="00697813"/>
    <w:rsid w:val="006A3EE8"/>
    <w:rsid w:val="006A72BF"/>
    <w:rsid w:val="006B03F2"/>
    <w:rsid w:val="006B37DC"/>
    <w:rsid w:val="006B4F68"/>
    <w:rsid w:val="006C0592"/>
    <w:rsid w:val="006C272E"/>
    <w:rsid w:val="006C5479"/>
    <w:rsid w:val="006D13B5"/>
    <w:rsid w:val="006E12FF"/>
    <w:rsid w:val="006E607E"/>
    <w:rsid w:val="00706C5D"/>
    <w:rsid w:val="00732922"/>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3323"/>
    <w:rsid w:val="007B72B8"/>
    <w:rsid w:val="007B7A58"/>
    <w:rsid w:val="007C21B5"/>
    <w:rsid w:val="007E4BD2"/>
    <w:rsid w:val="00801393"/>
    <w:rsid w:val="00802F88"/>
    <w:rsid w:val="0081293E"/>
    <w:rsid w:val="00815465"/>
    <w:rsid w:val="00817E9A"/>
    <w:rsid w:val="008306BD"/>
    <w:rsid w:val="00831A80"/>
    <w:rsid w:val="00833743"/>
    <w:rsid w:val="008340A4"/>
    <w:rsid w:val="0084236E"/>
    <w:rsid w:val="0087135F"/>
    <w:rsid w:val="00872D94"/>
    <w:rsid w:val="00880364"/>
    <w:rsid w:val="00891592"/>
    <w:rsid w:val="00891E9E"/>
    <w:rsid w:val="008A2F68"/>
    <w:rsid w:val="008B4FA6"/>
    <w:rsid w:val="008B5282"/>
    <w:rsid w:val="008B7C17"/>
    <w:rsid w:val="008C2D01"/>
    <w:rsid w:val="008C40E6"/>
    <w:rsid w:val="008D0F7A"/>
    <w:rsid w:val="008D68E4"/>
    <w:rsid w:val="008E0506"/>
    <w:rsid w:val="008E0CFF"/>
    <w:rsid w:val="008E5D6B"/>
    <w:rsid w:val="008E76F0"/>
    <w:rsid w:val="008F15FE"/>
    <w:rsid w:val="008F2D29"/>
    <w:rsid w:val="008F5187"/>
    <w:rsid w:val="008F60D8"/>
    <w:rsid w:val="008F71EF"/>
    <w:rsid w:val="00902727"/>
    <w:rsid w:val="0090312B"/>
    <w:rsid w:val="0091736D"/>
    <w:rsid w:val="0093037A"/>
    <w:rsid w:val="0094154D"/>
    <w:rsid w:val="0095155F"/>
    <w:rsid w:val="00954429"/>
    <w:rsid w:val="009563CE"/>
    <w:rsid w:val="00976328"/>
    <w:rsid w:val="0097680D"/>
    <w:rsid w:val="00982438"/>
    <w:rsid w:val="0098404C"/>
    <w:rsid w:val="00985283"/>
    <w:rsid w:val="00995992"/>
    <w:rsid w:val="009A03E5"/>
    <w:rsid w:val="009A0F3B"/>
    <w:rsid w:val="009A1BB4"/>
    <w:rsid w:val="009A2628"/>
    <w:rsid w:val="009A3200"/>
    <w:rsid w:val="009B0897"/>
    <w:rsid w:val="009B7BD9"/>
    <w:rsid w:val="009C7DD5"/>
    <w:rsid w:val="009E227D"/>
    <w:rsid w:val="009E5019"/>
    <w:rsid w:val="00A04F1B"/>
    <w:rsid w:val="00A0501B"/>
    <w:rsid w:val="00A14947"/>
    <w:rsid w:val="00A32A83"/>
    <w:rsid w:val="00A368DB"/>
    <w:rsid w:val="00A423AA"/>
    <w:rsid w:val="00A53EC6"/>
    <w:rsid w:val="00A55C0F"/>
    <w:rsid w:val="00A76DDF"/>
    <w:rsid w:val="00A8713F"/>
    <w:rsid w:val="00A90BA1"/>
    <w:rsid w:val="00A97A9A"/>
    <w:rsid w:val="00AA0671"/>
    <w:rsid w:val="00AA2531"/>
    <w:rsid w:val="00AB1E09"/>
    <w:rsid w:val="00AB5330"/>
    <w:rsid w:val="00AB7747"/>
    <w:rsid w:val="00AC14CE"/>
    <w:rsid w:val="00AC2A56"/>
    <w:rsid w:val="00AD055E"/>
    <w:rsid w:val="00AD47A7"/>
    <w:rsid w:val="00AF0CBF"/>
    <w:rsid w:val="00AF257F"/>
    <w:rsid w:val="00AF33CF"/>
    <w:rsid w:val="00AF4D50"/>
    <w:rsid w:val="00AF6179"/>
    <w:rsid w:val="00B1295A"/>
    <w:rsid w:val="00B20A45"/>
    <w:rsid w:val="00B22C5C"/>
    <w:rsid w:val="00B24F30"/>
    <w:rsid w:val="00B31ABF"/>
    <w:rsid w:val="00B33BE3"/>
    <w:rsid w:val="00B501C3"/>
    <w:rsid w:val="00B53B5D"/>
    <w:rsid w:val="00B56A08"/>
    <w:rsid w:val="00B6055E"/>
    <w:rsid w:val="00B6317D"/>
    <w:rsid w:val="00B7723F"/>
    <w:rsid w:val="00B80534"/>
    <w:rsid w:val="00B8433C"/>
    <w:rsid w:val="00B87491"/>
    <w:rsid w:val="00BA29E9"/>
    <w:rsid w:val="00BA7142"/>
    <w:rsid w:val="00BB237C"/>
    <w:rsid w:val="00BB41A3"/>
    <w:rsid w:val="00BC32DC"/>
    <w:rsid w:val="00BC35B6"/>
    <w:rsid w:val="00BD1B51"/>
    <w:rsid w:val="00BD4596"/>
    <w:rsid w:val="00BE1405"/>
    <w:rsid w:val="00BE312D"/>
    <w:rsid w:val="00BF1C20"/>
    <w:rsid w:val="00BF5996"/>
    <w:rsid w:val="00C10578"/>
    <w:rsid w:val="00C135BC"/>
    <w:rsid w:val="00C15C95"/>
    <w:rsid w:val="00C17AAD"/>
    <w:rsid w:val="00C2596A"/>
    <w:rsid w:val="00C27537"/>
    <w:rsid w:val="00C328FE"/>
    <w:rsid w:val="00C33507"/>
    <w:rsid w:val="00C4409D"/>
    <w:rsid w:val="00C44E72"/>
    <w:rsid w:val="00C45A06"/>
    <w:rsid w:val="00C47E5B"/>
    <w:rsid w:val="00C61E4B"/>
    <w:rsid w:val="00C64BFF"/>
    <w:rsid w:val="00C704E9"/>
    <w:rsid w:val="00C763C9"/>
    <w:rsid w:val="00C80057"/>
    <w:rsid w:val="00C82232"/>
    <w:rsid w:val="00C82913"/>
    <w:rsid w:val="00C85132"/>
    <w:rsid w:val="00C972B1"/>
    <w:rsid w:val="00CA2CCE"/>
    <w:rsid w:val="00CA43FD"/>
    <w:rsid w:val="00CA7EF8"/>
    <w:rsid w:val="00CB38C6"/>
    <w:rsid w:val="00CC489B"/>
    <w:rsid w:val="00CD2BCD"/>
    <w:rsid w:val="00CD3A4C"/>
    <w:rsid w:val="00CE10E9"/>
    <w:rsid w:val="00CE2910"/>
    <w:rsid w:val="00CE5393"/>
    <w:rsid w:val="00CF36BE"/>
    <w:rsid w:val="00CF6000"/>
    <w:rsid w:val="00D003F3"/>
    <w:rsid w:val="00D0364F"/>
    <w:rsid w:val="00D06834"/>
    <w:rsid w:val="00D308ED"/>
    <w:rsid w:val="00D36D86"/>
    <w:rsid w:val="00D428AA"/>
    <w:rsid w:val="00D50A34"/>
    <w:rsid w:val="00D53EFA"/>
    <w:rsid w:val="00D94A7C"/>
    <w:rsid w:val="00D95896"/>
    <w:rsid w:val="00DB2983"/>
    <w:rsid w:val="00DC1257"/>
    <w:rsid w:val="00DC3DC0"/>
    <w:rsid w:val="00DC5B2B"/>
    <w:rsid w:val="00DD318D"/>
    <w:rsid w:val="00DE18EC"/>
    <w:rsid w:val="00DF2E12"/>
    <w:rsid w:val="00DF514A"/>
    <w:rsid w:val="00DF6690"/>
    <w:rsid w:val="00DF6804"/>
    <w:rsid w:val="00E0358D"/>
    <w:rsid w:val="00E04323"/>
    <w:rsid w:val="00E070A2"/>
    <w:rsid w:val="00E2656A"/>
    <w:rsid w:val="00E412D0"/>
    <w:rsid w:val="00E56322"/>
    <w:rsid w:val="00E60982"/>
    <w:rsid w:val="00E62C62"/>
    <w:rsid w:val="00E654C1"/>
    <w:rsid w:val="00E65D97"/>
    <w:rsid w:val="00E72A5A"/>
    <w:rsid w:val="00E73354"/>
    <w:rsid w:val="00E9242D"/>
    <w:rsid w:val="00EB5255"/>
    <w:rsid w:val="00EB5C47"/>
    <w:rsid w:val="00EB7B18"/>
    <w:rsid w:val="00ED0639"/>
    <w:rsid w:val="00EF4755"/>
    <w:rsid w:val="00EF7135"/>
    <w:rsid w:val="00F027DB"/>
    <w:rsid w:val="00F14A7A"/>
    <w:rsid w:val="00F22985"/>
    <w:rsid w:val="00F3383E"/>
    <w:rsid w:val="00F465A7"/>
    <w:rsid w:val="00F50B7C"/>
    <w:rsid w:val="00F550E6"/>
    <w:rsid w:val="00F74345"/>
    <w:rsid w:val="00F80A0A"/>
    <w:rsid w:val="00F82B19"/>
    <w:rsid w:val="00F9212D"/>
    <w:rsid w:val="00F965DA"/>
    <w:rsid w:val="00FA406A"/>
    <w:rsid w:val="00FB503A"/>
    <w:rsid w:val="00FB516C"/>
    <w:rsid w:val="00FD0236"/>
    <w:rsid w:val="00FD18F4"/>
    <w:rsid w:val="00FD54DB"/>
    <w:rsid w:val="00FD619F"/>
    <w:rsid w:val="0102413C"/>
    <w:rsid w:val="01054448"/>
    <w:rsid w:val="01121891"/>
    <w:rsid w:val="01290F7E"/>
    <w:rsid w:val="015D1E09"/>
    <w:rsid w:val="015E1612"/>
    <w:rsid w:val="01A60FDB"/>
    <w:rsid w:val="0228668B"/>
    <w:rsid w:val="022F5F15"/>
    <w:rsid w:val="02374CBA"/>
    <w:rsid w:val="023F5B35"/>
    <w:rsid w:val="02697903"/>
    <w:rsid w:val="0272230A"/>
    <w:rsid w:val="027D71DE"/>
    <w:rsid w:val="028504FE"/>
    <w:rsid w:val="02E533BF"/>
    <w:rsid w:val="02F96569"/>
    <w:rsid w:val="03082C5A"/>
    <w:rsid w:val="03621065"/>
    <w:rsid w:val="03762CA6"/>
    <w:rsid w:val="03977E2B"/>
    <w:rsid w:val="03A66B01"/>
    <w:rsid w:val="03D3202E"/>
    <w:rsid w:val="03E13AF0"/>
    <w:rsid w:val="03E67ED3"/>
    <w:rsid w:val="03EA7B21"/>
    <w:rsid w:val="04122670"/>
    <w:rsid w:val="0424328D"/>
    <w:rsid w:val="0437070C"/>
    <w:rsid w:val="04460F1D"/>
    <w:rsid w:val="04513047"/>
    <w:rsid w:val="047343F5"/>
    <w:rsid w:val="047572CD"/>
    <w:rsid w:val="04B37541"/>
    <w:rsid w:val="04CB21E9"/>
    <w:rsid w:val="04DE4F5F"/>
    <w:rsid w:val="05075585"/>
    <w:rsid w:val="05310E3E"/>
    <w:rsid w:val="056E29CC"/>
    <w:rsid w:val="05AB7CA6"/>
    <w:rsid w:val="05BC324B"/>
    <w:rsid w:val="05F83EAE"/>
    <w:rsid w:val="062743A7"/>
    <w:rsid w:val="063E7D85"/>
    <w:rsid w:val="069B07BD"/>
    <w:rsid w:val="06DC29AF"/>
    <w:rsid w:val="06DC41BE"/>
    <w:rsid w:val="06E20ED7"/>
    <w:rsid w:val="070769F6"/>
    <w:rsid w:val="07293586"/>
    <w:rsid w:val="07295285"/>
    <w:rsid w:val="07490F98"/>
    <w:rsid w:val="07636392"/>
    <w:rsid w:val="07770C56"/>
    <w:rsid w:val="07887B5A"/>
    <w:rsid w:val="078C08DE"/>
    <w:rsid w:val="079E00C6"/>
    <w:rsid w:val="07B24B14"/>
    <w:rsid w:val="08766016"/>
    <w:rsid w:val="089C0A17"/>
    <w:rsid w:val="08F62784"/>
    <w:rsid w:val="091837BC"/>
    <w:rsid w:val="091D3E64"/>
    <w:rsid w:val="092217DD"/>
    <w:rsid w:val="093A7294"/>
    <w:rsid w:val="094157DC"/>
    <w:rsid w:val="09794885"/>
    <w:rsid w:val="0992356F"/>
    <w:rsid w:val="099C0D2F"/>
    <w:rsid w:val="09A6231B"/>
    <w:rsid w:val="0A053D41"/>
    <w:rsid w:val="0A263993"/>
    <w:rsid w:val="0A2B2319"/>
    <w:rsid w:val="0A2D3AC2"/>
    <w:rsid w:val="0A2E4D79"/>
    <w:rsid w:val="0A9B28F7"/>
    <w:rsid w:val="0AA53386"/>
    <w:rsid w:val="0AA62F56"/>
    <w:rsid w:val="0AA755DF"/>
    <w:rsid w:val="0AB63E06"/>
    <w:rsid w:val="0AC24C53"/>
    <w:rsid w:val="0B120D44"/>
    <w:rsid w:val="0B723058"/>
    <w:rsid w:val="0BD27BF6"/>
    <w:rsid w:val="0BD47DB5"/>
    <w:rsid w:val="0BE1269B"/>
    <w:rsid w:val="0C1D7222"/>
    <w:rsid w:val="0C242725"/>
    <w:rsid w:val="0C3B3C7D"/>
    <w:rsid w:val="0C4E47A7"/>
    <w:rsid w:val="0C587364"/>
    <w:rsid w:val="0C6E4421"/>
    <w:rsid w:val="0CAB2EAE"/>
    <w:rsid w:val="0D3F30BF"/>
    <w:rsid w:val="0D4304AF"/>
    <w:rsid w:val="0D5876E1"/>
    <w:rsid w:val="0D607999"/>
    <w:rsid w:val="0D621C7D"/>
    <w:rsid w:val="0D8252B1"/>
    <w:rsid w:val="0D8C5E48"/>
    <w:rsid w:val="0E106084"/>
    <w:rsid w:val="0E73034D"/>
    <w:rsid w:val="0EFB442F"/>
    <w:rsid w:val="0F0235D2"/>
    <w:rsid w:val="0F13775A"/>
    <w:rsid w:val="0F145E4D"/>
    <w:rsid w:val="0F461C36"/>
    <w:rsid w:val="0F5F45FE"/>
    <w:rsid w:val="0F7C7F73"/>
    <w:rsid w:val="0F8764F6"/>
    <w:rsid w:val="0F9A112B"/>
    <w:rsid w:val="0FD71509"/>
    <w:rsid w:val="0FE41430"/>
    <w:rsid w:val="0FF9275C"/>
    <w:rsid w:val="10154B1D"/>
    <w:rsid w:val="10267B48"/>
    <w:rsid w:val="1045247E"/>
    <w:rsid w:val="106D2F64"/>
    <w:rsid w:val="107469C8"/>
    <w:rsid w:val="10B63710"/>
    <w:rsid w:val="10F10820"/>
    <w:rsid w:val="111C2F7A"/>
    <w:rsid w:val="112013E9"/>
    <w:rsid w:val="11665CA1"/>
    <w:rsid w:val="11C32D2E"/>
    <w:rsid w:val="11D7121A"/>
    <w:rsid w:val="11F974A6"/>
    <w:rsid w:val="12137217"/>
    <w:rsid w:val="12222DDB"/>
    <w:rsid w:val="12484904"/>
    <w:rsid w:val="127E5664"/>
    <w:rsid w:val="129B5EFD"/>
    <w:rsid w:val="12B34E23"/>
    <w:rsid w:val="12FC63BA"/>
    <w:rsid w:val="135950DC"/>
    <w:rsid w:val="135B4A6E"/>
    <w:rsid w:val="13652608"/>
    <w:rsid w:val="13951726"/>
    <w:rsid w:val="13A97E33"/>
    <w:rsid w:val="13B74784"/>
    <w:rsid w:val="13C164A4"/>
    <w:rsid w:val="13ED7D0B"/>
    <w:rsid w:val="13F97CC9"/>
    <w:rsid w:val="14096DFD"/>
    <w:rsid w:val="14213840"/>
    <w:rsid w:val="14290F74"/>
    <w:rsid w:val="14310739"/>
    <w:rsid w:val="14396509"/>
    <w:rsid w:val="14806D48"/>
    <w:rsid w:val="1494460C"/>
    <w:rsid w:val="149E5DCC"/>
    <w:rsid w:val="14DC5A7C"/>
    <w:rsid w:val="14DD2C3C"/>
    <w:rsid w:val="14F1384F"/>
    <w:rsid w:val="150046AE"/>
    <w:rsid w:val="151D310D"/>
    <w:rsid w:val="15405871"/>
    <w:rsid w:val="15502004"/>
    <w:rsid w:val="15543DCE"/>
    <w:rsid w:val="1556334C"/>
    <w:rsid w:val="157F78DA"/>
    <w:rsid w:val="15A33ECC"/>
    <w:rsid w:val="16087E1D"/>
    <w:rsid w:val="160C5DD9"/>
    <w:rsid w:val="1628716E"/>
    <w:rsid w:val="16847C1D"/>
    <w:rsid w:val="168C7E43"/>
    <w:rsid w:val="168D75A4"/>
    <w:rsid w:val="171C6B6E"/>
    <w:rsid w:val="17320E4F"/>
    <w:rsid w:val="173272EB"/>
    <w:rsid w:val="17577A97"/>
    <w:rsid w:val="17701D14"/>
    <w:rsid w:val="17735226"/>
    <w:rsid w:val="17A81C71"/>
    <w:rsid w:val="17B90D12"/>
    <w:rsid w:val="18120255"/>
    <w:rsid w:val="183D0B4A"/>
    <w:rsid w:val="185944AE"/>
    <w:rsid w:val="186D0370"/>
    <w:rsid w:val="186E0FB1"/>
    <w:rsid w:val="189F624C"/>
    <w:rsid w:val="19203B83"/>
    <w:rsid w:val="1929265C"/>
    <w:rsid w:val="193E78BE"/>
    <w:rsid w:val="19434036"/>
    <w:rsid w:val="195C122A"/>
    <w:rsid w:val="196E79B1"/>
    <w:rsid w:val="198D0DC2"/>
    <w:rsid w:val="199A67C7"/>
    <w:rsid w:val="19D96F98"/>
    <w:rsid w:val="1A147ACB"/>
    <w:rsid w:val="1A1C66C0"/>
    <w:rsid w:val="1A1E5C07"/>
    <w:rsid w:val="1A211EDB"/>
    <w:rsid w:val="1A2A3280"/>
    <w:rsid w:val="1A42393B"/>
    <w:rsid w:val="1A704011"/>
    <w:rsid w:val="1A9868EC"/>
    <w:rsid w:val="1AAC67C8"/>
    <w:rsid w:val="1AAD45DE"/>
    <w:rsid w:val="1B046F80"/>
    <w:rsid w:val="1B3267B5"/>
    <w:rsid w:val="1B40161D"/>
    <w:rsid w:val="1B441859"/>
    <w:rsid w:val="1B51397E"/>
    <w:rsid w:val="1B5636D9"/>
    <w:rsid w:val="1B5E0D51"/>
    <w:rsid w:val="1B6606B1"/>
    <w:rsid w:val="1BA52BCB"/>
    <w:rsid w:val="1C46681D"/>
    <w:rsid w:val="1C5E7925"/>
    <w:rsid w:val="1C5F2081"/>
    <w:rsid w:val="1C637D67"/>
    <w:rsid w:val="1C8144CD"/>
    <w:rsid w:val="1C850D11"/>
    <w:rsid w:val="1C901329"/>
    <w:rsid w:val="1CB67369"/>
    <w:rsid w:val="1CEB71A3"/>
    <w:rsid w:val="1CEF7DA3"/>
    <w:rsid w:val="1CFD070F"/>
    <w:rsid w:val="1D1D0F4A"/>
    <w:rsid w:val="1D5F6196"/>
    <w:rsid w:val="1D6132A5"/>
    <w:rsid w:val="1D6351ED"/>
    <w:rsid w:val="1D825C2A"/>
    <w:rsid w:val="1D8E56D5"/>
    <w:rsid w:val="1D9D52E6"/>
    <w:rsid w:val="1DA7015C"/>
    <w:rsid w:val="1DA72678"/>
    <w:rsid w:val="1DA97A82"/>
    <w:rsid w:val="1DAC302C"/>
    <w:rsid w:val="1DD16DDD"/>
    <w:rsid w:val="1DDC1801"/>
    <w:rsid w:val="1E7A43DA"/>
    <w:rsid w:val="1EA61103"/>
    <w:rsid w:val="1EBF76BA"/>
    <w:rsid w:val="1EEB6603"/>
    <w:rsid w:val="1F187A85"/>
    <w:rsid w:val="1F240381"/>
    <w:rsid w:val="1F364623"/>
    <w:rsid w:val="1F3A72F2"/>
    <w:rsid w:val="1F3F7940"/>
    <w:rsid w:val="1F881265"/>
    <w:rsid w:val="1FBF461F"/>
    <w:rsid w:val="1FE7539E"/>
    <w:rsid w:val="20167FF1"/>
    <w:rsid w:val="20671BE0"/>
    <w:rsid w:val="209270EE"/>
    <w:rsid w:val="20963CB8"/>
    <w:rsid w:val="20A544AC"/>
    <w:rsid w:val="20A81A1B"/>
    <w:rsid w:val="20B07FB6"/>
    <w:rsid w:val="20B646FB"/>
    <w:rsid w:val="20BC603B"/>
    <w:rsid w:val="20D45B42"/>
    <w:rsid w:val="20E166C8"/>
    <w:rsid w:val="20F14BC7"/>
    <w:rsid w:val="21114C56"/>
    <w:rsid w:val="213B74B1"/>
    <w:rsid w:val="215A2310"/>
    <w:rsid w:val="21723F5A"/>
    <w:rsid w:val="21DE318A"/>
    <w:rsid w:val="21EF5B80"/>
    <w:rsid w:val="21F50A95"/>
    <w:rsid w:val="221A78A4"/>
    <w:rsid w:val="22576990"/>
    <w:rsid w:val="228E73B8"/>
    <w:rsid w:val="22B365D8"/>
    <w:rsid w:val="22CD6F36"/>
    <w:rsid w:val="22D60519"/>
    <w:rsid w:val="22DF6456"/>
    <w:rsid w:val="22F47480"/>
    <w:rsid w:val="22F56371"/>
    <w:rsid w:val="23021DF6"/>
    <w:rsid w:val="232B2612"/>
    <w:rsid w:val="2331285C"/>
    <w:rsid w:val="23624105"/>
    <w:rsid w:val="23993BD7"/>
    <w:rsid w:val="23B82D1B"/>
    <w:rsid w:val="23DE1C48"/>
    <w:rsid w:val="240210CD"/>
    <w:rsid w:val="24057D9B"/>
    <w:rsid w:val="241B376A"/>
    <w:rsid w:val="242C343C"/>
    <w:rsid w:val="24335DC0"/>
    <w:rsid w:val="247D6153"/>
    <w:rsid w:val="248F3BA6"/>
    <w:rsid w:val="24995649"/>
    <w:rsid w:val="24BF09F7"/>
    <w:rsid w:val="24DE7353"/>
    <w:rsid w:val="24EC3927"/>
    <w:rsid w:val="24FE6450"/>
    <w:rsid w:val="252D53FE"/>
    <w:rsid w:val="25411C7D"/>
    <w:rsid w:val="256242E5"/>
    <w:rsid w:val="256A45B8"/>
    <w:rsid w:val="257C1A98"/>
    <w:rsid w:val="25EC2D81"/>
    <w:rsid w:val="260E13F9"/>
    <w:rsid w:val="26BE379D"/>
    <w:rsid w:val="26C80B48"/>
    <w:rsid w:val="26E0113B"/>
    <w:rsid w:val="26EA51F4"/>
    <w:rsid w:val="27177A86"/>
    <w:rsid w:val="27414FDC"/>
    <w:rsid w:val="275163C0"/>
    <w:rsid w:val="276E331F"/>
    <w:rsid w:val="277057A2"/>
    <w:rsid w:val="277F4865"/>
    <w:rsid w:val="27B95768"/>
    <w:rsid w:val="281A5275"/>
    <w:rsid w:val="28A517E0"/>
    <w:rsid w:val="28FC2423"/>
    <w:rsid w:val="29155EFE"/>
    <w:rsid w:val="29206EB8"/>
    <w:rsid w:val="29471356"/>
    <w:rsid w:val="29595666"/>
    <w:rsid w:val="29874881"/>
    <w:rsid w:val="29CC27AC"/>
    <w:rsid w:val="29D30788"/>
    <w:rsid w:val="29E325E0"/>
    <w:rsid w:val="29F3304F"/>
    <w:rsid w:val="2A0306E7"/>
    <w:rsid w:val="2A092F82"/>
    <w:rsid w:val="2A2A0216"/>
    <w:rsid w:val="2A2C0043"/>
    <w:rsid w:val="2A351736"/>
    <w:rsid w:val="2A452503"/>
    <w:rsid w:val="2A557F75"/>
    <w:rsid w:val="2ADD5600"/>
    <w:rsid w:val="2AF70C80"/>
    <w:rsid w:val="2B0D0850"/>
    <w:rsid w:val="2B4162CB"/>
    <w:rsid w:val="2B701027"/>
    <w:rsid w:val="2B706E4B"/>
    <w:rsid w:val="2BA936A8"/>
    <w:rsid w:val="2BB138D1"/>
    <w:rsid w:val="2C315A5A"/>
    <w:rsid w:val="2C4B1C25"/>
    <w:rsid w:val="2C566B75"/>
    <w:rsid w:val="2C7F6D5F"/>
    <w:rsid w:val="2C8C172A"/>
    <w:rsid w:val="2CAC1EF6"/>
    <w:rsid w:val="2CAF7BDC"/>
    <w:rsid w:val="2CE76D39"/>
    <w:rsid w:val="2CF1199E"/>
    <w:rsid w:val="2D5C42BF"/>
    <w:rsid w:val="2D9C165A"/>
    <w:rsid w:val="2D9E56F5"/>
    <w:rsid w:val="2DB7295F"/>
    <w:rsid w:val="2DE930F1"/>
    <w:rsid w:val="2E2E342B"/>
    <w:rsid w:val="2E315A91"/>
    <w:rsid w:val="2E5B06A0"/>
    <w:rsid w:val="2E667F96"/>
    <w:rsid w:val="2E7B4615"/>
    <w:rsid w:val="2E8226AB"/>
    <w:rsid w:val="2E974722"/>
    <w:rsid w:val="2EC32833"/>
    <w:rsid w:val="2ECE5F3D"/>
    <w:rsid w:val="2F1A54F1"/>
    <w:rsid w:val="2F6A022C"/>
    <w:rsid w:val="2F6E4C09"/>
    <w:rsid w:val="2F960E7E"/>
    <w:rsid w:val="2FC85815"/>
    <w:rsid w:val="2FD065E6"/>
    <w:rsid w:val="2FD17306"/>
    <w:rsid w:val="2FD96870"/>
    <w:rsid w:val="2FDE402F"/>
    <w:rsid w:val="300A3D4A"/>
    <w:rsid w:val="301E5C94"/>
    <w:rsid w:val="303279D5"/>
    <w:rsid w:val="30580BC9"/>
    <w:rsid w:val="30A43A04"/>
    <w:rsid w:val="30D51C32"/>
    <w:rsid w:val="311E2ED7"/>
    <w:rsid w:val="315619EE"/>
    <w:rsid w:val="315C449C"/>
    <w:rsid w:val="3196257C"/>
    <w:rsid w:val="31A6091F"/>
    <w:rsid w:val="31B04013"/>
    <w:rsid w:val="31B82709"/>
    <w:rsid w:val="31D05482"/>
    <w:rsid w:val="31F34B1C"/>
    <w:rsid w:val="3211678F"/>
    <w:rsid w:val="32130196"/>
    <w:rsid w:val="321C75CA"/>
    <w:rsid w:val="32216284"/>
    <w:rsid w:val="32400B34"/>
    <w:rsid w:val="32432ECE"/>
    <w:rsid w:val="32506360"/>
    <w:rsid w:val="327236FB"/>
    <w:rsid w:val="329E6876"/>
    <w:rsid w:val="32C456BD"/>
    <w:rsid w:val="32D32B0C"/>
    <w:rsid w:val="3309085B"/>
    <w:rsid w:val="332D5F33"/>
    <w:rsid w:val="333015F2"/>
    <w:rsid w:val="334B6320"/>
    <w:rsid w:val="33CA19D4"/>
    <w:rsid w:val="33D934D4"/>
    <w:rsid w:val="33FE2F6A"/>
    <w:rsid w:val="3406617A"/>
    <w:rsid w:val="340E07E5"/>
    <w:rsid w:val="34235BF7"/>
    <w:rsid w:val="345C38D5"/>
    <w:rsid w:val="347C79A7"/>
    <w:rsid w:val="349415D2"/>
    <w:rsid w:val="350201E1"/>
    <w:rsid w:val="35747E49"/>
    <w:rsid w:val="357E2D40"/>
    <w:rsid w:val="358C5FA8"/>
    <w:rsid w:val="35C01B93"/>
    <w:rsid w:val="35C15DF1"/>
    <w:rsid w:val="35EB1863"/>
    <w:rsid w:val="35FA073C"/>
    <w:rsid w:val="36074A7F"/>
    <w:rsid w:val="367144B4"/>
    <w:rsid w:val="36891AAE"/>
    <w:rsid w:val="36923549"/>
    <w:rsid w:val="36B75FBF"/>
    <w:rsid w:val="36BD0C45"/>
    <w:rsid w:val="36C17320"/>
    <w:rsid w:val="36CD2ACF"/>
    <w:rsid w:val="36E33190"/>
    <w:rsid w:val="37552AFC"/>
    <w:rsid w:val="37567052"/>
    <w:rsid w:val="37600367"/>
    <w:rsid w:val="37746EEE"/>
    <w:rsid w:val="37756554"/>
    <w:rsid w:val="37B54749"/>
    <w:rsid w:val="37C70259"/>
    <w:rsid w:val="37C823B8"/>
    <w:rsid w:val="37CF5C73"/>
    <w:rsid w:val="37E00298"/>
    <w:rsid w:val="380A4D1E"/>
    <w:rsid w:val="380E755C"/>
    <w:rsid w:val="38632086"/>
    <w:rsid w:val="38752C52"/>
    <w:rsid w:val="38B302F9"/>
    <w:rsid w:val="38CD161E"/>
    <w:rsid w:val="38F12CD3"/>
    <w:rsid w:val="38F94775"/>
    <w:rsid w:val="392971ED"/>
    <w:rsid w:val="39325651"/>
    <w:rsid w:val="39362A60"/>
    <w:rsid w:val="395042C7"/>
    <w:rsid w:val="398C081A"/>
    <w:rsid w:val="399D1998"/>
    <w:rsid w:val="39C46FED"/>
    <w:rsid w:val="39E34DD5"/>
    <w:rsid w:val="39F07FBF"/>
    <w:rsid w:val="3A156178"/>
    <w:rsid w:val="3A8400D3"/>
    <w:rsid w:val="3A872856"/>
    <w:rsid w:val="3AAB45E5"/>
    <w:rsid w:val="3AC81E3E"/>
    <w:rsid w:val="3ACE2610"/>
    <w:rsid w:val="3ADE52FB"/>
    <w:rsid w:val="3B0946BE"/>
    <w:rsid w:val="3B1912AF"/>
    <w:rsid w:val="3B3763D1"/>
    <w:rsid w:val="3B4727F9"/>
    <w:rsid w:val="3B667BE5"/>
    <w:rsid w:val="3B731A48"/>
    <w:rsid w:val="3BAE6543"/>
    <w:rsid w:val="3BCA6E3E"/>
    <w:rsid w:val="3BDA4F2B"/>
    <w:rsid w:val="3C086FEC"/>
    <w:rsid w:val="3C2F6E1E"/>
    <w:rsid w:val="3C4F64BA"/>
    <w:rsid w:val="3C653877"/>
    <w:rsid w:val="3C6C0FDA"/>
    <w:rsid w:val="3C7C5348"/>
    <w:rsid w:val="3C9365C9"/>
    <w:rsid w:val="3CAD497A"/>
    <w:rsid w:val="3CDA245A"/>
    <w:rsid w:val="3CF74EBC"/>
    <w:rsid w:val="3D022615"/>
    <w:rsid w:val="3D1E06B7"/>
    <w:rsid w:val="3D3330C8"/>
    <w:rsid w:val="3D422075"/>
    <w:rsid w:val="3D78200B"/>
    <w:rsid w:val="3D803103"/>
    <w:rsid w:val="3D9E548D"/>
    <w:rsid w:val="3DA17DBB"/>
    <w:rsid w:val="3DA26EF8"/>
    <w:rsid w:val="3DB46AA9"/>
    <w:rsid w:val="3DB53AC1"/>
    <w:rsid w:val="3DE230A0"/>
    <w:rsid w:val="3E5500EC"/>
    <w:rsid w:val="3E5F7B2D"/>
    <w:rsid w:val="3E67663C"/>
    <w:rsid w:val="3E693B97"/>
    <w:rsid w:val="3EA11583"/>
    <w:rsid w:val="3EAE0304"/>
    <w:rsid w:val="3EC87928"/>
    <w:rsid w:val="3ED57CC6"/>
    <w:rsid w:val="3EDA0523"/>
    <w:rsid w:val="3EDC4FC6"/>
    <w:rsid w:val="3EF32B55"/>
    <w:rsid w:val="3F283A52"/>
    <w:rsid w:val="3FE61E86"/>
    <w:rsid w:val="40104C12"/>
    <w:rsid w:val="407A6407"/>
    <w:rsid w:val="40971618"/>
    <w:rsid w:val="40ED02A1"/>
    <w:rsid w:val="40ED1761"/>
    <w:rsid w:val="40F21CAB"/>
    <w:rsid w:val="413B4936"/>
    <w:rsid w:val="416E7972"/>
    <w:rsid w:val="41874E5B"/>
    <w:rsid w:val="4200449D"/>
    <w:rsid w:val="423A3BCC"/>
    <w:rsid w:val="424E57D2"/>
    <w:rsid w:val="428D1896"/>
    <w:rsid w:val="42B26C49"/>
    <w:rsid w:val="42E74404"/>
    <w:rsid w:val="433A6FE6"/>
    <w:rsid w:val="43480868"/>
    <w:rsid w:val="4350713C"/>
    <w:rsid w:val="435E7FBE"/>
    <w:rsid w:val="435F42AA"/>
    <w:rsid w:val="436653E0"/>
    <w:rsid w:val="438127B1"/>
    <w:rsid w:val="43C4431A"/>
    <w:rsid w:val="43F11876"/>
    <w:rsid w:val="442D6058"/>
    <w:rsid w:val="44422506"/>
    <w:rsid w:val="44B951CC"/>
    <w:rsid w:val="44CD14E0"/>
    <w:rsid w:val="44F20B0B"/>
    <w:rsid w:val="452E5F4C"/>
    <w:rsid w:val="45367134"/>
    <w:rsid w:val="45612018"/>
    <w:rsid w:val="458946E9"/>
    <w:rsid w:val="45915957"/>
    <w:rsid w:val="45A47C0E"/>
    <w:rsid w:val="45F55774"/>
    <w:rsid w:val="46577FD6"/>
    <w:rsid w:val="46702109"/>
    <w:rsid w:val="467806FB"/>
    <w:rsid w:val="46915D4E"/>
    <w:rsid w:val="46930F5E"/>
    <w:rsid w:val="46AA62B7"/>
    <w:rsid w:val="46C02A27"/>
    <w:rsid w:val="46D955A7"/>
    <w:rsid w:val="46ED1D45"/>
    <w:rsid w:val="47133957"/>
    <w:rsid w:val="47380A67"/>
    <w:rsid w:val="47426A13"/>
    <w:rsid w:val="476E6F20"/>
    <w:rsid w:val="477D4822"/>
    <w:rsid w:val="478D62C1"/>
    <w:rsid w:val="47A07E0C"/>
    <w:rsid w:val="47B15ED6"/>
    <w:rsid w:val="47C6792F"/>
    <w:rsid w:val="47F158BA"/>
    <w:rsid w:val="482B076C"/>
    <w:rsid w:val="4870272E"/>
    <w:rsid w:val="487679C4"/>
    <w:rsid w:val="487F59B9"/>
    <w:rsid w:val="48933855"/>
    <w:rsid w:val="48AC3C1D"/>
    <w:rsid w:val="48C75A32"/>
    <w:rsid w:val="48D367DD"/>
    <w:rsid w:val="48DE7A26"/>
    <w:rsid w:val="48ED133D"/>
    <w:rsid w:val="49000105"/>
    <w:rsid w:val="494616A5"/>
    <w:rsid w:val="495014A0"/>
    <w:rsid w:val="4964245D"/>
    <w:rsid w:val="49955796"/>
    <w:rsid w:val="49C06DCE"/>
    <w:rsid w:val="49C600F0"/>
    <w:rsid w:val="49DC7715"/>
    <w:rsid w:val="4A017192"/>
    <w:rsid w:val="4A023139"/>
    <w:rsid w:val="4A3E6CA7"/>
    <w:rsid w:val="4A3F01DF"/>
    <w:rsid w:val="4A4A2ACF"/>
    <w:rsid w:val="4A6811D1"/>
    <w:rsid w:val="4A794487"/>
    <w:rsid w:val="4A7B576F"/>
    <w:rsid w:val="4ABA0268"/>
    <w:rsid w:val="4AD93347"/>
    <w:rsid w:val="4AF561A9"/>
    <w:rsid w:val="4B260EE0"/>
    <w:rsid w:val="4BDF550C"/>
    <w:rsid w:val="4BE07B8E"/>
    <w:rsid w:val="4C0E6EBE"/>
    <w:rsid w:val="4C1867FF"/>
    <w:rsid w:val="4C345FF7"/>
    <w:rsid w:val="4C4A0649"/>
    <w:rsid w:val="4C4B43DE"/>
    <w:rsid w:val="4C7E5ECA"/>
    <w:rsid w:val="4C876AA5"/>
    <w:rsid w:val="4C8F3363"/>
    <w:rsid w:val="4CEF7092"/>
    <w:rsid w:val="4D0E00FB"/>
    <w:rsid w:val="4D176606"/>
    <w:rsid w:val="4D4C0D9F"/>
    <w:rsid w:val="4D69721C"/>
    <w:rsid w:val="4DD25CDF"/>
    <w:rsid w:val="4DDA7D67"/>
    <w:rsid w:val="4DEC4FB0"/>
    <w:rsid w:val="4DFE5F11"/>
    <w:rsid w:val="4E075D8A"/>
    <w:rsid w:val="4E487C6D"/>
    <w:rsid w:val="4E5B79A0"/>
    <w:rsid w:val="4E6F7993"/>
    <w:rsid w:val="4E9B3DCA"/>
    <w:rsid w:val="4EB5137F"/>
    <w:rsid w:val="4EC00FAD"/>
    <w:rsid w:val="4ECF4F45"/>
    <w:rsid w:val="4EE75FB5"/>
    <w:rsid w:val="4EEC5522"/>
    <w:rsid w:val="4F0142AB"/>
    <w:rsid w:val="4F3B68D0"/>
    <w:rsid w:val="4F3D2353"/>
    <w:rsid w:val="4F9843DC"/>
    <w:rsid w:val="4FB60F8F"/>
    <w:rsid w:val="4FB67612"/>
    <w:rsid w:val="4FC62A8C"/>
    <w:rsid w:val="4FCD6D34"/>
    <w:rsid w:val="4FE20F0D"/>
    <w:rsid w:val="4FE51552"/>
    <w:rsid w:val="4FF16916"/>
    <w:rsid w:val="5037047E"/>
    <w:rsid w:val="50504C4B"/>
    <w:rsid w:val="506D6894"/>
    <w:rsid w:val="50723F67"/>
    <w:rsid w:val="507C604B"/>
    <w:rsid w:val="509C6E7C"/>
    <w:rsid w:val="50B20711"/>
    <w:rsid w:val="50B67C25"/>
    <w:rsid w:val="50D548B8"/>
    <w:rsid w:val="50F32D53"/>
    <w:rsid w:val="50FB2D75"/>
    <w:rsid w:val="515438CA"/>
    <w:rsid w:val="5162104E"/>
    <w:rsid w:val="51973501"/>
    <w:rsid w:val="521A5893"/>
    <w:rsid w:val="522703C0"/>
    <w:rsid w:val="52330D5A"/>
    <w:rsid w:val="5281374D"/>
    <w:rsid w:val="52954284"/>
    <w:rsid w:val="52AA18FE"/>
    <w:rsid w:val="52AB21DC"/>
    <w:rsid w:val="52DF2F7C"/>
    <w:rsid w:val="532D3473"/>
    <w:rsid w:val="533D0E38"/>
    <w:rsid w:val="535A3CC1"/>
    <w:rsid w:val="536C607B"/>
    <w:rsid w:val="53963229"/>
    <w:rsid w:val="53A039CC"/>
    <w:rsid w:val="53A1505A"/>
    <w:rsid w:val="53DB6C22"/>
    <w:rsid w:val="53EA41E1"/>
    <w:rsid w:val="53FE3767"/>
    <w:rsid w:val="54063E08"/>
    <w:rsid w:val="540730F4"/>
    <w:rsid w:val="54096210"/>
    <w:rsid w:val="543437E8"/>
    <w:rsid w:val="54492049"/>
    <w:rsid w:val="54726987"/>
    <w:rsid w:val="54AA15F2"/>
    <w:rsid w:val="54BF2AAA"/>
    <w:rsid w:val="54E81564"/>
    <w:rsid w:val="54F012A3"/>
    <w:rsid w:val="54F73313"/>
    <w:rsid w:val="54F80955"/>
    <w:rsid w:val="554E65DF"/>
    <w:rsid w:val="5551191C"/>
    <w:rsid w:val="555170A7"/>
    <w:rsid w:val="55614575"/>
    <w:rsid w:val="5587536D"/>
    <w:rsid w:val="559B174B"/>
    <w:rsid w:val="55B56612"/>
    <w:rsid w:val="55CE0CF4"/>
    <w:rsid w:val="55D43499"/>
    <w:rsid w:val="55F304BE"/>
    <w:rsid w:val="56301712"/>
    <w:rsid w:val="56A470CD"/>
    <w:rsid w:val="56A874FB"/>
    <w:rsid w:val="56AB6FEB"/>
    <w:rsid w:val="56AC55A7"/>
    <w:rsid w:val="56B22A9C"/>
    <w:rsid w:val="56F0248A"/>
    <w:rsid w:val="56F2434B"/>
    <w:rsid w:val="57162C35"/>
    <w:rsid w:val="5773612F"/>
    <w:rsid w:val="57AF2FA5"/>
    <w:rsid w:val="57B72A76"/>
    <w:rsid w:val="57C3426C"/>
    <w:rsid w:val="57C902C7"/>
    <w:rsid w:val="57CD1792"/>
    <w:rsid w:val="57CE1F93"/>
    <w:rsid w:val="57D1573C"/>
    <w:rsid w:val="5832382A"/>
    <w:rsid w:val="588743D1"/>
    <w:rsid w:val="5887701A"/>
    <w:rsid w:val="58A055B5"/>
    <w:rsid w:val="58DF11CE"/>
    <w:rsid w:val="58E145F0"/>
    <w:rsid w:val="58E229AF"/>
    <w:rsid w:val="590A1DFD"/>
    <w:rsid w:val="591A6890"/>
    <w:rsid w:val="59253085"/>
    <w:rsid w:val="593C3F2A"/>
    <w:rsid w:val="594B0611"/>
    <w:rsid w:val="596E5C60"/>
    <w:rsid w:val="59835692"/>
    <w:rsid w:val="59C0439F"/>
    <w:rsid w:val="59F20C32"/>
    <w:rsid w:val="5A121BE4"/>
    <w:rsid w:val="5A2A3ECE"/>
    <w:rsid w:val="5A547575"/>
    <w:rsid w:val="5A820ABD"/>
    <w:rsid w:val="5AA666FA"/>
    <w:rsid w:val="5ABE2233"/>
    <w:rsid w:val="5AD0557B"/>
    <w:rsid w:val="5B687C1B"/>
    <w:rsid w:val="5B777AED"/>
    <w:rsid w:val="5BD67A5C"/>
    <w:rsid w:val="5BDF5D95"/>
    <w:rsid w:val="5BFE7528"/>
    <w:rsid w:val="5C0C7DEA"/>
    <w:rsid w:val="5C124004"/>
    <w:rsid w:val="5C1A7C1D"/>
    <w:rsid w:val="5C316900"/>
    <w:rsid w:val="5CB275A3"/>
    <w:rsid w:val="5D3F048D"/>
    <w:rsid w:val="5D600005"/>
    <w:rsid w:val="5D687873"/>
    <w:rsid w:val="5D7058BA"/>
    <w:rsid w:val="5DCF705A"/>
    <w:rsid w:val="5E2467F1"/>
    <w:rsid w:val="5E7F439E"/>
    <w:rsid w:val="5E8B278F"/>
    <w:rsid w:val="5E98321E"/>
    <w:rsid w:val="5EA862E8"/>
    <w:rsid w:val="5ED54D16"/>
    <w:rsid w:val="5EE40830"/>
    <w:rsid w:val="5F1A2B43"/>
    <w:rsid w:val="5F3F1955"/>
    <w:rsid w:val="5F4D7C66"/>
    <w:rsid w:val="5FA23CD0"/>
    <w:rsid w:val="5FB837BB"/>
    <w:rsid w:val="5FE65BB4"/>
    <w:rsid w:val="6042276E"/>
    <w:rsid w:val="606F6C3A"/>
    <w:rsid w:val="60CC405A"/>
    <w:rsid w:val="618D1A58"/>
    <w:rsid w:val="619B3E9A"/>
    <w:rsid w:val="61A328CC"/>
    <w:rsid w:val="61CF7651"/>
    <w:rsid w:val="61D87C47"/>
    <w:rsid w:val="61E215D8"/>
    <w:rsid w:val="61F811B3"/>
    <w:rsid w:val="620E255A"/>
    <w:rsid w:val="621B3775"/>
    <w:rsid w:val="62364782"/>
    <w:rsid w:val="628F412C"/>
    <w:rsid w:val="62E17CAC"/>
    <w:rsid w:val="62EB6DA1"/>
    <w:rsid w:val="62EC076F"/>
    <w:rsid w:val="62F171DB"/>
    <w:rsid w:val="631E08C1"/>
    <w:rsid w:val="633D292A"/>
    <w:rsid w:val="633E0FF7"/>
    <w:rsid w:val="63872962"/>
    <w:rsid w:val="6394356A"/>
    <w:rsid w:val="63C61B2C"/>
    <w:rsid w:val="63C776B3"/>
    <w:rsid w:val="63C83F56"/>
    <w:rsid w:val="63D40BE9"/>
    <w:rsid w:val="63DB32CC"/>
    <w:rsid w:val="63DB5F6F"/>
    <w:rsid w:val="63FF0490"/>
    <w:rsid w:val="64004267"/>
    <w:rsid w:val="640531E2"/>
    <w:rsid w:val="64102431"/>
    <w:rsid w:val="642018BE"/>
    <w:rsid w:val="642B11B3"/>
    <w:rsid w:val="647109ED"/>
    <w:rsid w:val="64735B72"/>
    <w:rsid w:val="64A5243A"/>
    <w:rsid w:val="64BD098B"/>
    <w:rsid w:val="64DC3189"/>
    <w:rsid w:val="64F531DE"/>
    <w:rsid w:val="652A557F"/>
    <w:rsid w:val="65373578"/>
    <w:rsid w:val="65680D3F"/>
    <w:rsid w:val="65C9753F"/>
    <w:rsid w:val="65DD170D"/>
    <w:rsid w:val="65E65D25"/>
    <w:rsid w:val="6638498F"/>
    <w:rsid w:val="665F0B32"/>
    <w:rsid w:val="667E7CBF"/>
    <w:rsid w:val="669D797D"/>
    <w:rsid w:val="66C14B92"/>
    <w:rsid w:val="66D06441"/>
    <w:rsid w:val="66F07A5C"/>
    <w:rsid w:val="67015629"/>
    <w:rsid w:val="67124E9F"/>
    <w:rsid w:val="67145C03"/>
    <w:rsid w:val="671F124A"/>
    <w:rsid w:val="672C48AC"/>
    <w:rsid w:val="677A33C6"/>
    <w:rsid w:val="67A35FA0"/>
    <w:rsid w:val="681F6961"/>
    <w:rsid w:val="68232BC2"/>
    <w:rsid w:val="683D3B8E"/>
    <w:rsid w:val="684B3302"/>
    <w:rsid w:val="68587A83"/>
    <w:rsid w:val="68610A2F"/>
    <w:rsid w:val="68805514"/>
    <w:rsid w:val="68BE0AFF"/>
    <w:rsid w:val="690E35F9"/>
    <w:rsid w:val="69316E2F"/>
    <w:rsid w:val="694E2071"/>
    <w:rsid w:val="69766163"/>
    <w:rsid w:val="697A3B33"/>
    <w:rsid w:val="69D44760"/>
    <w:rsid w:val="69F53BDA"/>
    <w:rsid w:val="6A0A4C2A"/>
    <w:rsid w:val="6A277E61"/>
    <w:rsid w:val="6A360C50"/>
    <w:rsid w:val="6A3A76AB"/>
    <w:rsid w:val="6A520EC7"/>
    <w:rsid w:val="6A576807"/>
    <w:rsid w:val="6A9A023D"/>
    <w:rsid w:val="6AF87E20"/>
    <w:rsid w:val="6B0F5943"/>
    <w:rsid w:val="6B322639"/>
    <w:rsid w:val="6B393020"/>
    <w:rsid w:val="6B572E46"/>
    <w:rsid w:val="6BA34972"/>
    <w:rsid w:val="6BEF1131"/>
    <w:rsid w:val="6C0A41D0"/>
    <w:rsid w:val="6C5F19A7"/>
    <w:rsid w:val="6C636C38"/>
    <w:rsid w:val="6CAF4CC9"/>
    <w:rsid w:val="6CCF40C5"/>
    <w:rsid w:val="6CE065AB"/>
    <w:rsid w:val="6D1062BF"/>
    <w:rsid w:val="6D1B5F40"/>
    <w:rsid w:val="6D284A9A"/>
    <w:rsid w:val="6D317E3C"/>
    <w:rsid w:val="6D66356C"/>
    <w:rsid w:val="6D75154C"/>
    <w:rsid w:val="6D771FD8"/>
    <w:rsid w:val="6D845232"/>
    <w:rsid w:val="6DA0074F"/>
    <w:rsid w:val="6DAE3D7B"/>
    <w:rsid w:val="6DB34098"/>
    <w:rsid w:val="6DB545B6"/>
    <w:rsid w:val="6DE02FB4"/>
    <w:rsid w:val="6E102C8A"/>
    <w:rsid w:val="6E1119D2"/>
    <w:rsid w:val="6E235ECD"/>
    <w:rsid w:val="6E3D36AC"/>
    <w:rsid w:val="6E514CED"/>
    <w:rsid w:val="6E5C6C4B"/>
    <w:rsid w:val="6EA8279D"/>
    <w:rsid w:val="6EB563D5"/>
    <w:rsid w:val="6ED92677"/>
    <w:rsid w:val="6EEC49B6"/>
    <w:rsid w:val="6F225983"/>
    <w:rsid w:val="6F317D43"/>
    <w:rsid w:val="6F3B2437"/>
    <w:rsid w:val="6F8A19E9"/>
    <w:rsid w:val="6F8B354D"/>
    <w:rsid w:val="6F8D05CF"/>
    <w:rsid w:val="6FAB4C4D"/>
    <w:rsid w:val="6FD44A65"/>
    <w:rsid w:val="6FE05F37"/>
    <w:rsid w:val="6FFC5590"/>
    <w:rsid w:val="6FFE37D2"/>
    <w:rsid w:val="700C5D67"/>
    <w:rsid w:val="702D1C63"/>
    <w:rsid w:val="704E4B65"/>
    <w:rsid w:val="706D1DD0"/>
    <w:rsid w:val="70856B87"/>
    <w:rsid w:val="708E66B6"/>
    <w:rsid w:val="70BA7653"/>
    <w:rsid w:val="70C663E3"/>
    <w:rsid w:val="70D527EE"/>
    <w:rsid w:val="711551C9"/>
    <w:rsid w:val="711A5774"/>
    <w:rsid w:val="715A10FB"/>
    <w:rsid w:val="715B5300"/>
    <w:rsid w:val="719338B1"/>
    <w:rsid w:val="71D27F8A"/>
    <w:rsid w:val="71EE44EF"/>
    <w:rsid w:val="72186CE8"/>
    <w:rsid w:val="72283C9B"/>
    <w:rsid w:val="72553024"/>
    <w:rsid w:val="72610E55"/>
    <w:rsid w:val="729700A3"/>
    <w:rsid w:val="72C4067A"/>
    <w:rsid w:val="72C52E79"/>
    <w:rsid w:val="73122968"/>
    <w:rsid w:val="731F5D5E"/>
    <w:rsid w:val="735760D9"/>
    <w:rsid w:val="737E3665"/>
    <w:rsid w:val="73C51AD5"/>
    <w:rsid w:val="73D74B24"/>
    <w:rsid w:val="73DB3DC7"/>
    <w:rsid w:val="740C2976"/>
    <w:rsid w:val="741E793C"/>
    <w:rsid w:val="743A4866"/>
    <w:rsid w:val="745061D1"/>
    <w:rsid w:val="745E3944"/>
    <w:rsid w:val="74B02E1E"/>
    <w:rsid w:val="74EA5087"/>
    <w:rsid w:val="74F71921"/>
    <w:rsid w:val="75127B34"/>
    <w:rsid w:val="751D073E"/>
    <w:rsid w:val="754C1926"/>
    <w:rsid w:val="75536B57"/>
    <w:rsid w:val="757B44D3"/>
    <w:rsid w:val="76317817"/>
    <w:rsid w:val="7635099D"/>
    <w:rsid w:val="764B5342"/>
    <w:rsid w:val="76592168"/>
    <w:rsid w:val="767C1C39"/>
    <w:rsid w:val="76992564"/>
    <w:rsid w:val="76AC103E"/>
    <w:rsid w:val="76BF646F"/>
    <w:rsid w:val="76C86008"/>
    <w:rsid w:val="76FF2C94"/>
    <w:rsid w:val="77636B63"/>
    <w:rsid w:val="77762421"/>
    <w:rsid w:val="77846D70"/>
    <w:rsid w:val="77963C80"/>
    <w:rsid w:val="77B56B1F"/>
    <w:rsid w:val="77CA2F31"/>
    <w:rsid w:val="77D513B3"/>
    <w:rsid w:val="77E31A5E"/>
    <w:rsid w:val="77F550A2"/>
    <w:rsid w:val="7806642F"/>
    <w:rsid w:val="780D75B4"/>
    <w:rsid w:val="780F09F4"/>
    <w:rsid w:val="781470FB"/>
    <w:rsid w:val="78A4545D"/>
    <w:rsid w:val="78A90480"/>
    <w:rsid w:val="78EC6490"/>
    <w:rsid w:val="78F92D02"/>
    <w:rsid w:val="78FC77E6"/>
    <w:rsid w:val="790A41C1"/>
    <w:rsid w:val="79444A09"/>
    <w:rsid w:val="795269BC"/>
    <w:rsid w:val="7993465B"/>
    <w:rsid w:val="79E44B9D"/>
    <w:rsid w:val="79F16D16"/>
    <w:rsid w:val="7A363AE0"/>
    <w:rsid w:val="7A364017"/>
    <w:rsid w:val="7A4F69A7"/>
    <w:rsid w:val="7A7B246F"/>
    <w:rsid w:val="7A8265E1"/>
    <w:rsid w:val="7AAA12B9"/>
    <w:rsid w:val="7AC1041D"/>
    <w:rsid w:val="7ACC361E"/>
    <w:rsid w:val="7AF4593E"/>
    <w:rsid w:val="7B2D4814"/>
    <w:rsid w:val="7B445F7D"/>
    <w:rsid w:val="7B686D42"/>
    <w:rsid w:val="7B6B303C"/>
    <w:rsid w:val="7B6E15EC"/>
    <w:rsid w:val="7B7D6702"/>
    <w:rsid w:val="7B841746"/>
    <w:rsid w:val="7BB2178B"/>
    <w:rsid w:val="7BC671BC"/>
    <w:rsid w:val="7BD6046E"/>
    <w:rsid w:val="7BF030E0"/>
    <w:rsid w:val="7C3E02FC"/>
    <w:rsid w:val="7C5F3CBA"/>
    <w:rsid w:val="7C6821E2"/>
    <w:rsid w:val="7C6C5AC7"/>
    <w:rsid w:val="7CAA57CF"/>
    <w:rsid w:val="7CBF1DF3"/>
    <w:rsid w:val="7CC6544B"/>
    <w:rsid w:val="7D0050EB"/>
    <w:rsid w:val="7D0239FF"/>
    <w:rsid w:val="7D0C12E0"/>
    <w:rsid w:val="7D5E40CD"/>
    <w:rsid w:val="7D634828"/>
    <w:rsid w:val="7DBC313A"/>
    <w:rsid w:val="7DCD56F2"/>
    <w:rsid w:val="7E153DF2"/>
    <w:rsid w:val="7E6A2B1A"/>
    <w:rsid w:val="7E6F7873"/>
    <w:rsid w:val="7E7426C7"/>
    <w:rsid w:val="7E746902"/>
    <w:rsid w:val="7EA8694F"/>
    <w:rsid w:val="7EAC2A41"/>
    <w:rsid w:val="7EB86A61"/>
    <w:rsid w:val="7EE6402A"/>
    <w:rsid w:val="7F001CE7"/>
    <w:rsid w:val="7F0315FA"/>
    <w:rsid w:val="7F0F728F"/>
    <w:rsid w:val="7F84143B"/>
    <w:rsid w:val="7F8B0333"/>
    <w:rsid w:val="7FAB610C"/>
    <w:rsid w:val="7FBC677E"/>
    <w:rsid w:val="7FE47E50"/>
    <w:rsid w:val="7FE53276"/>
    <w:rsid w:val="7FE77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qFormat="1" w:unhideWhenUsed="0"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qFormat="1"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qFormat="1"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qFormat="1" w:unhideWhenUsed="0" w:uiPriority="0" w:semiHidden="0" w:name="List Bullet 5"/>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qFormat="1" w:uiPriority="99"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0" w:semiHidden="0" w:name="Body Text First Indent 2"/>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sdException w:qFormat="1" w:unhideWhenUsed="0" w:uiPriority="0" w:semiHidden="0" w:name="Block Text"/>
    <w:lsdException w:qFormat="1" w:unhideWhenUsed="0" w:uiPriority="0"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1">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12">
    <w:name w:val="heading 2"/>
    <w:basedOn w:val="1"/>
    <w:next w:val="1"/>
    <w:qFormat/>
    <w:locked/>
    <w:uiPriority w:val="0"/>
    <w:pPr>
      <w:widowControl/>
      <w:tabs>
        <w:tab w:val="left" w:pos="1890"/>
      </w:tabs>
      <w:snapToGrid w:val="0"/>
      <w:spacing w:before="120" w:after="120" w:line="520" w:lineRule="exact"/>
      <w:jc w:val="left"/>
      <w:outlineLvl w:val="1"/>
    </w:pPr>
    <w:rPr>
      <w:b/>
      <w:bCs/>
      <w:sz w:val="30"/>
      <w:szCs w:val="30"/>
    </w:rPr>
  </w:style>
  <w:style w:type="paragraph" w:styleId="13">
    <w:name w:val="heading 3"/>
    <w:basedOn w:val="1"/>
    <w:next w:val="1"/>
    <w:unhideWhenUsed/>
    <w:qFormat/>
    <w:locked/>
    <w:uiPriority w:val="0"/>
    <w:pPr>
      <w:keepNext/>
      <w:keepLines/>
      <w:spacing w:before="260" w:after="260" w:line="413" w:lineRule="auto"/>
      <w:outlineLvl w:val="2"/>
    </w:pPr>
    <w:rPr>
      <w:b/>
      <w:sz w:val="32"/>
    </w:rPr>
  </w:style>
  <w:style w:type="paragraph" w:styleId="14">
    <w:name w:val="heading 4"/>
    <w:basedOn w:val="1"/>
    <w:next w:val="1"/>
    <w:qFormat/>
    <w:locked/>
    <w:uiPriority w:val="0"/>
    <w:pPr>
      <w:tabs>
        <w:tab w:val="left" w:pos="360"/>
        <w:tab w:val="left" w:pos="2207"/>
      </w:tabs>
      <w:spacing w:before="156" w:beforeLines="50" w:after="156" w:afterLines="50"/>
      <w:outlineLvl w:val="3"/>
    </w:pPr>
    <w:rPr>
      <w:rFonts w:ascii="宋体" w:hAnsi="宋体" w:eastAsia="黑体"/>
      <w:color w:val="000000"/>
      <w:sz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8"/>
    <w:qFormat/>
    <w:uiPriority w:val="0"/>
    <w:pPr>
      <w:ind w:firstLine="420"/>
    </w:pPr>
  </w:style>
  <w:style w:type="paragraph" w:styleId="3">
    <w:name w:val="Body Text Indent"/>
    <w:basedOn w:val="1"/>
    <w:next w:val="4"/>
    <w:qFormat/>
    <w:uiPriority w:val="0"/>
    <w:pPr>
      <w:spacing w:before="156" w:beforeLines="50"/>
      <w:ind w:firstLine="520" w:firstLineChars="200"/>
    </w:pPr>
    <w:rPr>
      <w:rFonts w:eastAsia="Verdana"/>
      <w:sz w:val="26"/>
      <w:szCs w:val="20"/>
    </w:rPr>
  </w:style>
  <w:style w:type="paragraph" w:styleId="4">
    <w:name w:val="header"/>
    <w:basedOn w:val="1"/>
    <w:next w:val="5"/>
    <w:link w:val="38"/>
    <w:qFormat/>
    <w:uiPriority w:val="0"/>
    <w:pPr>
      <w:pBdr>
        <w:bottom w:val="single" w:color="auto" w:sz="6" w:space="1"/>
      </w:pBdr>
      <w:tabs>
        <w:tab w:val="center" w:pos="4153"/>
        <w:tab w:val="right" w:pos="8306"/>
      </w:tabs>
      <w:snapToGrid w:val="0"/>
      <w:jc w:val="center"/>
    </w:pPr>
    <w:rPr>
      <w:kern w:val="0"/>
      <w:sz w:val="18"/>
      <w:szCs w:val="20"/>
    </w:rPr>
  </w:style>
  <w:style w:type="paragraph" w:customStyle="1" w:styleId="5">
    <w:name w:val="样式5"/>
    <w:basedOn w:val="6"/>
    <w:next w:val="7"/>
    <w:qFormat/>
    <w:uiPriority w:val="0"/>
    <w:pPr>
      <w:spacing w:line="460" w:lineRule="exact"/>
      <w:textAlignment w:val="baseline"/>
    </w:pPr>
    <w:rPr>
      <w:rFonts w:ascii="Arial" w:hAnsi="Arial" w:cs="Arial"/>
      <w:szCs w:val="20"/>
    </w:rPr>
  </w:style>
  <w:style w:type="paragraph" w:customStyle="1" w:styleId="6">
    <w:name w:val="正文1"/>
    <w:basedOn w:val="1"/>
    <w:next w:val="1"/>
    <w:link w:val="39"/>
    <w:qFormat/>
    <w:uiPriority w:val="0"/>
    <w:pPr>
      <w:adjustRightInd w:val="0"/>
      <w:snapToGrid w:val="0"/>
      <w:spacing w:line="480" w:lineRule="exact"/>
      <w:ind w:firstLine="200" w:firstLineChars="200"/>
    </w:pPr>
    <w:rPr>
      <w:sz w:val="24"/>
    </w:rPr>
  </w:style>
  <w:style w:type="paragraph" w:styleId="7">
    <w:name w:val="endnote text"/>
    <w:basedOn w:val="1"/>
    <w:unhideWhenUsed/>
    <w:qFormat/>
    <w:locked/>
    <w:uiPriority w:val="0"/>
    <w:pPr>
      <w:snapToGrid w:val="0"/>
      <w:jc w:val="left"/>
    </w:pPr>
    <w:rPr>
      <w:rFonts w:ascii="Calibri" w:hAnsi="Calibri"/>
      <w:sz w:val="24"/>
      <w:szCs w:val="22"/>
    </w:rPr>
  </w:style>
  <w:style w:type="paragraph" w:styleId="8">
    <w:name w:val="Body Text First Indent"/>
    <w:basedOn w:val="9"/>
    <w:next w:val="1"/>
    <w:qFormat/>
    <w:locked/>
    <w:uiPriority w:val="0"/>
    <w:pPr>
      <w:ind w:firstLine="420" w:firstLineChars="100"/>
    </w:pPr>
  </w:style>
  <w:style w:type="paragraph" w:styleId="9">
    <w:name w:val="Body Text"/>
    <w:basedOn w:val="1"/>
    <w:next w:val="10"/>
    <w:link w:val="37"/>
    <w:qFormat/>
    <w:uiPriority w:val="0"/>
    <w:pPr>
      <w:widowControl/>
      <w:snapToGrid w:val="0"/>
      <w:spacing w:before="60" w:after="160" w:line="259" w:lineRule="auto"/>
      <w:ind w:right="113"/>
    </w:pPr>
    <w:rPr>
      <w:kern w:val="0"/>
      <w:sz w:val="18"/>
      <w:szCs w:val="20"/>
    </w:rPr>
  </w:style>
  <w:style w:type="paragraph" w:styleId="10">
    <w:name w:val="List Bullet 5"/>
    <w:basedOn w:val="1"/>
    <w:qFormat/>
    <w:uiPriority w:val="0"/>
    <w:pPr>
      <w:numPr>
        <w:ilvl w:val="0"/>
        <w:numId w:val="1"/>
      </w:numPr>
    </w:pPr>
  </w:style>
  <w:style w:type="paragraph" w:styleId="15">
    <w:name w:val="Normal Indent"/>
    <w:basedOn w:val="1"/>
    <w:next w:val="14"/>
    <w:qFormat/>
    <w:uiPriority w:val="0"/>
    <w:pPr>
      <w:ind w:firstLine="420"/>
    </w:pPr>
  </w:style>
  <w:style w:type="paragraph" w:styleId="16">
    <w:name w:val="caption"/>
    <w:basedOn w:val="1"/>
    <w:next w:val="1"/>
    <w:unhideWhenUsed/>
    <w:qFormat/>
    <w:locked/>
    <w:uiPriority w:val="0"/>
    <w:rPr>
      <w:rFonts w:ascii="Arial" w:hAnsi="Arial" w:eastAsia="黑体"/>
      <w:sz w:val="20"/>
    </w:rPr>
  </w:style>
  <w:style w:type="paragraph" w:styleId="17">
    <w:name w:val="annotation text"/>
    <w:basedOn w:val="1"/>
    <w:link w:val="36"/>
    <w:semiHidden/>
    <w:qFormat/>
    <w:uiPriority w:val="0"/>
    <w:pPr>
      <w:jc w:val="left"/>
    </w:pPr>
    <w:rPr>
      <w:kern w:val="0"/>
      <w:sz w:val="24"/>
      <w:szCs w:val="20"/>
    </w:rPr>
  </w:style>
  <w:style w:type="paragraph" w:styleId="18">
    <w:name w:val="Block Text"/>
    <w:basedOn w:val="1"/>
    <w:next w:val="1"/>
    <w:qFormat/>
    <w:uiPriority w:val="0"/>
    <w:pPr>
      <w:ind w:left="113" w:right="113" w:firstLine="555"/>
      <w:jc w:val="left"/>
    </w:pPr>
    <w:rPr>
      <w:sz w:val="28"/>
    </w:rPr>
  </w:style>
  <w:style w:type="paragraph" w:styleId="19">
    <w:name w:val="Plain Text"/>
    <w:basedOn w:val="1"/>
    <w:next w:val="20"/>
    <w:qFormat/>
    <w:uiPriority w:val="0"/>
    <w:rPr>
      <w:rFonts w:ascii="宋体" w:hAnsi="Courier New" w:cs="Courier New"/>
      <w:szCs w:val="21"/>
    </w:rPr>
  </w:style>
  <w:style w:type="paragraph" w:styleId="20">
    <w:name w:val="List Continue 5"/>
    <w:basedOn w:val="1"/>
    <w:unhideWhenUsed/>
    <w:qFormat/>
    <w:locked/>
    <w:uiPriority w:val="99"/>
    <w:pPr>
      <w:spacing w:after="120"/>
      <w:ind w:left="2100" w:leftChars="1000"/>
    </w:pPr>
  </w:style>
  <w:style w:type="paragraph" w:styleId="21">
    <w:name w:val="Date"/>
    <w:basedOn w:val="1"/>
    <w:next w:val="1"/>
    <w:link w:val="40"/>
    <w:qFormat/>
    <w:uiPriority w:val="0"/>
    <w:pPr>
      <w:ind w:left="100" w:leftChars="2500"/>
    </w:pPr>
    <w:rPr>
      <w:kern w:val="0"/>
      <w:sz w:val="24"/>
      <w:szCs w:val="20"/>
    </w:rPr>
  </w:style>
  <w:style w:type="paragraph" w:styleId="22">
    <w:name w:val="Balloon Text"/>
    <w:basedOn w:val="1"/>
    <w:link w:val="41"/>
    <w:semiHidden/>
    <w:qFormat/>
    <w:uiPriority w:val="0"/>
    <w:rPr>
      <w:kern w:val="0"/>
      <w:sz w:val="18"/>
      <w:szCs w:val="20"/>
    </w:rPr>
  </w:style>
  <w:style w:type="paragraph" w:styleId="23">
    <w:name w:val="footer"/>
    <w:basedOn w:val="1"/>
    <w:link w:val="42"/>
    <w:qFormat/>
    <w:uiPriority w:val="99"/>
    <w:pPr>
      <w:tabs>
        <w:tab w:val="center" w:pos="4153"/>
        <w:tab w:val="right" w:pos="8306"/>
      </w:tabs>
      <w:snapToGrid w:val="0"/>
      <w:jc w:val="left"/>
    </w:pPr>
    <w:rPr>
      <w:kern w:val="0"/>
      <w:sz w:val="18"/>
      <w:szCs w:val="20"/>
    </w:rPr>
  </w:style>
  <w:style w:type="paragraph" w:styleId="24">
    <w:name w:val="List"/>
    <w:basedOn w:val="1"/>
    <w:qFormat/>
    <w:locked/>
    <w:uiPriority w:val="0"/>
    <w:pPr>
      <w:ind w:left="200" w:hanging="200" w:hangingChars="200"/>
    </w:pPr>
    <w:rPr>
      <w:szCs w:val="20"/>
    </w:rPr>
  </w:style>
  <w:style w:type="paragraph" w:styleId="25">
    <w:name w:val="toc 2"/>
    <w:basedOn w:val="1"/>
    <w:next w:val="1"/>
    <w:qFormat/>
    <w:locked/>
    <w:uiPriority w:val="39"/>
    <w:pPr>
      <w:ind w:left="420"/>
    </w:pPr>
    <w:rPr>
      <w:kern w:val="1"/>
    </w:rPr>
  </w:style>
  <w:style w:type="paragraph" w:styleId="26">
    <w:name w:val="Normal (Web)"/>
    <w:basedOn w:val="1"/>
    <w:link w:val="43"/>
    <w:qFormat/>
    <w:uiPriority w:val="0"/>
    <w:pPr>
      <w:widowControl/>
      <w:spacing w:before="100" w:beforeAutospacing="1" w:after="100" w:afterAutospacing="1"/>
      <w:jc w:val="left"/>
    </w:pPr>
    <w:rPr>
      <w:rFonts w:ascii="宋体" w:hAnsi="宋体"/>
      <w:kern w:val="0"/>
      <w:sz w:val="24"/>
      <w:szCs w:val="20"/>
    </w:rPr>
  </w:style>
  <w:style w:type="paragraph" w:styleId="27">
    <w:name w:val="Title"/>
    <w:basedOn w:val="1"/>
    <w:next w:val="1"/>
    <w:qFormat/>
    <w:locked/>
    <w:uiPriority w:val="0"/>
    <w:pPr>
      <w:spacing w:before="240" w:after="60" w:line="360" w:lineRule="auto"/>
      <w:jc w:val="center"/>
      <w:textAlignment w:val="baseline"/>
    </w:pPr>
    <w:rPr>
      <w:rFonts w:ascii="Cambria" w:hAnsi="Cambria"/>
      <w:b/>
      <w:bCs/>
      <w:sz w:val="32"/>
      <w:szCs w:val="32"/>
    </w:rPr>
  </w:style>
  <w:style w:type="paragraph" w:styleId="28">
    <w:name w:val="annotation subject"/>
    <w:basedOn w:val="17"/>
    <w:next w:val="17"/>
    <w:link w:val="44"/>
    <w:semiHidden/>
    <w:qFormat/>
    <w:uiPriority w:val="0"/>
    <w:rPr>
      <w:b/>
    </w:r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locked/>
    <w:uiPriority w:val="0"/>
    <w:rPr>
      <w:b/>
    </w:rPr>
  </w:style>
  <w:style w:type="character" w:styleId="33">
    <w:name w:val="page number"/>
    <w:basedOn w:val="31"/>
    <w:qFormat/>
    <w:locked/>
    <w:uiPriority w:val="0"/>
  </w:style>
  <w:style w:type="character" w:styleId="34">
    <w:name w:val="Hyperlink"/>
    <w:basedOn w:val="31"/>
    <w:qFormat/>
    <w:locked/>
    <w:uiPriority w:val="0"/>
    <w:rPr>
      <w:color w:val="136EC2"/>
      <w:u w:val="single"/>
    </w:rPr>
  </w:style>
  <w:style w:type="character" w:styleId="35">
    <w:name w:val="annotation reference"/>
    <w:semiHidden/>
    <w:qFormat/>
    <w:uiPriority w:val="0"/>
    <w:rPr>
      <w:sz w:val="21"/>
    </w:rPr>
  </w:style>
  <w:style w:type="character" w:customStyle="1" w:styleId="36">
    <w:name w:val="批注文字 字符"/>
    <w:link w:val="17"/>
    <w:qFormat/>
    <w:locked/>
    <w:uiPriority w:val="0"/>
    <w:rPr>
      <w:rFonts w:ascii="Times New Roman" w:hAnsi="Times New Roman" w:eastAsia="宋体"/>
      <w:sz w:val="24"/>
    </w:rPr>
  </w:style>
  <w:style w:type="character" w:customStyle="1" w:styleId="37">
    <w:name w:val="正文文本 字符"/>
    <w:link w:val="9"/>
    <w:qFormat/>
    <w:locked/>
    <w:uiPriority w:val="0"/>
    <w:rPr>
      <w:sz w:val="18"/>
    </w:rPr>
  </w:style>
  <w:style w:type="character" w:customStyle="1" w:styleId="38">
    <w:name w:val="页眉 字符"/>
    <w:link w:val="4"/>
    <w:qFormat/>
    <w:locked/>
    <w:uiPriority w:val="0"/>
    <w:rPr>
      <w:sz w:val="18"/>
    </w:rPr>
  </w:style>
  <w:style w:type="character" w:customStyle="1" w:styleId="39">
    <w:name w:val="正文1 Char"/>
    <w:link w:val="6"/>
    <w:qFormat/>
    <w:uiPriority w:val="0"/>
    <w:rPr>
      <w:sz w:val="24"/>
    </w:rPr>
  </w:style>
  <w:style w:type="character" w:customStyle="1" w:styleId="40">
    <w:name w:val="日期 字符1"/>
    <w:link w:val="21"/>
    <w:qFormat/>
    <w:locked/>
    <w:uiPriority w:val="0"/>
    <w:rPr>
      <w:rFonts w:ascii="Times New Roman" w:hAnsi="Times New Roman" w:eastAsia="宋体"/>
      <w:sz w:val="24"/>
    </w:rPr>
  </w:style>
  <w:style w:type="character" w:customStyle="1" w:styleId="41">
    <w:name w:val="批注框文本 字符"/>
    <w:link w:val="22"/>
    <w:semiHidden/>
    <w:qFormat/>
    <w:locked/>
    <w:uiPriority w:val="0"/>
    <w:rPr>
      <w:rFonts w:ascii="Times New Roman" w:hAnsi="Times New Roman" w:eastAsia="宋体"/>
      <w:sz w:val="18"/>
    </w:rPr>
  </w:style>
  <w:style w:type="character" w:customStyle="1" w:styleId="42">
    <w:name w:val="页脚 字符1"/>
    <w:link w:val="23"/>
    <w:qFormat/>
    <w:locked/>
    <w:uiPriority w:val="99"/>
    <w:rPr>
      <w:sz w:val="18"/>
    </w:rPr>
  </w:style>
  <w:style w:type="character" w:customStyle="1" w:styleId="43">
    <w:name w:val="普通(网站) 字符"/>
    <w:link w:val="26"/>
    <w:qFormat/>
    <w:locked/>
    <w:uiPriority w:val="0"/>
    <w:rPr>
      <w:rFonts w:ascii="宋体" w:hAnsi="宋体" w:eastAsia="宋体"/>
      <w:sz w:val="24"/>
    </w:rPr>
  </w:style>
  <w:style w:type="character" w:customStyle="1" w:styleId="44">
    <w:name w:val="批注主题 字符"/>
    <w:link w:val="28"/>
    <w:semiHidden/>
    <w:qFormat/>
    <w:locked/>
    <w:uiPriority w:val="0"/>
    <w:rPr>
      <w:rFonts w:ascii="Times New Roman" w:hAnsi="Times New Roman" w:eastAsia="宋体"/>
      <w:b/>
      <w:kern w:val="2"/>
      <w:sz w:val="24"/>
    </w:rPr>
  </w:style>
  <w:style w:type="character" w:customStyle="1" w:styleId="45">
    <w:name w:val="日期 字符"/>
    <w:semiHidden/>
    <w:qFormat/>
    <w:uiPriority w:val="0"/>
    <w:rPr>
      <w:rFonts w:ascii="Times New Roman" w:hAnsi="Times New Roman" w:eastAsia="宋体"/>
      <w:sz w:val="24"/>
    </w:rPr>
  </w:style>
  <w:style w:type="character" w:customStyle="1" w:styleId="46">
    <w:name w:val="表格内容 Char"/>
    <w:link w:val="47"/>
    <w:qFormat/>
    <w:uiPriority w:val="0"/>
    <w:rPr>
      <w:rFonts w:ascii="Times New Roman" w:hAnsi="Times New Roman" w:eastAsia="宋体"/>
      <w:sz w:val="20"/>
    </w:rPr>
  </w:style>
  <w:style w:type="paragraph" w:customStyle="1" w:styleId="47">
    <w:name w:val="表格内容"/>
    <w:basedOn w:val="1"/>
    <w:next w:val="1"/>
    <w:link w:val="46"/>
    <w:qFormat/>
    <w:uiPriority w:val="0"/>
    <w:pPr>
      <w:jc w:val="center"/>
    </w:pPr>
    <w:rPr>
      <w:sz w:val="20"/>
    </w:rPr>
  </w:style>
  <w:style w:type="character" w:customStyle="1" w:styleId="48">
    <w:name w:val="页脚 字符"/>
    <w:basedOn w:val="31"/>
    <w:qFormat/>
    <w:uiPriority w:val="99"/>
  </w:style>
  <w:style w:type="character" w:customStyle="1" w:styleId="49">
    <w:name w:val="表格标题 Char"/>
    <w:link w:val="50"/>
    <w:qFormat/>
    <w:uiPriority w:val="0"/>
    <w:rPr>
      <w:rFonts w:ascii="Times New Roman" w:hAnsi="Times New Roman" w:eastAsia="宋体"/>
      <w:sz w:val="21"/>
    </w:rPr>
  </w:style>
  <w:style w:type="paragraph" w:customStyle="1" w:styleId="50">
    <w:name w:val="表格标题"/>
    <w:next w:val="1"/>
    <w:link w:val="49"/>
    <w:qFormat/>
    <w:uiPriority w:val="0"/>
    <w:pPr>
      <w:spacing w:line="440" w:lineRule="exact"/>
      <w:jc w:val="center"/>
    </w:pPr>
    <w:rPr>
      <w:rFonts w:ascii="Times New Roman" w:hAnsi="Times New Roman" w:eastAsia="宋体" w:cs="Times New Roman"/>
      <w:sz w:val="21"/>
      <w:lang w:val="en-US" w:eastAsia="zh-CN" w:bidi="ar-SA"/>
    </w:rPr>
  </w:style>
  <w:style w:type="character" w:customStyle="1" w:styleId="51">
    <w:name w:val="正文内容g Char"/>
    <w:link w:val="52"/>
    <w:qFormat/>
    <w:uiPriority w:val="0"/>
    <w:rPr>
      <w:rFonts w:ascii="Times New Roman" w:hAnsi="Times New Roman" w:eastAsia="宋体"/>
    </w:rPr>
  </w:style>
  <w:style w:type="paragraph" w:customStyle="1" w:styleId="52">
    <w:name w:val="正文内容g"/>
    <w:basedOn w:val="1"/>
    <w:link w:val="51"/>
    <w:qFormat/>
    <w:uiPriority w:val="0"/>
    <w:pPr>
      <w:spacing w:line="460" w:lineRule="exact"/>
      <w:ind w:firstLine="720" w:firstLineChars="200"/>
    </w:pPr>
  </w:style>
  <w:style w:type="character" w:customStyle="1" w:styleId="53">
    <w:name w:val="正文文字 Char"/>
    <w:qFormat/>
    <w:uiPriority w:val="0"/>
    <w:rPr>
      <w:rFonts w:eastAsia="宋体"/>
      <w:kern w:val="2"/>
      <w:sz w:val="24"/>
      <w:szCs w:val="24"/>
      <w:lang w:val="en-US" w:eastAsia="zh-CN" w:bidi="ar-SA"/>
    </w:rPr>
  </w:style>
  <w:style w:type="paragraph" w:customStyle="1" w:styleId="54">
    <w:name w:val="小四 正文"/>
    <w:basedOn w:val="1"/>
    <w:qFormat/>
    <w:uiPriority w:val="0"/>
    <w:pPr>
      <w:adjustRightInd w:val="0"/>
      <w:snapToGrid w:val="0"/>
      <w:spacing w:line="500" w:lineRule="exact"/>
      <w:ind w:firstLine="480" w:firstLineChars="200"/>
    </w:pPr>
    <w:rPr>
      <w:rFonts w:ascii="宋体" w:hAnsi="宋体"/>
      <w:sz w:val="24"/>
    </w:rPr>
  </w:style>
  <w:style w:type="paragraph" w:customStyle="1" w:styleId="55">
    <w:name w:val="point101"/>
    <w:basedOn w:val="1"/>
    <w:qFormat/>
    <w:uiPriority w:val="0"/>
    <w:pPr>
      <w:widowControl/>
      <w:spacing w:before="100" w:beforeAutospacing="1" w:after="100" w:afterAutospacing="1" w:line="390" w:lineRule="atLeast"/>
      <w:jc w:val="left"/>
    </w:pPr>
    <w:rPr>
      <w:rFonts w:ascii="宋体" w:hAnsi="宋体" w:cs="宋体"/>
      <w:kern w:val="0"/>
      <w:sz w:val="18"/>
      <w:szCs w:val="18"/>
    </w:rPr>
  </w:style>
  <w:style w:type="paragraph" w:customStyle="1" w:styleId="56">
    <w:name w:val="报告书"/>
    <w:basedOn w:val="1"/>
    <w:qFormat/>
    <w:uiPriority w:val="0"/>
    <w:pPr>
      <w:spacing w:line="360" w:lineRule="auto"/>
      <w:ind w:firstLine="482"/>
    </w:pPr>
    <w:rPr>
      <w:sz w:val="24"/>
    </w:rPr>
  </w:style>
  <w:style w:type="paragraph" w:customStyle="1" w:styleId="57">
    <w:name w:val="A正文"/>
    <w:basedOn w:val="1"/>
    <w:qFormat/>
    <w:uiPriority w:val="0"/>
    <w:pPr>
      <w:spacing w:line="460" w:lineRule="exact"/>
      <w:ind w:firstLine="200" w:firstLineChars="200"/>
    </w:pPr>
    <w:rPr>
      <w:sz w:val="24"/>
    </w:rPr>
  </w:style>
  <w:style w:type="paragraph" w:customStyle="1" w:styleId="58">
    <w:name w:val="纯文本1"/>
    <w:basedOn w:val="1"/>
    <w:qFormat/>
    <w:uiPriority w:val="99"/>
    <w:pPr>
      <w:autoSpaceDE w:val="0"/>
      <w:autoSpaceDN w:val="0"/>
      <w:adjustRightInd w:val="0"/>
      <w:textAlignment w:val="baseline"/>
    </w:pPr>
    <w:rPr>
      <w:rFonts w:ascii="宋体"/>
      <w:szCs w:val="20"/>
    </w:rPr>
  </w:style>
  <w:style w:type="paragraph" w:customStyle="1" w:styleId="59">
    <w:name w:val="a 正文"/>
    <w:basedOn w:val="1"/>
    <w:qFormat/>
    <w:uiPriority w:val="0"/>
    <w:pPr>
      <w:spacing w:line="460" w:lineRule="exact"/>
      <w:jc w:val="center"/>
    </w:pPr>
    <w:rPr>
      <w:b/>
      <w:kern w:val="0"/>
      <w:sz w:val="24"/>
      <w:szCs w:val="32"/>
      <w:lang w:eastAsia="en-US"/>
    </w:rPr>
  </w:style>
  <w:style w:type="paragraph" w:customStyle="1" w:styleId="60">
    <w:name w:val="新格式表"/>
    <w:basedOn w:val="1"/>
    <w:qFormat/>
    <w:uiPriority w:val="0"/>
    <w:pPr>
      <w:adjustRightInd w:val="0"/>
      <w:snapToGrid w:val="0"/>
      <w:spacing w:line="0" w:lineRule="atLeast"/>
      <w:jc w:val="center"/>
    </w:pPr>
    <w:rPr>
      <w:color w:val="000000"/>
      <w:kern w:val="0"/>
      <w:szCs w:val="21"/>
    </w:rPr>
  </w:style>
  <w:style w:type="paragraph" w:customStyle="1" w:styleId="61">
    <w:name w:val="_Style 139"/>
    <w:basedOn w:val="1"/>
    <w:qFormat/>
    <w:uiPriority w:val="0"/>
    <w:pPr>
      <w:jc w:val="center"/>
    </w:pPr>
    <w:rPr>
      <w:kern w:val="21"/>
    </w:rPr>
  </w:style>
  <w:style w:type="paragraph" w:customStyle="1" w:styleId="62">
    <w:name w:val="表格文字"/>
    <w:basedOn w:val="1"/>
    <w:qFormat/>
    <w:uiPriority w:val="0"/>
    <w:pPr>
      <w:adjustRightInd w:val="0"/>
      <w:snapToGrid w:val="0"/>
      <w:jc w:val="center"/>
    </w:pPr>
    <w:rPr>
      <w:bCs/>
      <w:sz w:val="18"/>
      <w:szCs w:val="21"/>
    </w:rPr>
  </w:style>
  <w:style w:type="paragraph" w:customStyle="1" w:styleId="63">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64">
    <w:name w:val="Table Normal"/>
    <w:semiHidden/>
    <w:unhideWhenUsed/>
    <w:qFormat/>
    <w:uiPriority w:val="0"/>
    <w:tblPr>
      <w:tblCellMar>
        <w:top w:w="0" w:type="dxa"/>
        <w:left w:w="0" w:type="dxa"/>
        <w:bottom w:w="0" w:type="dxa"/>
        <w:right w:w="0" w:type="dxa"/>
      </w:tblCellMar>
    </w:tblPr>
  </w:style>
  <w:style w:type="character" w:customStyle="1" w:styleId="65">
    <w:name w:val="font21"/>
    <w:basedOn w:val="31"/>
    <w:qFormat/>
    <w:uiPriority w:val="0"/>
    <w:rPr>
      <w:rFonts w:hint="default" w:ascii="Times New Roman" w:hAnsi="Times New Roman" w:cs="Times New Roman"/>
      <w:color w:val="000000"/>
      <w:sz w:val="18"/>
      <w:szCs w:val="18"/>
      <w:u w:val="none"/>
    </w:rPr>
  </w:style>
  <w:style w:type="character" w:customStyle="1" w:styleId="66">
    <w:name w:val="font11"/>
    <w:basedOn w:val="3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1.png"/><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6638</Words>
  <Characters>37842</Characters>
  <Lines>315</Lines>
  <Paragraphs>88</Paragraphs>
  <TotalTime>16</TotalTime>
  <ScaleCrop>false</ScaleCrop>
  <LinksUpToDate>false</LinksUpToDate>
  <CharactersWithSpaces>44392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睿睿妈妈</cp:lastModifiedBy>
  <cp:lastPrinted>2020-12-29T02:43:00Z</cp:lastPrinted>
  <dcterms:modified xsi:type="dcterms:W3CDTF">2023-09-07T00:54:40Z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933CEFD53F4C4436BE8BFF26FD4705BD_13</vt:lpwstr>
  </property>
</Properties>
</file>